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BodyTextIndent"/>
        <w:widowControl w:val="0"/>
        <w:spacing w:after="160" w:line="240" w:lineRule="auto"/>
        <w:ind w:firstLine="0"/>
        <w:jc w:val="center"/>
        <w:rPr>
          <w:rFonts w:ascii="GHEA Grapalat" w:hAnsi="GHEA Grapalat"/>
          <w:b/>
          <w:i w:val="0"/>
          <w:sz w:val="24"/>
          <w:szCs w:val="24"/>
          <w:lang w:val="en-US"/>
        </w:rPr>
      </w:pPr>
    </w:p>
    <w:p w:rsidR="00642EFE" w:rsidRPr="001C56F7" w:rsidRDefault="00642EFE" w:rsidP="00B46D58">
      <w:pPr>
        <w:pStyle w:val="BodyTextIndent"/>
        <w:widowControl w:val="0"/>
        <w:spacing w:after="160" w:line="240" w:lineRule="auto"/>
        <w:ind w:firstLine="0"/>
        <w:jc w:val="center"/>
        <w:rPr>
          <w:rFonts w:ascii="GHEA Grapalat" w:hAnsi="GHEA Grapalat"/>
          <w:b/>
          <w:i w:val="0"/>
        </w:rPr>
      </w:pPr>
      <w:r w:rsidRPr="001C56F7">
        <w:rPr>
          <w:rFonts w:ascii="GHEA Grapalat" w:hAnsi="GHEA Grapalat"/>
          <w:b/>
          <w:i w:val="0"/>
        </w:rPr>
        <w:t>ОБЪЯВЛЕНИЕ</w:t>
      </w:r>
    </w:p>
    <w:p w:rsidR="00642EFE" w:rsidRPr="001E65D1" w:rsidRDefault="00642EFE" w:rsidP="00F56837">
      <w:pPr>
        <w:pStyle w:val="BodyTextIndent"/>
        <w:widowControl w:val="0"/>
        <w:spacing w:after="160" w:line="240" w:lineRule="auto"/>
        <w:ind w:firstLine="0"/>
        <w:jc w:val="center"/>
        <w:rPr>
          <w:rFonts w:ascii="GHEA Grapalat" w:hAnsi="GHEA Grapalat"/>
          <w:b/>
          <w:i w:val="0"/>
        </w:rPr>
      </w:pPr>
      <w:r w:rsidRPr="001C56F7">
        <w:rPr>
          <w:rFonts w:ascii="GHEA Grapalat" w:hAnsi="GHEA Grapalat"/>
          <w:b/>
          <w:i w:val="0"/>
        </w:rPr>
        <w:t xml:space="preserve">ОБ </w:t>
      </w:r>
      <w:r w:rsidR="00BC5174" w:rsidRPr="001E65D1">
        <w:rPr>
          <w:rFonts w:ascii="GHEA Grapalat" w:hAnsi="GHEA Grapalat"/>
          <w:b/>
          <w:i w:val="0"/>
        </w:rPr>
        <w:t xml:space="preserve">   </w:t>
      </w:r>
      <w:r w:rsidR="00683C7F" w:rsidRPr="001C56F7">
        <w:rPr>
          <w:rFonts w:ascii="GHEA Grapalat" w:hAnsi="GHEA Grapalat"/>
          <w:b/>
          <w:i w:val="0"/>
        </w:rPr>
        <w:t xml:space="preserve">ЗАПРОСЕ   КОТИРОВОК  </w:t>
      </w:r>
      <w:r w:rsidR="00683C7F" w:rsidRPr="001C56F7">
        <w:rPr>
          <w:rFonts w:ascii="GHEA Grapalat" w:hAnsi="GHEA Grapalat"/>
          <w:b/>
        </w:rPr>
        <w:t xml:space="preserve"> </w:t>
      </w:r>
    </w:p>
    <w:p w:rsidR="00F56837" w:rsidRPr="001E65D1" w:rsidRDefault="007214AF" w:rsidP="00F56837">
      <w:pPr>
        <w:pStyle w:val="BodyTextIndent"/>
        <w:widowControl w:val="0"/>
        <w:spacing w:line="240" w:lineRule="auto"/>
        <w:ind w:firstLine="0"/>
        <w:jc w:val="center"/>
        <w:rPr>
          <w:rFonts w:ascii="GHEA Grapalat" w:hAnsi="GHEA Grapalat"/>
        </w:rPr>
      </w:pPr>
      <w:r w:rsidRPr="00C06E91">
        <w:rPr>
          <w:rFonts w:ascii="GHEA Grapalat" w:hAnsi="GHEA Grapalat"/>
        </w:rPr>
        <w:t xml:space="preserve">          </w:t>
      </w:r>
      <w:r w:rsidR="00642EFE" w:rsidRPr="001C56F7">
        <w:rPr>
          <w:rFonts w:ascii="GHEA Grapalat" w:hAnsi="GHEA Grapalat"/>
        </w:rPr>
        <w:t xml:space="preserve">Настоящий текст объявления утвержден Решением </w:t>
      </w:r>
    </w:p>
    <w:p w:rsidR="00F56837" w:rsidRPr="001C56F7" w:rsidRDefault="00417E48" w:rsidP="00F56837">
      <w:pPr>
        <w:pStyle w:val="BodyTextIndent"/>
        <w:widowControl w:val="0"/>
        <w:spacing w:line="240" w:lineRule="auto"/>
        <w:ind w:firstLine="0"/>
        <w:jc w:val="center"/>
        <w:rPr>
          <w:rFonts w:ascii="GHEA Grapalat" w:hAnsi="GHEA Grapalat"/>
        </w:rPr>
      </w:pPr>
      <w:r w:rsidRPr="001C56F7">
        <w:rPr>
          <w:rFonts w:ascii="GHEA Grapalat" w:hAnsi="GHEA Grapalat"/>
        </w:rPr>
        <w:t xml:space="preserve">Оценочной </w:t>
      </w:r>
      <w:r w:rsidR="00642EFE" w:rsidRPr="001C56F7">
        <w:rPr>
          <w:rFonts w:ascii="GHEA Grapalat" w:hAnsi="GHEA Grapalat"/>
        </w:rPr>
        <w:t xml:space="preserve">Комиссии от </w:t>
      </w:r>
      <w:r w:rsidR="00642EFE" w:rsidRPr="00463E9C">
        <w:rPr>
          <w:rFonts w:ascii="GHEA Grapalat" w:hAnsi="GHEA Grapalat"/>
          <w:highlight w:val="yellow"/>
        </w:rPr>
        <w:t>"</w:t>
      </w:r>
      <w:r w:rsidR="00683C7F" w:rsidRPr="00B740CC">
        <w:rPr>
          <w:rFonts w:ascii="GHEA Grapalat" w:hAnsi="GHEA Grapalat"/>
        </w:rPr>
        <w:t>29" "ноября</w:t>
      </w:r>
      <w:r w:rsidR="00642EFE" w:rsidRPr="00B740CC">
        <w:rPr>
          <w:rFonts w:ascii="GHEA Grapalat" w:hAnsi="GHEA Grapalat"/>
        </w:rPr>
        <w:t>" 20</w:t>
      </w:r>
      <w:r w:rsidR="00683C7F" w:rsidRPr="00B740CC">
        <w:rPr>
          <w:rFonts w:ascii="GHEA Grapalat" w:hAnsi="GHEA Grapalat"/>
        </w:rPr>
        <w:t>19</w:t>
      </w:r>
      <w:r w:rsidR="00AA7117" w:rsidRPr="00B740CC">
        <w:rPr>
          <w:rFonts w:ascii="GHEA Grapalat" w:hAnsi="GHEA Grapalat"/>
        </w:rPr>
        <w:t xml:space="preserve"> </w:t>
      </w:r>
      <w:r w:rsidR="00642EFE" w:rsidRPr="00B740CC">
        <w:rPr>
          <w:rFonts w:ascii="GHEA Grapalat" w:hAnsi="GHEA Grapalat"/>
        </w:rPr>
        <w:t>года "</w:t>
      </w:r>
      <w:r w:rsidR="00683C7F" w:rsidRPr="00B740CC">
        <w:rPr>
          <w:rFonts w:ascii="GHEA Grapalat" w:hAnsi="GHEA Grapalat"/>
        </w:rPr>
        <w:t>1</w:t>
      </w:r>
      <w:r w:rsidR="00642EFE" w:rsidRPr="00B740CC">
        <w:rPr>
          <w:rFonts w:ascii="GHEA Grapalat" w:hAnsi="GHEA Grapalat"/>
        </w:rPr>
        <w:t>"</w:t>
      </w:r>
      <w:r w:rsidR="00642EFE" w:rsidRPr="001C56F7">
        <w:rPr>
          <w:rFonts w:ascii="GHEA Grapalat" w:hAnsi="GHEA Grapalat"/>
        </w:rPr>
        <w:t xml:space="preserve"> </w:t>
      </w:r>
    </w:p>
    <w:p w:rsidR="00683C7F" w:rsidRPr="001C56F7" w:rsidRDefault="0006703E" w:rsidP="00683C7F">
      <w:pPr>
        <w:pStyle w:val="BodyTextIndent"/>
        <w:spacing w:after="160" w:line="240" w:lineRule="auto"/>
        <w:jc w:val="center"/>
        <w:rPr>
          <w:rFonts w:ascii="GHEA Grapalat" w:hAnsi="GHEA Grapalat"/>
          <w:b/>
          <w:lang w:eastAsia="en-US" w:bidi="ar-SA"/>
        </w:rPr>
      </w:pPr>
      <w:r w:rsidRPr="001C56F7">
        <w:rPr>
          <w:rFonts w:ascii="GHEA Grapalat" w:hAnsi="GHEA Grapalat"/>
        </w:rPr>
        <w:t xml:space="preserve">Код </w:t>
      </w:r>
      <w:r w:rsidR="00417E48" w:rsidRPr="001C56F7">
        <w:rPr>
          <w:rFonts w:ascii="GHEA Grapalat" w:hAnsi="GHEA Grapalat"/>
        </w:rPr>
        <w:t>процедуры</w:t>
      </w:r>
      <w:r w:rsidRPr="001C56F7">
        <w:rPr>
          <w:rFonts w:ascii="GHEA Grapalat" w:hAnsi="GHEA Grapalat"/>
        </w:rPr>
        <w:t xml:space="preserve"> </w:t>
      </w:r>
      <w:r w:rsidR="00642EFE" w:rsidRPr="001C56F7">
        <w:rPr>
          <w:rFonts w:ascii="GHEA Grapalat" w:hAnsi="GHEA Grapalat"/>
        </w:rPr>
        <w:t xml:space="preserve"> </w:t>
      </w:r>
      <w:r w:rsidR="00683C7F" w:rsidRPr="001C56F7">
        <w:rPr>
          <w:rFonts w:ascii="GHEA Grapalat" w:hAnsi="GHEA Grapalat"/>
          <w:b/>
          <w:lang w:eastAsia="en-US" w:bidi="ar-SA"/>
        </w:rPr>
        <w:t>А</w:t>
      </w:r>
      <w:r w:rsidR="00BB377C">
        <w:rPr>
          <w:rFonts w:ascii="GHEA Grapalat" w:hAnsi="GHEA Grapalat"/>
          <w:b/>
          <w:lang w:val="en-US" w:eastAsia="en-US" w:bidi="ar-SA"/>
        </w:rPr>
        <w:t>M</w:t>
      </w:r>
      <w:r w:rsidR="00BB377C" w:rsidRPr="00BB377C">
        <w:rPr>
          <w:rFonts w:ascii="GHEA Grapalat" w:hAnsi="GHEA Grapalat"/>
          <w:b/>
          <w:lang w:eastAsia="en-US" w:bidi="ar-SA"/>
        </w:rPr>
        <w:t>Х</w:t>
      </w:r>
      <w:r w:rsidR="00683C7F" w:rsidRPr="001C56F7">
        <w:rPr>
          <w:rFonts w:ascii="GHEA Grapalat" w:hAnsi="GHEA Grapalat"/>
          <w:b/>
          <w:lang w:val="en-US" w:eastAsia="en-US" w:bidi="ar-SA"/>
        </w:rPr>
        <w:t>HMD</w:t>
      </w:r>
      <w:r w:rsidR="00683C7F" w:rsidRPr="001C56F7">
        <w:rPr>
          <w:rFonts w:ascii="GHEA Grapalat" w:hAnsi="GHEA Grapalat"/>
          <w:b/>
          <w:lang w:eastAsia="en-US" w:bidi="ar-SA"/>
        </w:rPr>
        <w:t>-</w:t>
      </w:r>
      <w:r w:rsidR="00683C7F" w:rsidRPr="001C56F7">
        <w:rPr>
          <w:rFonts w:ascii="GHEA Grapalat" w:hAnsi="GHEA Grapalat"/>
          <w:b/>
          <w:lang w:val="en-AU" w:eastAsia="en-US" w:bidi="ar-SA"/>
        </w:rPr>
        <w:t>GHAPDZB</w:t>
      </w:r>
      <w:r w:rsidR="00683C7F" w:rsidRPr="001C56F7">
        <w:rPr>
          <w:rFonts w:ascii="GHEA Grapalat" w:hAnsi="GHEA Grapalat"/>
          <w:b/>
          <w:lang w:eastAsia="en-US" w:bidi="ar-SA"/>
        </w:rPr>
        <w:t>-19/02</w:t>
      </w:r>
    </w:p>
    <w:p w:rsidR="00F56837" w:rsidRPr="001E65D1" w:rsidRDefault="00F56837" w:rsidP="00683C7F">
      <w:pPr>
        <w:pStyle w:val="BodyTextIndent"/>
        <w:widowControl w:val="0"/>
        <w:spacing w:line="240" w:lineRule="auto"/>
        <w:ind w:firstLine="0"/>
        <w:jc w:val="left"/>
        <w:rPr>
          <w:rFonts w:ascii="GHEA Grapalat" w:hAnsi="GHEA Grapalat"/>
          <w:sz w:val="22"/>
          <w:szCs w:val="22"/>
        </w:rPr>
      </w:pPr>
    </w:p>
    <w:p w:rsidR="00642EFE" w:rsidRPr="001C56F7" w:rsidRDefault="00F56837" w:rsidP="00F56837">
      <w:pPr>
        <w:pStyle w:val="BodyTextIndent"/>
        <w:widowControl w:val="0"/>
        <w:spacing w:line="240" w:lineRule="auto"/>
        <w:ind w:firstLine="0"/>
        <w:jc w:val="left"/>
        <w:rPr>
          <w:rFonts w:ascii="GHEA Grapalat" w:hAnsi="GHEA Grapalat"/>
        </w:rPr>
      </w:pPr>
      <w:r w:rsidRPr="001C56F7">
        <w:rPr>
          <w:rFonts w:ascii="GHEA Grapalat" w:hAnsi="GHEA Grapalat"/>
        </w:rPr>
        <w:t xml:space="preserve">             </w:t>
      </w:r>
      <w:r w:rsidR="00642EFE" w:rsidRPr="001C56F7">
        <w:rPr>
          <w:rFonts w:ascii="GHEA Grapalat" w:hAnsi="GHEA Grapalat"/>
        </w:rPr>
        <w:t xml:space="preserve">Заказчик </w:t>
      </w:r>
      <w:r w:rsidR="00683C7F" w:rsidRPr="001C56F7">
        <w:rPr>
          <w:rFonts w:ascii="GHEA Grapalat" w:hAnsi="GHEA Grapalat"/>
          <w:lang w:eastAsia="en-US" w:bidi="ar-SA"/>
        </w:rPr>
        <w:t>Сре</w:t>
      </w:r>
      <w:r w:rsidR="001E65D1">
        <w:rPr>
          <w:rFonts w:ascii="GHEA Grapalat" w:hAnsi="GHEA Grapalat"/>
          <w:lang w:eastAsia="en-US" w:bidi="ar-SA"/>
        </w:rPr>
        <w:t xml:space="preserve">дняя школа  </w:t>
      </w:r>
      <w:r w:rsidR="00BB377C" w:rsidRPr="00BB377C">
        <w:rPr>
          <w:rFonts w:ascii="GHEA Grapalat" w:hAnsi="GHEA Grapalat"/>
          <w:lang w:eastAsia="en-US" w:bidi="ar-SA"/>
        </w:rPr>
        <w:t>Хачпара</w:t>
      </w:r>
      <w:r w:rsidR="001E65D1">
        <w:rPr>
          <w:rFonts w:ascii="GHEA Grapalat" w:hAnsi="GHEA Grapalat"/>
          <w:lang w:eastAsia="en-US" w:bidi="ar-SA"/>
        </w:rPr>
        <w:t xml:space="preserve"> </w:t>
      </w:r>
      <w:r w:rsidR="00BB377C" w:rsidRPr="00BB377C">
        <w:rPr>
          <w:rFonts w:ascii="GHEA Grapalat" w:hAnsi="GHEA Grapalat"/>
          <w:lang w:eastAsia="en-US" w:bidi="ar-SA"/>
        </w:rPr>
        <w:t xml:space="preserve"> </w:t>
      </w:r>
      <w:r w:rsidR="00683C7F" w:rsidRPr="001C56F7">
        <w:rPr>
          <w:rFonts w:ascii="GHEA Grapalat" w:hAnsi="GHEA Grapalat"/>
          <w:lang w:eastAsia="en-US" w:bidi="ar-SA"/>
        </w:rPr>
        <w:t xml:space="preserve"> ГНКО </w:t>
      </w:r>
      <w:r w:rsidR="00BB377C" w:rsidRPr="00BB377C">
        <w:rPr>
          <w:rFonts w:ascii="GHEA Grapalat" w:hAnsi="GHEA Grapalat"/>
          <w:lang w:eastAsia="en-US" w:bidi="ar-SA"/>
        </w:rPr>
        <w:t xml:space="preserve"> </w:t>
      </w:r>
      <w:r w:rsidR="007214AF">
        <w:rPr>
          <w:rFonts w:ascii="GHEA Grapalat" w:hAnsi="GHEA Grapalat"/>
          <w:lang w:eastAsia="en-US" w:bidi="ar-SA"/>
        </w:rPr>
        <w:t xml:space="preserve">Араратского </w:t>
      </w:r>
      <w:r w:rsidR="007214AF" w:rsidRPr="007214AF">
        <w:rPr>
          <w:rFonts w:ascii="GHEA Grapalat" w:hAnsi="GHEA Grapalat"/>
          <w:lang w:eastAsia="en-US" w:bidi="ar-SA"/>
        </w:rPr>
        <w:t>областа</w:t>
      </w:r>
      <w:r w:rsidR="00683C7F" w:rsidRPr="001C56F7">
        <w:rPr>
          <w:rFonts w:ascii="GHEA Grapalat" w:hAnsi="GHEA Grapalat"/>
          <w:lang w:eastAsia="en-US" w:bidi="ar-SA"/>
        </w:rPr>
        <w:t>,</w:t>
      </w:r>
      <w:r w:rsidRPr="001C56F7">
        <w:rPr>
          <w:rFonts w:ascii="GHEA Grapalat" w:hAnsi="GHEA Grapalat"/>
          <w:lang w:eastAsia="en-US" w:bidi="ar-SA"/>
        </w:rPr>
        <w:t xml:space="preserve">  </w:t>
      </w:r>
      <w:r w:rsidR="00683C7F" w:rsidRPr="001C56F7">
        <w:rPr>
          <w:rFonts w:ascii="GHEA Grapalat" w:hAnsi="GHEA Grapalat"/>
          <w:lang w:eastAsia="en-US" w:bidi="ar-SA"/>
        </w:rPr>
        <w:t>РА</w:t>
      </w:r>
      <w:r w:rsidR="00642EFE" w:rsidRPr="001C56F7">
        <w:rPr>
          <w:rFonts w:ascii="GHEA Grapalat" w:hAnsi="GHEA Grapalat"/>
        </w:rPr>
        <w:t>, находящийся по адресу:</w:t>
      </w:r>
      <w:r w:rsidR="00683C7F" w:rsidRPr="001C56F7">
        <w:rPr>
          <w:rFonts w:ascii="GHEA Grapalat" w:hAnsi="GHEA Grapalat"/>
          <w:lang w:eastAsia="en-US" w:bidi="ar-SA"/>
        </w:rPr>
        <w:t xml:space="preserve"> </w:t>
      </w:r>
      <w:r w:rsidR="00BB377C" w:rsidRPr="00BB377C">
        <w:rPr>
          <w:rFonts w:ascii="GHEA Grapalat" w:hAnsi="GHEA Grapalat"/>
          <w:lang w:eastAsia="en-US" w:bidi="ar-SA"/>
        </w:rPr>
        <w:t xml:space="preserve"> </w:t>
      </w:r>
      <w:r w:rsidR="00683C7F" w:rsidRPr="001C56F7">
        <w:rPr>
          <w:rFonts w:ascii="GHEA Grapalat" w:hAnsi="GHEA Grapalat"/>
          <w:lang w:eastAsia="en-US" w:bidi="ar-SA"/>
        </w:rPr>
        <w:t xml:space="preserve">, о. </w:t>
      </w:r>
      <w:r w:rsidR="00BB377C" w:rsidRPr="00BB377C">
        <w:rPr>
          <w:rFonts w:ascii="GHEA Grapalat" w:hAnsi="GHEA Grapalat"/>
          <w:lang w:eastAsia="en-US" w:bidi="ar-SA"/>
        </w:rPr>
        <w:t xml:space="preserve">Хачпар </w:t>
      </w:r>
      <w:r w:rsidR="00683C7F" w:rsidRPr="001C56F7">
        <w:rPr>
          <w:rFonts w:ascii="GHEA Grapalat" w:hAnsi="GHEA Grapalat"/>
          <w:lang w:eastAsia="en-US" w:bidi="ar-SA"/>
        </w:rPr>
        <w:t xml:space="preserve"> улица </w:t>
      </w:r>
      <w:r w:rsidR="00BB377C" w:rsidRPr="00BB377C">
        <w:rPr>
          <w:rFonts w:ascii="GHEA Grapalat" w:hAnsi="GHEA Grapalat"/>
          <w:lang w:eastAsia="en-US" w:bidi="ar-SA"/>
        </w:rPr>
        <w:t xml:space="preserve">5 </w:t>
      </w:r>
      <w:r w:rsidR="00683C7F" w:rsidRPr="001C56F7">
        <w:rPr>
          <w:rFonts w:ascii="GHEA Grapalat" w:hAnsi="GHEA Grapalat"/>
          <w:lang w:val="hy-AM" w:eastAsia="en-US" w:bidi="ar-SA"/>
        </w:rPr>
        <w:t>.</w:t>
      </w:r>
      <w:r w:rsidR="00BB377C">
        <w:rPr>
          <w:rFonts w:ascii="GHEA Grapalat" w:hAnsi="GHEA Grapalat"/>
          <w:lang w:eastAsia="en-US" w:bidi="ar-SA"/>
        </w:rPr>
        <w:t xml:space="preserve"> </w:t>
      </w:r>
      <w:r w:rsidR="00BB377C" w:rsidRPr="00BB377C">
        <w:rPr>
          <w:rFonts w:ascii="GHEA Grapalat" w:hAnsi="GHEA Grapalat"/>
          <w:lang w:eastAsia="en-US" w:bidi="ar-SA"/>
        </w:rPr>
        <w:t xml:space="preserve">дом 15 </w:t>
      </w:r>
      <w:r w:rsidR="00683C7F" w:rsidRPr="001C56F7">
        <w:rPr>
          <w:rFonts w:ascii="GHEA Grapalat" w:hAnsi="GHEA Grapalat"/>
          <w:lang w:eastAsia="en-US" w:bidi="ar-SA"/>
        </w:rPr>
        <w:t xml:space="preserve"> </w:t>
      </w:r>
      <w:r w:rsidR="00642EFE" w:rsidRPr="001C56F7">
        <w:rPr>
          <w:rFonts w:ascii="GHEA Grapalat" w:hAnsi="GHEA Grapalat"/>
        </w:rPr>
        <w:t xml:space="preserve">объявляет </w:t>
      </w:r>
      <w:r w:rsidR="001E65D1" w:rsidRPr="001E65D1">
        <w:rPr>
          <w:rFonts w:ascii="GHEA Grapalat" w:hAnsi="GHEA Grapalat"/>
        </w:rPr>
        <w:t xml:space="preserve">запросе катировок </w:t>
      </w:r>
      <w:r w:rsidR="00642EFE" w:rsidRPr="001C56F7">
        <w:rPr>
          <w:rFonts w:ascii="GHEA Grapalat" w:hAnsi="GHEA Grapalat"/>
        </w:rPr>
        <w:t>конкурс, который проводится одним этапом</w:t>
      </w:r>
      <w:r w:rsidR="0050550F" w:rsidRPr="001C56F7">
        <w:rPr>
          <w:rFonts w:ascii="GHEA Grapalat" w:hAnsi="GHEA Grapalat"/>
        </w:rPr>
        <w:t>.</w:t>
      </w:r>
    </w:p>
    <w:p w:rsidR="00341A74" w:rsidRPr="001C56F7" w:rsidRDefault="00A20B69" w:rsidP="00F56837">
      <w:pPr>
        <w:pStyle w:val="BodyTextIndent"/>
        <w:widowControl w:val="0"/>
        <w:spacing w:line="240" w:lineRule="auto"/>
        <w:ind w:firstLine="567"/>
        <w:rPr>
          <w:rFonts w:ascii="GHEA Grapalat" w:hAnsi="GHEA Grapalat"/>
          <w:spacing w:val="6"/>
        </w:rPr>
      </w:pPr>
      <w:r w:rsidRPr="001C56F7">
        <w:rPr>
          <w:rFonts w:ascii="GHEA Grapalat" w:hAnsi="GHEA Grapalat"/>
        </w:rPr>
        <w:t xml:space="preserve">Участнику, отобранному по итогам </w:t>
      </w:r>
      <w:r w:rsidR="0041023E" w:rsidRPr="001C56F7">
        <w:rPr>
          <w:rFonts w:ascii="GHEA Grapalat" w:hAnsi="GHEA Grapalat"/>
        </w:rPr>
        <w:t>настоящей процедуры</w:t>
      </w:r>
      <w:r w:rsidRPr="001C56F7">
        <w:rPr>
          <w:rFonts w:ascii="GHEA Grapalat" w:hAnsi="GHEA Grapalat"/>
        </w:rPr>
        <w:t>, в</w:t>
      </w:r>
      <w:r w:rsidR="00782D60" w:rsidRPr="001C56F7">
        <w:rPr>
          <w:rFonts w:ascii="Courier New" w:hAnsi="Courier New" w:cs="Courier New"/>
          <w:lang w:val="en-US"/>
        </w:rPr>
        <w:t> </w:t>
      </w:r>
      <w:r w:rsidRPr="001C56F7">
        <w:rPr>
          <w:rFonts w:ascii="GHEA Grapalat" w:hAnsi="GHEA Grapalat"/>
          <w:spacing w:val="6"/>
        </w:rPr>
        <w:t>установленном</w:t>
      </w:r>
      <w:r w:rsidR="00782D60" w:rsidRPr="001C56F7">
        <w:rPr>
          <w:rFonts w:ascii="Courier New" w:hAnsi="Courier New" w:cs="Courier New"/>
          <w:spacing w:val="6"/>
          <w:lang w:val="en-US"/>
        </w:rPr>
        <w:t> </w:t>
      </w:r>
      <w:r w:rsidRPr="001C56F7">
        <w:rPr>
          <w:rFonts w:ascii="GHEA Grapalat" w:hAnsi="GHEA Grapalat"/>
          <w:spacing w:val="6"/>
        </w:rPr>
        <w:t xml:space="preserve">порядке будет предложено заключить договор </w:t>
      </w:r>
      <w:r w:rsidR="001E65D1" w:rsidRPr="001E65D1">
        <w:rPr>
          <w:rFonts w:ascii="GHEA Grapalat" w:hAnsi="GHEA Grapalat"/>
          <w:spacing w:val="6"/>
        </w:rPr>
        <w:t>по</w:t>
      </w:r>
      <w:r w:rsidRPr="001C56F7">
        <w:rPr>
          <w:rFonts w:ascii="GHEA Grapalat" w:hAnsi="GHEA Grapalat"/>
          <w:spacing w:val="6"/>
        </w:rPr>
        <w:t xml:space="preserve"> поставку </w:t>
      </w:r>
      <w:r w:rsidR="00683C7F" w:rsidRPr="001C56F7">
        <w:rPr>
          <w:rFonts w:ascii="GHEA Grapalat" w:hAnsi="GHEA Grapalat"/>
          <w:lang w:eastAsia="en-US" w:bidi="ar-SA"/>
        </w:rPr>
        <w:t xml:space="preserve"> продуктов питания </w:t>
      </w:r>
      <w:r w:rsidR="00782D60" w:rsidRPr="001C56F7">
        <w:rPr>
          <w:rFonts w:ascii="GHEA Grapalat" w:hAnsi="GHEA Grapalat"/>
        </w:rPr>
        <w:t xml:space="preserve"> (далее — договор).</w:t>
      </w:r>
    </w:p>
    <w:p w:rsidR="00357D48" w:rsidRPr="001C56F7" w:rsidRDefault="00A20B69" w:rsidP="00F56837">
      <w:pPr>
        <w:pStyle w:val="BodyTextIndent"/>
        <w:widowControl w:val="0"/>
        <w:spacing w:line="240" w:lineRule="auto"/>
        <w:ind w:firstLine="567"/>
        <w:rPr>
          <w:rFonts w:ascii="GHEA Grapalat" w:hAnsi="GHEA Grapalat"/>
        </w:rPr>
      </w:pPr>
      <w:r w:rsidRPr="001C56F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1C56F7">
        <w:rPr>
          <w:rFonts w:ascii="Courier New" w:hAnsi="Courier New" w:cs="Courier New"/>
          <w:lang w:val="en-US"/>
        </w:rPr>
        <w:t> </w:t>
      </w:r>
      <w:r w:rsidR="00F95E94" w:rsidRPr="001C56F7">
        <w:rPr>
          <w:rFonts w:ascii="GHEA Grapalat" w:hAnsi="GHEA Grapalat"/>
        </w:rPr>
        <w:t>настоящей процедуре</w:t>
      </w:r>
      <w:r w:rsidRPr="001C56F7">
        <w:rPr>
          <w:rFonts w:ascii="GHEA Grapalat" w:hAnsi="GHEA Grapalat"/>
        </w:rPr>
        <w:t>.</w:t>
      </w:r>
    </w:p>
    <w:p w:rsidR="001E6506" w:rsidRPr="001C56F7" w:rsidRDefault="00052084" w:rsidP="00F56837">
      <w:pPr>
        <w:pStyle w:val="BodyTextIndent"/>
        <w:widowControl w:val="0"/>
        <w:spacing w:line="240" w:lineRule="auto"/>
        <w:ind w:firstLine="567"/>
        <w:rPr>
          <w:rFonts w:ascii="GHEA Grapalat" w:hAnsi="GHEA Grapalat"/>
        </w:rPr>
      </w:pPr>
      <w:r w:rsidRPr="001C56F7">
        <w:rPr>
          <w:rFonts w:ascii="GHEA Grapalat" w:hAnsi="GHEA Grapalat"/>
        </w:rPr>
        <w:t xml:space="preserve">Условия </w:t>
      </w:r>
      <w:r w:rsidR="00677658" w:rsidRPr="001C56F7">
        <w:rPr>
          <w:rFonts w:ascii="GHEA Grapalat" w:hAnsi="GHEA Grapalat"/>
        </w:rPr>
        <w:t xml:space="preserve">предъявляемые </w:t>
      </w:r>
      <w:r w:rsidR="00FD0B1A" w:rsidRPr="001C56F7">
        <w:rPr>
          <w:rFonts w:ascii="GHEA Grapalat" w:hAnsi="GHEA Grapalat"/>
        </w:rPr>
        <w:t xml:space="preserve">к </w:t>
      </w:r>
      <w:r w:rsidR="00677658" w:rsidRPr="001C56F7">
        <w:rPr>
          <w:rFonts w:ascii="GHEA Grapalat" w:hAnsi="GHEA Grapalat"/>
        </w:rPr>
        <w:t xml:space="preserve">лицам, не имеющим права на участие в </w:t>
      </w:r>
      <w:r w:rsidRPr="001C56F7">
        <w:rPr>
          <w:rFonts w:ascii="GHEA Grapalat" w:hAnsi="GHEA Grapalat"/>
        </w:rPr>
        <w:t xml:space="preserve"> данной </w:t>
      </w:r>
      <w:r w:rsidR="006F297B" w:rsidRPr="001C56F7">
        <w:rPr>
          <w:rFonts w:ascii="GHEA Grapalat" w:hAnsi="GHEA Grapalat"/>
        </w:rPr>
        <w:t>процедуре</w:t>
      </w:r>
      <w:r w:rsidR="00677658" w:rsidRPr="001C56F7">
        <w:rPr>
          <w:rFonts w:ascii="GHEA Grapalat" w:hAnsi="GHEA Grapalat"/>
        </w:rPr>
        <w:t>, а также участникам, установлены приглашением на настоящую процедуру.</w:t>
      </w:r>
      <w:r w:rsidRPr="001C56F7" w:rsidDel="00052084">
        <w:rPr>
          <w:rFonts w:ascii="GHEA Grapalat" w:hAnsi="GHEA Grapalat"/>
        </w:rPr>
        <w:t xml:space="preserve"> </w:t>
      </w:r>
    </w:p>
    <w:p w:rsidR="00F56837" w:rsidRPr="001C56F7" w:rsidRDefault="00EE73A8"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Отобранный участник определяется из числа участников, подавших заявки, оцененные </w:t>
      </w:r>
      <w:r w:rsidR="007442CF" w:rsidRPr="001C56F7">
        <w:rPr>
          <w:rFonts w:ascii="GHEA Grapalat" w:hAnsi="GHEA Grapalat"/>
        </w:rPr>
        <w:t>удовлетворительно</w:t>
      </w:r>
      <w:r w:rsidR="007442CF" w:rsidRPr="001C56F7">
        <w:rPr>
          <w:rFonts w:ascii="GHEA Grapalat" w:hAnsi="GHEA Grapalat"/>
          <w:lang w:val="hy-AM"/>
        </w:rPr>
        <w:t xml:space="preserve"> </w:t>
      </w:r>
      <w:r w:rsidR="007442CF" w:rsidRPr="001C56F7">
        <w:rPr>
          <w:rFonts w:ascii="GHEA Grapalat" w:hAnsi="GHEA Grapalat"/>
        </w:rPr>
        <w:t xml:space="preserve">по </w:t>
      </w:r>
      <w:r w:rsidR="00830445" w:rsidRPr="001C56F7">
        <w:rPr>
          <w:rFonts w:ascii="GHEA Grapalat" w:hAnsi="GHEA Grapalat"/>
        </w:rPr>
        <w:t xml:space="preserve">неценовым </w:t>
      </w:r>
      <w:r w:rsidR="007442CF" w:rsidRPr="001C56F7">
        <w:rPr>
          <w:rFonts w:ascii="GHEA Grapalat" w:hAnsi="GHEA Grapalat"/>
        </w:rPr>
        <w:t>условиям</w:t>
      </w:r>
      <w:r w:rsidRPr="001C56F7">
        <w:rPr>
          <w:rFonts w:ascii="GHEA Grapalat" w:hAnsi="GHEA Grapalat"/>
        </w:rPr>
        <w:t>, по принципу предпочтения, отдаваемого участнику, представившему м</w:t>
      </w:r>
      <w:r w:rsidR="003F762C" w:rsidRPr="001C56F7">
        <w:rPr>
          <w:rFonts w:ascii="GHEA Grapalat" w:hAnsi="GHEA Grapalat"/>
        </w:rPr>
        <w:t>инимальное ценовое предложение.</w:t>
      </w:r>
    </w:p>
    <w:p w:rsidR="007E15A7" w:rsidRPr="001C56F7" w:rsidRDefault="00677658"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Для получения приглашения на </w:t>
      </w:r>
      <w:r w:rsidR="00830445" w:rsidRPr="001C56F7">
        <w:rPr>
          <w:rFonts w:ascii="GHEA Grapalat" w:hAnsi="GHEA Grapalat"/>
        </w:rPr>
        <w:t xml:space="preserve">процедуру </w:t>
      </w:r>
      <w:r w:rsidRPr="001C56F7">
        <w:rPr>
          <w:rFonts w:ascii="GHEA Grapalat" w:hAnsi="GHEA Grapalat"/>
        </w:rPr>
        <w:t xml:space="preserve">в бумажной форме необходимо обратиться к заказчику до </w:t>
      </w:r>
      <w:r w:rsidR="00683C7F" w:rsidRPr="001C56F7">
        <w:rPr>
          <w:rFonts w:ascii="GHEA Grapalat" w:hAnsi="GHEA Grapalat"/>
        </w:rPr>
        <w:t>1</w:t>
      </w:r>
      <w:r w:rsidR="007214AF" w:rsidRPr="007214AF">
        <w:rPr>
          <w:rFonts w:ascii="GHEA Grapalat" w:hAnsi="GHEA Grapalat"/>
        </w:rPr>
        <w:t>1</w:t>
      </w:r>
      <w:r w:rsidR="00683C7F" w:rsidRPr="001C56F7">
        <w:rPr>
          <w:rFonts w:ascii="GHEA Grapalat" w:hAnsi="GHEA Grapalat"/>
        </w:rPr>
        <w:t>:00</w:t>
      </w:r>
      <w:r w:rsidRPr="001C56F7">
        <w:rPr>
          <w:rFonts w:ascii="GHEA Grapalat" w:hAnsi="GHEA Grapalat"/>
        </w:rPr>
        <w:t xml:space="preserve"> часов</w:t>
      </w:r>
      <w:r w:rsidR="00971F4A" w:rsidRPr="001C56F7">
        <w:rPr>
          <w:rFonts w:ascii="GHEA Grapalat" w:hAnsi="GHEA Grapalat"/>
        </w:rPr>
        <w:t xml:space="preserve"> </w:t>
      </w:r>
      <w:r w:rsidR="00683C7F" w:rsidRPr="001C56F7">
        <w:rPr>
          <w:rFonts w:ascii="GHEA Grapalat" w:hAnsi="GHEA Grapalat"/>
        </w:rPr>
        <w:t>7</w:t>
      </w:r>
      <w:r w:rsidRPr="001C56F7">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1C56F7">
        <w:rPr>
          <w:rFonts w:ascii="Courier New" w:hAnsi="Courier New" w:cs="Courier New"/>
          <w:lang w:val="en-US"/>
        </w:rPr>
        <w:t> </w:t>
      </w:r>
      <w:r w:rsidRPr="001C56F7">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1C56F7" w:rsidRDefault="00357D48" w:rsidP="00F56837">
      <w:pPr>
        <w:pStyle w:val="BodyTextIndent"/>
        <w:widowControl w:val="0"/>
        <w:spacing w:line="240" w:lineRule="auto"/>
        <w:ind w:firstLine="567"/>
        <w:rPr>
          <w:rFonts w:ascii="GHEA Grapalat" w:hAnsi="GHEA Grapalat"/>
          <w:spacing w:val="-6"/>
        </w:rPr>
      </w:pPr>
      <w:r w:rsidRPr="001C56F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1C56F7">
        <w:rPr>
          <w:rFonts w:ascii="Courier New" w:hAnsi="Courier New" w:cs="Courier New"/>
          <w:spacing w:val="-6"/>
          <w:lang w:val="en-US"/>
        </w:rPr>
        <w:t> </w:t>
      </w:r>
      <w:r w:rsidRPr="001C56F7">
        <w:rPr>
          <w:rFonts w:ascii="GHEA Grapalat" w:hAnsi="GHEA Grapalat"/>
          <w:spacing w:val="-6"/>
        </w:rPr>
        <w:t xml:space="preserve">электронной форме в течение рабочего дня, следующего за днем получения заявления. </w:t>
      </w:r>
    </w:p>
    <w:p w:rsidR="00F56837" w:rsidRPr="001C56F7" w:rsidRDefault="00363E98" w:rsidP="00F56837">
      <w:pPr>
        <w:pStyle w:val="BodyTextIndent"/>
        <w:widowControl w:val="0"/>
        <w:spacing w:line="240" w:lineRule="auto"/>
        <w:ind w:firstLine="567"/>
        <w:rPr>
          <w:rFonts w:ascii="GHEA Grapalat" w:hAnsi="GHEA Grapalat"/>
        </w:rPr>
      </w:pPr>
      <w:r w:rsidRPr="001C56F7">
        <w:rPr>
          <w:rFonts w:ascii="GHEA Grapalat" w:hAnsi="GHEA Grapalat"/>
        </w:rPr>
        <w:t>Неполучение приглашения не ограничивает права участника на участие в</w:t>
      </w:r>
      <w:r w:rsidR="001E06D6" w:rsidRPr="001C56F7">
        <w:rPr>
          <w:rFonts w:ascii="Courier New" w:hAnsi="Courier New" w:cs="Courier New"/>
          <w:lang w:val="en-US"/>
        </w:rPr>
        <w:t> </w:t>
      </w:r>
      <w:r w:rsidR="001B32D9" w:rsidRPr="001C56F7">
        <w:rPr>
          <w:rFonts w:ascii="GHEA Grapalat" w:hAnsi="GHEA Grapalat"/>
        </w:rPr>
        <w:t>настоящей процедуре.</w:t>
      </w:r>
    </w:p>
    <w:p w:rsidR="003F6ED1" w:rsidRPr="001C56F7" w:rsidRDefault="00F56837" w:rsidP="00F56837">
      <w:pPr>
        <w:pStyle w:val="BodyTextIndent"/>
        <w:widowControl w:val="0"/>
        <w:spacing w:line="240" w:lineRule="auto"/>
        <w:ind w:firstLine="0"/>
        <w:rPr>
          <w:rFonts w:ascii="GHEA Grapalat" w:hAnsi="GHEA Grapalat"/>
        </w:rPr>
      </w:pPr>
      <w:r w:rsidRPr="001C56F7">
        <w:rPr>
          <w:rFonts w:ascii="GHEA Grapalat" w:hAnsi="GHEA Grapalat"/>
        </w:rPr>
        <w:t xml:space="preserve">    </w:t>
      </w:r>
      <w:r w:rsidR="003F6ED1" w:rsidRPr="001C56F7">
        <w:rPr>
          <w:rFonts w:ascii="GHEA Grapalat" w:hAnsi="GHEA Grapalat"/>
        </w:rPr>
        <w:t xml:space="preserve">Заявки на на </w:t>
      </w:r>
      <w:r w:rsidR="001E65D1" w:rsidRPr="001E65D1">
        <w:rPr>
          <w:rFonts w:ascii="GHEA Grapalat" w:hAnsi="GHEA Grapalat"/>
        </w:rPr>
        <w:t>запросе катировок</w:t>
      </w:r>
      <w:r w:rsidR="003F6ED1" w:rsidRPr="001C56F7">
        <w:rPr>
          <w:rFonts w:ascii="GHEA Grapalat" w:hAnsi="GHEA Grapalat"/>
        </w:rPr>
        <w:t xml:space="preserve"> необходимо подавать по адресу</w:t>
      </w:r>
      <w:r w:rsidR="003F6ED1" w:rsidRPr="001C56F7">
        <w:rPr>
          <w:rFonts w:ascii="GHEA Grapalat" w:hAnsi="GHEA Grapalat"/>
          <w:spacing w:val="6"/>
        </w:rPr>
        <w:t xml:space="preserve"> </w:t>
      </w:r>
      <w:r w:rsidR="007214AF">
        <w:rPr>
          <w:rFonts w:ascii="GHEA Grapalat" w:hAnsi="GHEA Grapalat"/>
          <w:lang w:eastAsia="en-US" w:bidi="ar-SA"/>
        </w:rPr>
        <w:t>Араратском</w:t>
      </w:r>
      <w:r w:rsidR="007214AF" w:rsidRPr="007214AF">
        <w:rPr>
          <w:rFonts w:ascii="GHEA Grapalat" w:hAnsi="GHEA Grapalat"/>
          <w:lang w:eastAsia="en-US" w:bidi="ar-SA"/>
        </w:rPr>
        <w:t xml:space="preserve"> областе  </w:t>
      </w:r>
      <w:r w:rsidR="00683C7F" w:rsidRPr="001C56F7">
        <w:rPr>
          <w:rFonts w:ascii="GHEA Grapalat" w:hAnsi="GHEA Grapalat"/>
          <w:lang w:eastAsia="en-US" w:bidi="ar-SA"/>
        </w:rPr>
        <w:t xml:space="preserve"> РА, о. </w:t>
      </w:r>
      <w:r w:rsidR="00BB377C" w:rsidRPr="00BB377C">
        <w:rPr>
          <w:rFonts w:ascii="GHEA Grapalat" w:hAnsi="GHEA Grapalat"/>
          <w:lang w:eastAsia="en-US" w:bidi="ar-SA"/>
        </w:rPr>
        <w:t>Хачпар</w:t>
      </w:r>
      <w:r w:rsidR="00683C7F" w:rsidRPr="001C56F7">
        <w:rPr>
          <w:rFonts w:ascii="GHEA Grapalat" w:hAnsi="GHEA Grapalat"/>
          <w:lang w:eastAsia="en-US" w:bidi="ar-SA"/>
        </w:rPr>
        <w:t xml:space="preserve"> улица </w:t>
      </w:r>
      <w:r w:rsidR="00BB377C" w:rsidRPr="00BB377C">
        <w:rPr>
          <w:rFonts w:ascii="GHEA Grapalat" w:hAnsi="GHEA Grapalat"/>
          <w:lang w:eastAsia="en-US" w:bidi="ar-SA"/>
        </w:rPr>
        <w:t>5 дом</w:t>
      </w:r>
      <w:r w:rsidR="00683C7F" w:rsidRPr="001C56F7">
        <w:rPr>
          <w:rFonts w:ascii="GHEA Grapalat" w:hAnsi="GHEA Grapalat"/>
          <w:lang w:eastAsia="en-US" w:bidi="ar-SA"/>
        </w:rPr>
        <w:t xml:space="preserve"> </w:t>
      </w:r>
      <w:r w:rsidR="00BB377C" w:rsidRPr="00BB377C">
        <w:rPr>
          <w:rFonts w:ascii="GHEA Grapalat" w:hAnsi="GHEA Grapalat"/>
          <w:lang w:eastAsia="en-US" w:bidi="ar-SA"/>
        </w:rPr>
        <w:t>15</w:t>
      </w:r>
      <w:r w:rsidR="00683C7F" w:rsidRPr="001C56F7">
        <w:rPr>
          <w:rFonts w:ascii="GHEA Grapalat" w:hAnsi="GHEA Grapalat"/>
          <w:lang w:eastAsia="en-US" w:bidi="ar-SA"/>
        </w:rPr>
        <w:t xml:space="preserve"> Ср</w:t>
      </w:r>
      <w:r w:rsidR="00BB377C">
        <w:rPr>
          <w:rFonts w:ascii="GHEA Grapalat" w:hAnsi="GHEA Grapalat"/>
          <w:lang w:eastAsia="en-US" w:bidi="ar-SA"/>
        </w:rPr>
        <w:t>едняя школа</w:t>
      </w:r>
      <w:r w:rsidR="00BB377C" w:rsidRPr="00BB377C">
        <w:rPr>
          <w:rFonts w:ascii="GHEA Grapalat" w:hAnsi="GHEA Grapalat"/>
          <w:lang w:eastAsia="en-US" w:bidi="ar-SA"/>
        </w:rPr>
        <w:t xml:space="preserve"> Хачпара</w:t>
      </w:r>
      <w:r w:rsidR="00683C7F" w:rsidRPr="001C56F7">
        <w:rPr>
          <w:rFonts w:ascii="GHEA Grapalat" w:hAnsi="GHEA Grapalat"/>
          <w:lang w:eastAsia="en-US" w:bidi="ar-SA"/>
        </w:rPr>
        <w:t xml:space="preserve"> ГНКО </w:t>
      </w:r>
      <w:r w:rsidR="003F6ED1" w:rsidRPr="001C56F7">
        <w:rPr>
          <w:rFonts w:ascii="GHEA Grapalat" w:hAnsi="GHEA Grapalat"/>
        </w:rPr>
        <w:t xml:space="preserve">в документарной форме, до </w:t>
      </w:r>
      <w:r w:rsidR="00683C7F" w:rsidRPr="001C56F7">
        <w:rPr>
          <w:rFonts w:ascii="GHEA Grapalat" w:hAnsi="GHEA Grapalat"/>
        </w:rPr>
        <w:t>1</w:t>
      </w:r>
      <w:r w:rsidR="007214AF" w:rsidRPr="007214AF">
        <w:rPr>
          <w:rFonts w:ascii="GHEA Grapalat" w:hAnsi="GHEA Grapalat"/>
        </w:rPr>
        <w:t>1</w:t>
      </w:r>
      <w:r w:rsidR="00683C7F" w:rsidRPr="001C56F7">
        <w:rPr>
          <w:rFonts w:ascii="GHEA Grapalat" w:hAnsi="GHEA Grapalat"/>
        </w:rPr>
        <w:t xml:space="preserve">:00 </w:t>
      </w:r>
      <w:r w:rsidR="003F6ED1" w:rsidRPr="001C56F7">
        <w:rPr>
          <w:rFonts w:ascii="GHEA Grapalat" w:hAnsi="GHEA Grapalat"/>
        </w:rPr>
        <w:t xml:space="preserve">часов </w:t>
      </w:r>
      <w:r w:rsidR="00683C7F" w:rsidRPr="001C56F7">
        <w:rPr>
          <w:rFonts w:ascii="GHEA Grapalat" w:hAnsi="GHEA Grapalat"/>
        </w:rPr>
        <w:t>7</w:t>
      </w:r>
      <w:r w:rsidR="003F6ED1" w:rsidRPr="001C56F7">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1C56F7" w:rsidRDefault="003F6ED1"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Вскрытие заявок будет проводиться по адресу </w:t>
      </w:r>
      <w:r w:rsidR="007214AF">
        <w:rPr>
          <w:rFonts w:ascii="GHEA Grapalat" w:hAnsi="GHEA Grapalat"/>
          <w:lang w:eastAsia="en-US" w:bidi="ar-SA"/>
        </w:rPr>
        <w:t xml:space="preserve">Араратском </w:t>
      </w:r>
      <w:r w:rsidR="007214AF" w:rsidRPr="007214AF">
        <w:rPr>
          <w:rFonts w:ascii="GHEA Grapalat" w:hAnsi="GHEA Grapalat"/>
          <w:lang w:eastAsia="en-US" w:bidi="ar-SA"/>
        </w:rPr>
        <w:t>област</w:t>
      </w:r>
      <w:r w:rsidR="00BB377C" w:rsidRPr="001C56F7">
        <w:rPr>
          <w:rFonts w:ascii="GHEA Grapalat" w:hAnsi="GHEA Grapalat"/>
          <w:lang w:eastAsia="en-US" w:bidi="ar-SA"/>
        </w:rPr>
        <w:t xml:space="preserve">е РА, о. </w:t>
      </w:r>
      <w:r w:rsidR="00BB377C" w:rsidRPr="00BB377C">
        <w:rPr>
          <w:rFonts w:ascii="GHEA Grapalat" w:hAnsi="GHEA Grapalat"/>
          <w:lang w:eastAsia="en-US" w:bidi="ar-SA"/>
        </w:rPr>
        <w:t>Хачпар</w:t>
      </w:r>
      <w:r w:rsidR="00BB377C" w:rsidRPr="001C56F7">
        <w:rPr>
          <w:rFonts w:ascii="GHEA Grapalat" w:hAnsi="GHEA Grapalat"/>
          <w:lang w:eastAsia="en-US" w:bidi="ar-SA"/>
        </w:rPr>
        <w:t xml:space="preserve"> улица </w:t>
      </w:r>
      <w:r w:rsidR="00BB377C" w:rsidRPr="00BB377C">
        <w:rPr>
          <w:rFonts w:ascii="GHEA Grapalat" w:hAnsi="GHEA Grapalat"/>
          <w:lang w:eastAsia="en-US" w:bidi="ar-SA"/>
        </w:rPr>
        <w:t>5 дом</w:t>
      </w:r>
      <w:r w:rsidR="00BB377C" w:rsidRPr="001C56F7">
        <w:rPr>
          <w:rFonts w:ascii="GHEA Grapalat" w:hAnsi="GHEA Grapalat"/>
          <w:lang w:eastAsia="en-US" w:bidi="ar-SA"/>
        </w:rPr>
        <w:t xml:space="preserve"> </w:t>
      </w:r>
      <w:r w:rsidR="00BB377C" w:rsidRPr="00BB377C">
        <w:rPr>
          <w:rFonts w:ascii="GHEA Grapalat" w:hAnsi="GHEA Grapalat"/>
          <w:lang w:eastAsia="en-US" w:bidi="ar-SA"/>
        </w:rPr>
        <w:t>15</w:t>
      </w:r>
      <w:r w:rsidR="00BB377C" w:rsidRPr="001C56F7">
        <w:rPr>
          <w:rFonts w:ascii="GHEA Grapalat" w:hAnsi="GHEA Grapalat"/>
          <w:lang w:eastAsia="en-US" w:bidi="ar-SA"/>
        </w:rPr>
        <w:t xml:space="preserve"> Ср</w:t>
      </w:r>
      <w:r w:rsidR="00BB377C">
        <w:rPr>
          <w:rFonts w:ascii="GHEA Grapalat" w:hAnsi="GHEA Grapalat"/>
          <w:lang w:eastAsia="en-US" w:bidi="ar-SA"/>
        </w:rPr>
        <w:t>едняя школа</w:t>
      </w:r>
      <w:r w:rsidR="00BB377C" w:rsidRPr="00BB377C">
        <w:rPr>
          <w:rFonts w:ascii="GHEA Grapalat" w:hAnsi="GHEA Grapalat"/>
          <w:lang w:eastAsia="en-US" w:bidi="ar-SA"/>
        </w:rPr>
        <w:t xml:space="preserve"> Хачпара</w:t>
      </w:r>
      <w:r w:rsidR="00BB377C" w:rsidRPr="001C56F7">
        <w:rPr>
          <w:rFonts w:ascii="GHEA Grapalat" w:hAnsi="GHEA Grapalat"/>
          <w:lang w:eastAsia="en-US" w:bidi="ar-SA"/>
        </w:rPr>
        <w:t xml:space="preserve"> ГНКО</w:t>
      </w:r>
      <w:r w:rsidR="00BB377C" w:rsidRPr="00BB377C">
        <w:rPr>
          <w:rFonts w:ascii="GHEA Grapalat" w:hAnsi="GHEA Grapalat"/>
          <w:lang w:eastAsia="en-US" w:bidi="ar-SA"/>
        </w:rPr>
        <w:t xml:space="preserve"> </w:t>
      </w:r>
      <w:r w:rsidRPr="001C56F7">
        <w:rPr>
          <w:rFonts w:ascii="GHEA Grapalat" w:hAnsi="GHEA Grapalat"/>
        </w:rPr>
        <w:t xml:space="preserve"> в </w:t>
      </w:r>
      <w:r w:rsidR="00683C7F" w:rsidRPr="001C56F7">
        <w:rPr>
          <w:rFonts w:ascii="GHEA Grapalat" w:hAnsi="GHEA Grapalat"/>
        </w:rPr>
        <w:t>1</w:t>
      </w:r>
      <w:r w:rsidR="007214AF" w:rsidRPr="007214AF">
        <w:rPr>
          <w:rFonts w:ascii="GHEA Grapalat" w:hAnsi="GHEA Grapalat"/>
        </w:rPr>
        <w:t>1</w:t>
      </w:r>
      <w:r w:rsidR="00683C7F" w:rsidRPr="001C56F7">
        <w:rPr>
          <w:rFonts w:ascii="GHEA Grapalat" w:hAnsi="GHEA Grapalat"/>
        </w:rPr>
        <w:t>:00</w:t>
      </w:r>
      <w:r w:rsidRPr="001C56F7">
        <w:rPr>
          <w:rFonts w:ascii="GHEA Grapalat" w:hAnsi="GHEA Grapalat"/>
        </w:rPr>
        <w:t xml:space="preserve"> часов </w:t>
      </w:r>
      <w:r w:rsidRPr="00B740CC">
        <w:rPr>
          <w:rFonts w:ascii="GHEA Grapalat" w:hAnsi="GHEA Grapalat"/>
        </w:rPr>
        <w:t>"</w:t>
      </w:r>
      <w:r w:rsidR="007214AF" w:rsidRPr="00B740CC">
        <w:rPr>
          <w:rFonts w:ascii="GHEA Grapalat" w:hAnsi="GHEA Grapalat"/>
        </w:rPr>
        <w:t>06</w:t>
      </w:r>
      <w:r w:rsidR="00683C7F" w:rsidRPr="00B740CC">
        <w:rPr>
          <w:rFonts w:ascii="GHEA Grapalat" w:hAnsi="GHEA Grapalat"/>
        </w:rPr>
        <w:t>" "декабря" "2019</w:t>
      </w:r>
      <w:r w:rsidRPr="00B740CC">
        <w:rPr>
          <w:rFonts w:ascii="GHEA Grapalat" w:hAnsi="GHEA Grapalat"/>
        </w:rPr>
        <w:t>"</w:t>
      </w:r>
      <w:r w:rsidR="00683C7F" w:rsidRPr="00B740CC">
        <w:rPr>
          <w:rFonts w:ascii="GHEA Grapalat" w:hAnsi="GHEA Grapalat"/>
        </w:rPr>
        <w:t>году</w:t>
      </w:r>
      <w:r w:rsidRPr="00B740CC">
        <w:rPr>
          <w:rFonts w:ascii="GHEA Grapalat" w:hAnsi="GHEA Grapalat"/>
        </w:rPr>
        <w:t>.</w:t>
      </w:r>
    </w:p>
    <w:p w:rsidR="00BE1C5E" w:rsidRPr="001C56F7" w:rsidRDefault="001305C6"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Жалобы относительно настоящей процедуры должны быть поданы </w:t>
      </w:r>
      <w:r w:rsidR="004B4B72" w:rsidRPr="001C56F7">
        <w:rPr>
          <w:rFonts w:ascii="GHEA Grapalat" w:hAnsi="GHEA Grapalat"/>
        </w:rPr>
        <w:t>л</w:t>
      </w:r>
      <w:r w:rsidR="00D746A9" w:rsidRPr="001C56F7">
        <w:rPr>
          <w:rFonts w:ascii="GHEA Grapalat" w:hAnsi="GHEA Grapalat"/>
        </w:rPr>
        <w:t>ицу</w:t>
      </w:r>
      <w:r w:rsidRPr="001C56F7">
        <w:rPr>
          <w:rFonts w:ascii="GHEA Grapalat" w:hAnsi="GHEA Grapalat"/>
        </w:rPr>
        <w:t xml:space="preserve">, </w:t>
      </w:r>
      <w:r w:rsidR="00D746A9" w:rsidRPr="001C56F7">
        <w:rPr>
          <w:rFonts w:ascii="GHEA Grapalat" w:hAnsi="GHEA Grapalat"/>
        </w:rPr>
        <w:t>рассматривающее связанные с закупками жалобы</w:t>
      </w:r>
      <w:r w:rsidR="00032D7E" w:rsidRPr="001C56F7">
        <w:rPr>
          <w:rFonts w:ascii="GHEA Grapalat" w:hAnsi="GHEA Grapalat"/>
        </w:rPr>
        <w:t>,</w:t>
      </w:r>
      <w:r w:rsidR="00D746A9" w:rsidRPr="001C56F7" w:rsidDel="00D746A9">
        <w:rPr>
          <w:rFonts w:ascii="GHEA Grapalat" w:hAnsi="GHEA Grapalat"/>
        </w:rPr>
        <w:t xml:space="preserve"> </w:t>
      </w:r>
      <w:r w:rsidRPr="001C56F7">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1C56F7">
        <w:rPr>
          <w:rFonts w:ascii="Courier New" w:hAnsi="Courier New" w:cs="Courier New"/>
          <w:lang w:val="en-US"/>
        </w:rPr>
        <w:t> </w:t>
      </w:r>
      <w:r w:rsidRPr="001C56F7">
        <w:rPr>
          <w:rFonts w:ascii="GHEA Grapalat" w:hAnsi="GHEA Grapalat"/>
        </w:rPr>
        <w:t>настоящий конкурс. Для подачи жалобы требуется плата в размере 30</w:t>
      </w:r>
      <w:r w:rsidR="00790715" w:rsidRPr="001C56F7">
        <w:rPr>
          <w:rFonts w:ascii="Courier New" w:hAnsi="Courier New" w:cs="Courier New"/>
          <w:lang w:val="en-US"/>
        </w:rPr>
        <w:t> </w:t>
      </w:r>
      <w:r w:rsidRPr="001C56F7">
        <w:rPr>
          <w:rFonts w:ascii="GHEA Grapalat" w:hAnsi="GHEA Grapalat"/>
        </w:rPr>
        <w:t>000</w:t>
      </w:r>
      <w:r w:rsidR="00790715" w:rsidRPr="001C56F7">
        <w:rPr>
          <w:rFonts w:ascii="Courier New" w:hAnsi="Courier New" w:cs="Courier New"/>
          <w:lang w:val="en-US"/>
        </w:rPr>
        <w:t> </w:t>
      </w:r>
      <w:r w:rsidRPr="001C56F7">
        <w:rPr>
          <w:rFonts w:ascii="GHEA Grapalat" w:hAnsi="GHEA Grapalat"/>
        </w:rPr>
        <w:t>(тридцать тысяч) драмов РА, которая должна быть перечислена на</w:t>
      </w:r>
      <w:r w:rsidR="007A6841" w:rsidRPr="001C56F7">
        <w:rPr>
          <w:rFonts w:ascii="Courier New" w:hAnsi="Courier New" w:cs="Courier New"/>
          <w:lang w:val="en-US"/>
        </w:rPr>
        <w:t> </w:t>
      </w:r>
      <w:r w:rsidRPr="001C56F7">
        <w:rPr>
          <w:rFonts w:ascii="GHEA Grapalat" w:hAnsi="GHEA Grapalat"/>
        </w:rPr>
        <w:t>казначейский счет № 900008000482, открытый на имя Министерст</w:t>
      </w:r>
      <w:r w:rsidR="001B32D9" w:rsidRPr="001C56F7">
        <w:rPr>
          <w:rFonts w:ascii="GHEA Grapalat" w:hAnsi="GHEA Grapalat"/>
        </w:rPr>
        <w:t>ва финансов Республики Армения.</w:t>
      </w:r>
    </w:p>
    <w:p w:rsidR="009F18D0" w:rsidRPr="001C56F7" w:rsidRDefault="00754697" w:rsidP="00F56837">
      <w:pPr>
        <w:pStyle w:val="BodyTextIndent"/>
        <w:widowControl w:val="0"/>
        <w:spacing w:line="240" w:lineRule="auto"/>
        <w:ind w:firstLine="567"/>
        <w:rPr>
          <w:rFonts w:ascii="GHEA Grapalat" w:hAnsi="GHEA Grapalat"/>
        </w:rPr>
      </w:pPr>
      <w:r w:rsidRPr="001C56F7">
        <w:rPr>
          <w:rFonts w:ascii="GHEA Grapalat" w:hAnsi="GHEA Grapalat"/>
        </w:rPr>
        <w:t>Для получения дополнительной информации, связанной с настоящим</w:t>
      </w:r>
      <w:r w:rsidR="00D5443D" w:rsidRPr="001C56F7">
        <w:rPr>
          <w:rFonts w:ascii="Courier New" w:hAnsi="Courier New" w:cs="Courier New"/>
          <w:lang w:val="en-US"/>
        </w:rPr>
        <w:t> </w:t>
      </w:r>
      <w:r w:rsidRPr="001C56F7">
        <w:rPr>
          <w:rFonts w:ascii="GHEA Grapalat" w:hAnsi="GHEA Grapalat"/>
        </w:rPr>
        <w:t>объявлением, можете обратиться к секретарю Оценочной комиссии</w:t>
      </w:r>
      <w:r w:rsidR="00BE1C5E" w:rsidRPr="001C56F7">
        <w:rPr>
          <w:rFonts w:ascii="GHEA Grapalat" w:hAnsi="GHEA Grapalat"/>
        </w:rPr>
        <w:t xml:space="preserve"> </w:t>
      </w:r>
      <w:r w:rsidR="00683C7F" w:rsidRPr="001C56F7">
        <w:rPr>
          <w:rFonts w:ascii="GHEA Grapalat" w:hAnsi="GHEA Grapalat"/>
        </w:rPr>
        <w:t>Г.Оганнисяну</w:t>
      </w:r>
    </w:p>
    <w:p w:rsidR="00F56837" w:rsidRPr="001E65D1" w:rsidRDefault="00F56837" w:rsidP="00F56837">
      <w:pPr>
        <w:ind w:firstLine="720"/>
        <w:jc w:val="center"/>
        <w:rPr>
          <w:rFonts w:ascii="GHEA Grapalat" w:hAnsi="GHEA Grapalat"/>
          <w:i/>
          <w:sz w:val="20"/>
          <w:szCs w:val="20"/>
          <w:lang w:eastAsia="en-US" w:bidi="ar-SA"/>
        </w:rPr>
      </w:pPr>
    </w:p>
    <w:p w:rsidR="00683C7F" w:rsidRPr="001C56F7" w:rsidRDefault="00683C7F" w:rsidP="00F56837">
      <w:pPr>
        <w:ind w:firstLine="720"/>
        <w:jc w:val="center"/>
        <w:rPr>
          <w:rFonts w:ascii="GHEA Grapalat" w:hAnsi="GHEA Grapalat"/>
          <w:i/>
          <w:sz w:val="20"/>
          <w:szCs w:val="20"/>
          <w:lang w:eastAsia="en-US" w:bidi="ar-SA"/>
        </w:rPr>
      </w:pPr>
      <w:r w:rsidRPr="001C56F7">
        <w:rPr>
          <w:rFonts w:ascii="GHEA Grapalat" w:hAnsi="GHEA Grapalat"/>
          <w:i/>
          <w:sz w:val="20"/>
          <w:szCs w:val="20"/>
          <w:lang w:eastAsia="en-US" w:bidi="ar-SA"/>
        </w:rPr>
        <w:t>Телефон 093  58-31-37</w:t>
      </w:r>
    </w:p>
    <w:p w:rsidR="00683C7F" w:rsidRPr="001C56F7" w:rsidRDefault="00BB377C" w:rsidP="00F56837">
      <w:pPr>
        <w:ind w:firstLine="720"/>
        <w:jc w:val="center"/>
        <w:rPr>
          <w:rFonts w:ascii="GHEA Grapalat" w:hAnsi="GHEA Grapalat"/>
          <w:i/>
          <w:sz w:val="20"/>
          <w:szCs w:val="20"/>
          <w:lang w:eastAsia="en-US" w:bidi="ar-SA"/>
        </w:rPr>
      </w:pPr>
      <w:r>
        <w:rPr>
          <w:rFonts w:ascii="GHEA Grapalat" w:hAnsi="GHEA Grapalat"/>
          <w:i/>
          <w:sz w:val="20"/>
          <w:szCs w:val="20"/>
          <w:lang w:eastAsia="en-US" w:bidi="ar-SA"/>
        </w:rPr>
        <w:t xml:space="preserve">Эл. Почта mail:  </w:t>
      </w:r>
      <w:proofErr w:type="spellStart"/>
      <w:r w:rsidR="00DB273D" w:rsidRPr="00DB273D">
        <w:rPr>
          <w:rFonts w:ascii="GHEA Grapalat" w:hAnsi="GHEA Grapalat"/>
          <w:i/>
          <w:sz w:val="20"/>
          <w:szCs w:val="20"/>
          <w:lang w:val="en-US" w:eastAsia="en-US" w:bidi="ar-SA"/>
        </w:rPr>
        <w:t>xachpardproc</w:t>
      </w:r>
      <w:proofErr w:type="spellEnd"/>
      <w:r w:rsidR="00DB273D" w:rsidRPr="00DB273D">
        <w:rPr>
          <w:rFonts w:ascii="GHEA Grapalat" w:hAnsi="GHEA Grapalat"/>
          <w:i/>
          <w:sz w:val="20"/>
          <w:szCs w:val="20"/>
          <w:lang w:eastAsia="en-US" w:bidi="ar-SA"/>
        </w:rPr>
        <w:t>@</w:t>
      </w:r>
      <w:r w:rsidR="00DB273D" w:rsidRPr="00DB273D">
        <w:rPr>
          <w:rFonts w:ascii="GHEA Grapalat" w:hAnsi="GHEA Grapalat"/>
          <w:i/>
          <w:sz w:val="20"/>
          <w:szCs w:val="20"/>
          <w:lang w:val="en-US" w:eastAsia="en-US" w:bidi="ar-SA"/>
        </w:rPr>
        <w:t>mail</w:t>
      </w:r>
      <w:r w:rsidR="00DB273D" w:rsidRPr="00DB273D">
        <w:rPr>
          <w:rFonts w:ascii="GHEA Grapalat" w:hAnsi="GHEA Grapalat"/>
          <w:i/>
          <w:sz w:val="20"/>
          <w:szCs w:val="20"/>
          <w:lang w:eastAsia="en-US" w:bidi="ar-SA"/>
        </w:rPr>
        <w:t>.</w:t>
      </w:r>
      <w:proofErr w:type="spellStart"/>
      <w:r w:rsidR="00DB273D" w:rsidRPr="00DB273D">
        <w:rPr>
          <w:rFonts w:ascii="GHEA Grapalat" w:hAnsi="GHEA Grapalat"/>
          <w:i/>
          <w:sz w:val="20"/>
          <w:szCs w:val="20"/>
          <w:lang w:val="en-US" w:eastAsia="en-US" w:bidi="ar-SA"/>
        </w:rPr>
        <w:t>ru</w:t>
      </w:r>
      <w:proofErr w:type="spellEnd"/>
    </w:p>
    <w:p w:rsidR="00683C7F" w:rsidRPr="007214AF" w:rsidRDefault="007214AF" w:rsidP="00F56837">
      <w:pPr>
        <w:jc w:val="center"/>
        <w:rPr>
          <w:rFonts w:ascii="GHEA Grapalat" w:hAnsi="GHEA Grapalat"/>
          <w:i/>
          <w:sz w:val="20"/>
          <w:szCs w:val="20"/>
          <w:lang w:eastAsia="en-US" w:bidi="ar-SA"/>
        </w:rPr>
      </w:pPr>
      <w:r w:rsidRPr="007214AF">
        <w:rPr>
          <w:rFonts w:ascii="GHEA Grapalat" w:hAnsi="GHEA Grapalat"/>
          <w:i/>
          <w:sz w:val="20"/>
          <w:szCs w:val="20"/>
          <w:lang w:eastAsia="en-US" w:bidi="ar-SA"/>
        </w:rPr>
        <w:t xml:space="preserve">Клиент </w:t>
      </w:r>
      <w:r w:rsidR="00683C7F" w:rsidRPr="007214AF">
        <w:rPr>
          <w:rFonts w:ascii="GHEA Grapalat" w:hAnsi="GHEA Grapalat"/>
          <w:i/>
          <w:sz w:val="20"/>
          <w:szCs w:val="20"/>
          <w:lang w:eastAsia="en-US" w:bidi="ar-SA"/>
        </w:rPr>
        <w:t xml:space="preserve"> </w:t>
      </w:r>
      <w:r w:rsidRPr="007214AF">
        <w:rPr>
          <w:rFonts w:ascii="GHEA Grapalat" w:hAnsi="GHEA Grapalat"/>
          <w:i/>
          <w:sz w:val="20"/>
          <w:szCs w:val="20"/>
          <w:lang w:eastAsia="en-US" w:bidi="ar-SA"/>
        </w:rPr>
        <w:t>Средняя школа  Хачпара   ГНКО  Араратского марза,  РА</w:t>
      </w:r>
    </w:p>
    <w:p w:rsidR="00D746CA" w:rsidRPr="001E65D1" w:rsidRDefault="00D746CA" w:rsidP="00BC5174">
      <w:pPr>
        <w:pStyle w:val="BodyTextIndent"/>
        <w:widowControl w:val="0"/>
        <w:spacing w:line="240" w:lineRule="auto"/>
        <w:ind w:left="3969" w:firstLine="0"/>
        <w:jc w:val="right"/>
        <w:rPr>
          <w:rFonts w:ascii="GHEA Grapalat" w:hAnsi="GHEA Grapalat" w:cs="Sylfaen"/>
          <w:b/>
          <w:sz w:val="22"/>
          <w:szCs w:val="22"/>
        </w:rPr>
      </w:pPr>
    </w:p>
    <w:p w:rsidR="00092AC5" w:rsidRPr="001E65D1" w:rsidRDefault="00092AC5" w:rsidP="00BC5174">
      <w:pPr>
        <w:pStyle w:val="BodyTextIndent"/>
        <w:widowControl w:val="0"/>
        <w:spacing w:line="240" w:lineRule="auto"/>
        <w:ind w:left="3969" w:firstLine="0"/>
        <w:jc w:val="right"/>
        <w:rPr>
          <w:rFonts w:ascii="GHEA Grapalat" w:hAnsi="GHEA Grapalat"/>
          <w:b/>
          <w:sz w:val="22"/>
          <w:szCs w:val="22"/>
        </w:rPr>
      </w:pPr>
    </w:p>
    <w:p w:rsidR="00092AC5" w:rsidRPr="001E65D1" w:rsidRDefault="00092AC5" w:rsidP="00BC5174">
      <w:pPr>
        <w:pStyle w:val="BodyTextIndent"/>
        <w:widowControl w:val="0"/>
        <w:spacing w:line="240" w:lineRule="auto"/>
        <w:ind w:left="3969" w:firstLine="0"/>
        <w:jc w:val="right"/>
        <w:rPr>
          <w:rFonts w:ascii="GHEA Grapalat" w:hAnsi="GHEA Grapalat"/>
          <w:b/>
          <w:sz w:val="22"/>
          <w:szCs w:val="22"/>
        </w:rPr>
      </w:pPr>
    </w:p>
    <w:p w:rsidR="00092AC5" w:rsidRPr="001E65D1" w:rsidRDefault="00092AC5" w:rsidP="00BC5174">
      <w:pPr>
        <w:pStyle w:val="BodyTextIndent"/>
        <w:widowControl w:val="0"/>
        <w:spacing w:line="240" w:lineRule="auto"/>
        <w:ind w:left="3969" w:firstLine="0"/>
        <w:jc w:val="right"/>
        <w:rPr>
          <w:rFonts w:ascii="GHEA Grapalat" w:hAnsi="GHEA Grapalat"/>
          <w:b/>
          <w:sz w:val="22"/>
          <w:szCs w:val="22"/>
        </w:rPr>
      </w:pPr>
    </w:p>
    <w:p w:rsidR="008A7430" w:rsidRPr="001E65D1" w:rsidRDefault="008A7430" w:rsidP="00BC5174">
      <w:pPr>
        <w:pStyle w:val="BodyTextIndent"/>
        <w:widowControl w:val="0"/>
        <w:spacing w:line="240" w:lineRule="auto"/>
        <w:ind w:left="3969" w:firstLine="0"/>
        <w:jc w:val="right"/>
        <w:rPr>
          <w:rFonts w:ascii="GHEA Grapalat" w:hAnsi="GHEA Grapalat"/>
          <w:b/>
          <w:sz w:val="22"/>
          <w:szCs w:val="22"/>
        </w:rPr>
      </w:pPr>
    </w:p>
    <w:p w:rsidR="008A7430" w:rsidRPr="001E65D1" w:rsidRDefault="008A7430" w:rsidP="00BC5174">
      <w:pPr>
        <w:pStyle w:val="BodyTextIndent"/>
        <w:widowControl w:val="0"/>
        <w:spacing w:line="240" w:lineRule="auto"/>
        <w:ind w:left="3969" w:firstLine="0"/>
        <w:jc w:val="right"/>
        <w:rPr>
          <w:rFonts w:ascii="GHEA Grapalat" w:hAnsi="GHEA Grapalat"/>
          <w:b/>
          <w:sz w:val="22"/>
          <w:szCs w:val="22"/>
        </w:rPr>
      </w:pPr>
    </w:p>
    <w:p w:rsidR="008A7430" w:rsidRPr="001E65D1" w:rsidRDefault="008A7430" w:rsidP="00BC5174">
      <w:pPr>
        <w:pStyle w:val="BodyTextIndent"/>
        <w:widowControl w:val="0"/>
        <w:spacing w:line="240" w:lineRule="auto"/>
        <w:ind w:left="3969" w:firstLine="0"/>
        <w:jc w:val="right"/>
        <w:rPr>
          <w:rFonts w:ascii="GHEA Grapalat" w:hAnsi="GHEA Grapalat"/>
          <w:b/>
          <w:sz w:val="22"/>
          <w:szCs w:val="22"/>
        </w:rPr>
      </w:pPr>
    </w:p>
    <w:p w:rsidR="008A7430" w:rsidRPr="001E65D1" w:rsidRDefault="008A7430" w:rsidP="00BC5174">
      <w:pPr>
        <w:pStyle w:val="BodyTextIndent"/>
        <w:widowControl w:val="0"/>
        <w:spacing w:line="240" w:lineRule="auto"/>
        <w:ind w:left="3969" w:firstLine="0"/>
        <w:jc w:val="right"/>
        <w:rPr>
          <w:rFonts w:ascii="GHEA Grapalat" w:hAnsi="GHEA Grapalat"/>
          <w:b/>
          <w:sz w:val="22"/>
          <w:szCs w:val="22"/>
        </w:rPr>
      </w:pPr>
    </w:p>
    <w:p w:rsidR="008A7430" w:rsidRPr="001E65D1" w:rsidRDefault="008A7430" w:rsidP="00BC5174">
      <w:pPr>
        <w:pStyle w:val="BodyTextIndent"/>
        <w:widowControl w:val="0"/>
        <w:spacing w:line="240" w:lineRule="auto"/>
        <w:ind w:left="3969" w:firstLine="0"/>
        <w:jc w:val="right"/>
        <w:rPr>
          <w:rFonts w:ascii="GHEA Grapalat" w:hAnsi="GHEA Grapalat"/>
          <w:b/>
          <w:sz w:val="22"/>
          <w:szCs w:val="22"/>
        </w:rPr>
      </w:pPr>
    </w:p>
    <w:p w:rsidR="008A7430" w:rsidRPr="001E65D1" w:rsidRDefault="008A7430" w:rsidP="00BC5174">
      <w:pPr>
        <w:pStyle w:val="BodyTextIndent"/>
        <w:widowControl w:val="0"/>
        <w:spacing w:line="240" w:lineRule="auto"/>
        <w:ind w:left="3969" w:firstLine="0"/>
        <w:jc w:val="right"/>
        <w:rPr>
          <w:rFonts w:ascii="GHEA Grapalat" w:hAnsi="GHEA Grapalat"/>
          <w:b/>
          <w:sz w:val="22"/>
          <w:szCs w:val="22"/>
        </w:rPr>
      </w:pPr>
    </w:p>
    <w:p w:rsidR="00096865" w:rsidRPr="001C56F7" w:rsidRDefault="00096865" w:rsidP="00BC5174">
      <w:pPr>
        <w:pStyle w:val="BodyTextIndent"/>
        <w:widowControl w:val="0"/>
        <w:spacing w:line="240" w:lineRule="auto"/>
        <w:ind w:left="3969" w:firstLine="0"/>
        <w:jc w:val="right"/>
        <w:rPr>
          <w:rFonts w:ascii="GHEA Grapalat" w:hAnsi="GHEA Grapalat" w:cs="Sylfaen"/>
          <w:b/>
        </w:rPr>
      </w:pPr>
      <w:r w:rsidRPr="001C56F7">
        <w:rPr>
          <w:rFonts w:ascii="GHEA Grapalat" w:hAnsi="GHEA Grapalat"/>
          <w:b/>
        </w:rPr>
        <w:t>Утверждено</w:t>
      </w:r>
    </w:p>
    <w:p w:rsidR="00BC5174" w:rsidRPr="001C56F7" w:rsidRDefault="005D7731" w:rsidP="00BC5174">
      <w:pPr>
        <w:pStyle w:val="BodyTextIndent"/>
        <w:spacing w:line="240" w:lineRule="auto"/>
        <w:jc w:val="right"/>
        <w:rPr>
          <w:rFonts w:ascii="GHEA Grapalat" w:hAnsi="GHEA Grapalat"/>
        </w:rPr>
      </w:pPr>
      <w:r w:rsidRPr="001C56F7">
        <w:rPr>
          <w:rFonts w:ascii="GHEA Grapalat" w:hAnsi="GHEA Grapalat"/>
        </w:rPr>
        <w:t xml:space="preserve">Решением Оценочной комиссии </w:t>
      </w:r>
      <w:r w:rsidR="00BC5174" w:rsidRPr="001C56F7">
        <w:rPr>
          <w:rFonts w:ascii="GHEA Grapalat" w:hAnsi="GHEA Grapalat"/>
        </w:rPr>
        <w:t>запросе катировок</w:t>
      </w:r>
    </w:p>
    <w:p w:rsidR="00F56837" w:rsidRPr="001C56F7" w:rsidRDefault="00096865" w:rsidP="00BC5174">
      <w:pPr>
        <w:pStyle w:val="BodyTextIndent"/>
        <w:spacing w:line="240" w:lineRule="auto"/>
        <w:jc w:val="right"/>
        <w:rPr>
          <w:rFonts w:ascii="GHEA Grapalat" w:hAnsi="GHEA Grapalat"/>
          <w:b/>
          <w:lang w:eastAsia="en-US" w:bidi="ar-SA"/>
        </w:rPr>
      </w:pPr>
      <w:r w:rsidRPr="001C56F7">
        <w:rPr>
          <w:rFonts w:ascii="GHEA Grapalat" w:hAnsi="GHEA Grapalat"/>
        </w:rPr>
        <w:t xml:space="preserve">под кодом </w:t>
      </w:r>
      <w:r w:rsidR="00F56837" w:rsidRPr="001C56F7">
        <w:rPr>
          <w:rFonts w:ascii="GHEA Grapalat" w:hAnsi="GHEA Grapalat"/>
          <w:b/>
          <w:lang w:eastAsia="en-US" w:bidi="ar-SA"/>
        </w:rPr>
        <w:t>А</w:t>
      </w:r>
      <w:r w:rsidR="00F56837" w:rsidRPr="001C56F7">
        <w:rPr>
          <w:rFonts w:ascii="GHEA Grapalat" w:hAnsi="GHEA Grapalat"/>
          <w:b/>
          <w:lang w:val="en-US" w:eastAsia="en-US" w:bidi="ar-SA"/>
        </w:rPr>
        <w:t>M</w:t>
      </w:r>
      <w:r w:rsidR="00BB377C" w:rsidRPr="00F74C31">
        <w:rPr>
          <w:rFonts w:ascii="GHEA Grapalat" w:hAnsi="GHEA Grapalat"/>
          <w:b/>
          <w:lang w:eastAsia="en-US" w:bidi="ar-SA"/>
        </w:rPr>
        <w:t>Х</w:t>
      </w:r>
      <w:r w:rsidR="00F56837" w:rsidRPr="001C56F7">
        <w:rPr>
          <w:rFonts w:ascii="GHEA Grapalat" w:hAnsi="GHEA Grapalat"/>
          <w:b/>
          <w:lang w:val="en-US" w:eastAsia="en-US" w:bidi="ar-SA"/>
        </w:rPr>
        <w:t>HMD</w:t>
      </w:r>
      <w:r w:rsidR="00F56837" w:rsidRPr="001C56F7">
        <w:rPr>
          <w:rFonts w:ascii="GHEA Grapalat" w:hAnsi="GHEA Grapalat"/>
          <w:b/>
          <w:lang w:eastAsia="en-US" w:bidi="ar-SA"/>
        </w:rPr>
        <w:t>-</w:t>
      </w:r>
      <w:r w:rsidR="00F56837" w:rsidRPr="001C56F7">
        <w:rPr>
          <w:rFonts w:ascii="GHEA Grapalat" w:hAnsi="GHEA Grapalat"/>
          <w:b/>
          <w:lang w:val="en-AU" w:eastAsia="en-US" w:bidi="ar-SA"/>
        </w:rPr>
        <w:t>GHAPDZB</w:t>
      </w:r>
      <w:r w:rsidR="00F56837" w:rsidRPr="001C56F7">
        <w:rPr>
          <w:rFonts w:ascii="GHEA Grapalat" w:hAnsi="GHEA Grapalat"/>
          <w:b/>
          <w:lang w:eastAsia="en-US" w:bidi="ar-SA"/>
        </w:rPr>
        <w:t>-19/02</w:t>
      </w:r>
    </w:p>
    <w:p w:rsidR="00096865" w:rsidRPr="001C56F7" w:rsidRDefault="00F56837" w:rsidP="00BC5174">
      <w:pPr>
        <w:pStyle w:val="BodyText"/>
        <w:widowControl w:val="0"/>
        <w:spacing w:after="0"/>
        <w:jc w:val="right"/>
        <w:rPr>
          <w:rFonts w:ascii="GHEA Grapalat" w:hAnsi="GHEA Grapalat"/>
          <w:i/>
          <w:sz w:val="20"/>
          <w:szCs w:val="20"/>
        </w:rPr>
      </w:pPr>
      <w:r w:rsidRPr="001C56F7">
        <w:rPr>
          <w:rFonts w:ascii="GHEA Grapalat" w:hAnsi="GHEA Grapalat" w:cs="Times Armenian"/>
          <w:i/>
          <w:sz w:val="20"/>
          <w:szCs w:val="20"/>
        </w:rPr>
        <w:t xml:space="preserve">                                                                                              </w:t>
      </w:r>
      <w:r w:rsidR="00A46F92" w:rsidRPr="00B740CC">
        <w:rPr>
          <w:rFonts w:ascii="GHEA Grapalat" w:hAnsi="GHEA Grapalat"/>
          <w:i/>
          <w:sz w:val="20"/>
          <w:szCs w:val="20"/>
        </w:rPr>
        <w:t xml:space="preserve">№ </w:t>
      </w:r>
      <w:r w:rsidRPr="00B740CC">
        <w:rPr>
          <w:rFonts w:ascii="GHEA Grapalat" w:hAnsi="GHEA Grapalat"/>
          <w:i/>
          <w:sz w:val="20"/>
          <w:szCs w:val="20"/>
        </w:rPr>
        <w:t>1</w:t>
      </w:r>
      <w:r w:rsidR="00096865" w:rsidRPr="00B740CC">
        <w:rPr>
          <w:rFonts w:ascii="GHEA Grapalat" w:hAnsi="GHEA Grapalat"/>
          <w:i/>
          <w:sz w:val="20"/>
          <w:szCs w:val="20"/>
        </w:rPr>
        <w:t xml:space="preserve"> от </w:t>
      </w:r>
      <w:r w:rsidRPr="00B740CC">
        <w:rPr>
          <w:rFonts w:ascii="GHEA Grapalat" w:hAnsi="GHEA Grapalat"/>
          <w:i/>
          <w:sz w:val="20"/>
          <w:szCs w:val="20"/>
        </w:rPr>
        <w:t xml:space="preserve">29 ноября </w:t>
      </w:r>
      <w:r w:rsidR="00096865" w:rsidRPr="00B740CC">
        <w:rPr>
          <w:rFonts w:ascii="GHEA Grapalat" w:hAnsi="GHEA Grapalat"/>
          <w:i/>
          <w:sz w:val="20"/>
          <w:szCs w:val="20"/>
        </w:rPr>
        <w:t>20</w:t>
      </w:r>
      <w:r w:rsidRPr="00B740CC">
        <w:rPr>
          <w:rFonts w:ascii="GHEA Grapalat" w:hAnsi="GHEA Grapalat"/>
          <w:i/>
          <w:sz w:val="20"/>
          <w:szCs w:val="20"/>
        </w:rPr>
        <w:t>19</w:t>
      </w:r>
      <w:r w:rsidR="009F10E4" w:rsidRPr="00B740CC">
        <w:rPr>
          <w:rFonts w:ascii="GHEA Grapalat" w:hAnsi="GHEA Grapalat"/>
          <w:i/>
          <w:sz w:val="20"/>
          <w:szCs w:val="20"/>
        </w:rPr>
        <w:t xml:space="preserve"> </w:t>
      </w:r>
      <w:r w:rsidR="00096865" w:rsidRPr="00B740CC">
        <w:rPr>
          <w:rFonts w:ascii="GHEA Grapalat" w:hAnsi="GHEA Grapalat"/>
          <w:i/>
          <w:sz w:val="20"/>
          <w:szCs w:val="20"/>
        </w:rPr>
        <w:t>г.</w:t>
      </w:r>
    </w:p>
    <w:p w:rsidR="00096865" w:rsidRPr="001C56F7" w:rsidRDefault="00096865" w:rsidP="00B46D58">
      <w:pPr>
        <w:pStyle w:val="BodyText"/>
        <w:widowControl w:val="0"/>
        <w:spacing w:after="160"/>
        <w:ind w:right="-7" w:firstLine="567"/>
        <w:jc w:val="center"/>
        <w:rPr>
          <w:rFonts w:ascii="GHEA Grapalat" w:hAnsi="GHEA Grapalat"/>
          <w:sz w:val="20"/>
          <w:szCs w:val="20"/>
        </w:rPr>
      </w:pPr>
    </w:p>
    <w:p w:rsidR="00096865" w:rsidRPr="001C56F7" w:rsidRDefault="0009686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F56837" w:rsidRPr="00F74C31" w:rsidRDefault="00F56837" w:rsidP="00B46D58">
      <w:pPr>
        <w:pStyle w:val="BodyText"/>
        <w:widowControl w:val="0"/>
        <w:spacing w:after="160"/>
        <w:ind w:right="-7" w:firstLine="567"/>
        <w:jc w:val="center"/>
        <w:rPr>
          <w:rFonts w:ascii="GHEA Grapalat" w:hAnsi="GHEA Grapalat"/>
          <w:b/>
          <w:i/>
        </w:rPr>
      </w:pPr>
      <w:r w:rsidRPr="001C56F7">
        <w:rPr>
          <w:rFonts w:ascii="GHEA Grapalat" w:hAnsi="GHEA Grapalat"/>
          <w:b/>
          <w:i/>
          <w:sz w:val="22"/>
          <w:szCs w:val="22"/>
          <w:lang w:eastAsia="en-US" w:bidi="ar-SA"/>
        </w:rPr>
        <w:t>С</w:t>
      </w:r>
      <w:r w:rsidR="00BB377C">
        <w:rPr>
          <w:rFonts w:ascii="GHEA Grapalat" w:hAnsi="GHEA Grapalat"/>
          <w:b/>
          <w:i/>
          <w:sz w:val="22"/>
          <w:szCs w:val="22"/>
          <w:lang w:eastAsia="en-US" w:bidi="ar-SA"/>
        </w:rPr>
        <w:t xml:space="preserve">редняя школа  </w:t>
      </w:r>
      <w:r w:rsidR="00BB377C" w:rsidRPr="00F74C31">
        <w:rPr>
          <w:rFonts w:ascii="GHEA Grapalat" w:hAnsi="GHEA Grapalat"/>
          <w:b/>
          <w:i/>
          <w:sz w:val="22"/>
          <w:szCs w:val="22"/>
          <w:lang w:eastAsia="en-US" w:bidi="ar-SA"/>
        </w:rPr>
        <w:t>Хачпара</w:t>
      </w:r>
      <w:r w:rsidRPr="001C56F7">
        <w:rPr>
          <w:rFonts w:ascii="GHEA Grapalat" w:hAnsi="GHEA Grapalat"/>
          <w:b/>
          <w:i/>
          <w:sz w:val="22"/>
          <w:szCs w:val="22"/>
          <w:lang w:eastAsia="en-US" w:bidi="ar-SA"/>
        </w:rPr>
        <w:t xml:space="preserve"> ГНКО </w:t>
      </w:r>
      <w:r w:rsidR="00BB377C" w:rsidRPr="00F74C31">
        <w:rPr>
          <w:rFonts w:ascii="GHEA Grapalat" w:hAnsi="GHEA Grapalat"/>
          <w:b/>
          <w:i/>
        </w:rPr>
        <w:t xml:space="preserve"> </w:t>
      </w:r>
    </w:p>
    <w:p w:rsidR="00096865" w:rsidRPr="001C56F7" w:rsidRDefault="007214AF" w:rsidP="00B46D58">
      <w:pPr>
        <w:pStyle w:val="BodyText"/>
        <w:widowControl w:val="0"/>
        <w:spacing w:after="160"/>
        <w:ind w:right="-7" w:firstLine="567"/>
        <w:jc w:val="center"/>
        <w:rPr>
          <w:rFonts w:ascii="GHEA Grapalat" w:hAnsi="GHEA Grapalat"/>
          <w:b/>
        </w:rPr>
      </w:pPr>
      <w:r>
        <w:rPr>
          <w:rFonts w:ascii="GHEA Grapalat" w:hAnsi="GHEA Grapalat"/>
          <w:b/>
          <w:i/>
        </w:rPr>
        <w:t xml:space="preserve">Араратская </w:t>
      </w:r>
      <w:r w:rsidRPr="007D0FAA">
        <w:rPr>
          <w:rFonts w:ascii="GHEA Grapalat" w:hAnsi="GHEA Grapalat"/>
          <w:b/>
          <w:i/>
        </w:rPr>
        <w:t xml:space="preserve">область </w:t>
      </w:r>
      <w:r w:rsidR="00F56837" w:rsidRPr="001C56F7">
        <w:rPr>
          <w:rFonts w:ascii="GHEA Grapalat" w:hAnsi="GHEA Grapalat"/>
          <w:b/>
          <w:i/>
        </w:rPr>
        <w:t xml:space="preserve"> РА</w:t>
      </w:r>
    </w:p>
    <w:p w:rsidR="00096865" w:rsidRPr="001C56F7" w:rsidRDefault="0009686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096865" w:rsidRPr="001C56F7" w:rsidRDefault="000763E5" w:rsidP="00B46D58">
      <w:pPr>
        <w:pStyle w:val="BodyText"/>
        <w:widowControl w:val="0"/>
        <w:spacing w:after="160"/>
        <w:ind w:right="-7" w:firstLine="567"/>
        <w:jc w:val="center"/>
        <w:rPr>
          <w:rFonts w:ascii="GHEA Grapalat" w:hAnsi="GHEA Grapalat" w:cs="Sylfaen"/>
          <w:b/>
        </w:rPr>
      </w:pPr>
      <w:r w:rsidRPr="001C56F7">
        <w:rPr>
          <w:rFonts w:ascii="GHEA Grapalat" w:hAnsi="GHEA Grapalat"/>
          <w:b/>
        </w:rPr>
        <w:t>ПРИГЛАШЕНИ</w:t>
      </w:r>
      <w:r w:rsidR="00096865" w:rsidRPr="001C56F7">
        <w:rPr>
          <w:rFonts w:ascii="GHEA Grapalat" w:hAnsi="GHEA Grapalat"/>
          <w:b/>
        </w:rPr>
        <w:t>Е</w:t>
      </w:r>
    </w:p>
    <w:p w:rsidR="00096865" w:rsidRPr="001C56F7" w:rsidRDefault="00096865" w:rsidP="00B46D58">
      <w:pPr>
        <w:pStyle w:val="BodyText"/>
        <w:widowControl w:val="0"/>
        <w:spacing w:after="160"/>
        <w:ind w:right="-7" w:firstLine="567"/>
        <w:jc w:val="center"/>
        <w:rPr>
          <w:rFonts w:ascii="GHEA Grapalat" w:hAnsi="GHEA Grapalat" w:cs="Sylfaen"/>
        </w:rPr>
      </w:pPr>
    </w:p>
    <w:p w:rsidR="00096865" w:rsidRPr="001C56F7" w:rsidRDefault="00096865" w:rsidP="00B46D58">
      <w:pPr>
        <w:pStyle w:val="BodyText"/>
        <w:widowControl w:val="0"/>
        <w:spacing w:after="160"/>
        <w:ind w:right="-7" w:firstLine="567"/>
        <w:jc w:val="center"/>
        <w:rPr>
          <w:rFonts w:ascii="GHEA Grapalat" w:hAnsi="GHEA Grapalat" w:cs="Sylfaen"/>
        </w:rPr>
      </w:pPr>
    </w:p>
    <w:p w:rsidR="00096865" w:rsidRPr="001C56F7" w:rsidRDefault="00BC5174" w:rsidP="00B46D58">
      <w:pPr>
        <w:pStyle w:val="BodyText"/>
        <w:widowControl w:val="0"/>
        <w:spacing w:after="160"/>
        <w:ind w:right="-7"/>
        <w:jc w:val="center"/>
        <w:rPr>
          <w:rFonts w:ascii="GHEA Grapalat" w:hAnsi="GHEA Grapalat"/>
          <w:b/>
          <w:i/>
          <w:sz w:val="22"/>
          <w:szCs w:val="22"/>
        </w:rPr>
      </w:pPr>
      <w:r w:rsidRPr="001C56F7">
        <w:rPr>
          <w:rFonts w:ascii="GHEA Grapalat" w:hAnsi="GHEA Grapalat"/>
          <w:b/>
          <w:i/>
          <w:sz w:val="22"/>
          <w:szCs w:val="22"/>
        </w:rPr>
        <w:t>НА ЗАПРОСЕ КАТИРОВОК</w:t>
      </w:r>
      <w:r w:rsidR="002B32D6" w:rsidRPr="001C56F7">
        <w:rPr>
          <w:rFonts w:ascii="GHEA Grapalat" w:hAnsi="GHEA Grapalat"/>
          <w:b/>
          <w:i/>
          <w:sz w:val="22"/>
          <w:szCs w:val="22"/>
        </w:rPr>
        <w:t xml:space="preserve">, ОБЪЯВЛЕННЫЙ С ЦЕЛЬЮ ПРИОБРЕТЕНИЯ </w:t>
      </w:r>
      <w:r w:rsidR="00F56837" w:rsidRPr="001C56F7">
        <w:rPr>
          <w:rFonts w:ascii="GHEA Grapalat" w:hAnsi="GHEA Grapalat"/>
          <w:b/>
          <w:i/>
          <w:sz w:val="22"/>
          <w:szCs w:val="22"/>
        </w:rPr>
        <w:t>ПРОДУКТОВ ПИТАНИЯ</w:t>
      </w:r>
      <w:r w:rsidR="002B32D6" w:rsidRPr="001C56F7">
        <w:rPr>
          <w:rFonts w:ascii="GHEA Grapalat" w:hAnsi="GHEA Grapalat"/>
          <w:b/>
          <w:i/>
          <w:sz w:val="22"/>
          <w:szCs w:val="22"/>
        </w:rPr>
        <w:t>" ДЛЯ НУЖД "</w:t>
      </w:r>
      <w:r w:rsidR="00BB377C">
        <w:rPr>
          <w:rFonts w:ascii="GHEA Grapalat" w:hAnsi="GHEA Grapalat"/>
          <w:b/>
          <w:i/>
          <w:sz w:val="22"/>
          <w:szCs w:val="22"/>
        </w:rPr>
        <w:t xml:space="preserve">СРЕДНАЯ ШКОЛА </w:t>
      </w:r>
      <w:r w:rsidR="00BB377C" w:rsidRPr="00BB377C">
        <w:rPr>
          <w:rFonts w:ascii="GHEA Grapalat" w:hAnsi="GHEA Grapalat"/>
          <w:b/>
          <w:i/>
          <w:sz w:val="22"/>
          <w:szCs w:val="22"/>
        </w:rPr>
        <w:t>ХАЧПАР</w:t>
      </w:r>
      <w:r w:rsidR="00F56837" w:rsidRPr="001C56F7">
        <w:rPr>
          <w:rFonts w:ascii="GHEA Grapalat" w:hAnsi="GHEA Grapalat"/>
          <w:b/>
          <w:i/>
          <w:sz w:val="22"/>
          <w:szCs w:val="22"/>
        </w:rPr>
        <w:t xml:space="preserve">А </w:t>
      </w:r>
      <w:r w:rsidR="00BB377C" w:rsidRPr="00BB377C">
        <w:rPr>
          <w:rFonts w:ascii="GHEA Grapalat" w:hAnsi="GHEA Grapalat"/>
          <w:b/>
          <w:i/>
          <w:sz w:val="22"/>
          <w:szCs w:val="22"/>
        </w:rPr>
        <w:t xml:space="preserve"> </w:t>
      </w:r>
      <w:r w:rsidR="007214AF">
        <w:rPr>
          <w:rFonts w:ascii="GHEA Grapalat" w:hAnsi="GHEA Grapalat"/>
          <w:b/>
          <w:i/>
          <w:sz w:val="22"/>
          <w:szCs w:val="22"/>
        </w:rPr>
        <w:t xml:space="preserve"> ГНКО АРАРАТСКАЯ </w:t>
      </w:r>
      <w:r w:rsidR="007214AF" w:rsidRPr="007214AF">
        <w:rPr>
          <w:rFonts w:ascii="GHEA Grapalat" w:hAnsi="GHEA Grapalat"/>
          <w:b/>
          <w:i/>
          <w:sz w:val="22"/>
          <w:szCs w:val="22"/>
        </w:rPr>
        <w:t>ОБЛАСТЬ</w:t>
      </w:r>
      <w:r w:rsidR="00F56837" w:rsidRPr="001C56F7">
        <w:rPr>
          <w:rFonts w:ascii="GHEA Grapalat" w:hAnsi="GHEA Grapalat"/>
          <w:b/>
          <w:i/>
          <w:sz w:val="22"/>
          <w:szCs w:val="22"/>
        </w:rPr>
        <w:t xml:space="preserve"> РА</w:t>
      </w:r>
      <w:r w:rsidR="002B32D6" w:rsidRPr="001C56F7">
        <w:rPr>
          <w:rFonts w:ascii="GHEA Grapalat" w:hAnsi="GHEA Grapalat"/>
          <w:b/>
          <w:i/>
          <w:sz w:val="22"/>
          <w:szCs w:val="22"/>
        </w:rPr>
        <w:t>"</w:t>
      </w:r>
    </w:p>
    <w:p w:rsidR="00BB377C" w:rsidRPr="00F74C31" w:rsidRDefault="00BB377C" w:rsidP="00BB377C">
      <w:pPr>
        <w:pStyle w:val="HTMLPreformatted"/>
        <w:jc w:val="center"/>
        <w:rPr>
          <w:sz w:val="24"/>
          <w:szCs w:val="24"/>
        </w:rPr>
      </w:pPr>
    </w:p>
    <w:p w:rsidR="00BB377C" w:rsidRPr="00F74C31" w:rsidRDefault="00BB377C" w:rsidP="00BB377C">
      <w:pPr>
        <w:pStyle w:val="HTMLPreformatted"/>
        <w:jc w:val="center"/>
        <w:rPr>
          <w:sz w:val="24"/>
          <w:szCs w:val="24"/>
        </w:rPr>
      </w:pPr>
    </w:p>
    <w:p w:rsidR="00BB377C" w:rsidRPr="00F74C31" w:rsidRDefault="00BB377C" w:rsidP="00BB377C">
      <w:pPr>
        <w:pStyle w:val="HTMLPreformatted"/>
        <w:jc w:val="center"/>
        <w:rPr>
          <w:sz w:val="24"/>
          <w:szCs w:val="24"/>
        </w:rPr>
      </w:pPr>
    </w:p>
    <w:p w:rsidR="00BB377C" w:rsidRPr="00BB377C" w:rsidRDefault="00BB377C" w:rsidP="00BB377C">
      <w:pPr>
        <w:pStyle w:val="HTMLPreformatted"/>
        <w:jc w:val="center"/>
        <w:rPr>
          <w:rFonts w:ascii="GHEA Grapalat" w:hAnsi="GHEA Grapalat"/>
          <w:sz w:val="24"/>
          <w:szCs w:val="24"/>
        </w:rPr>
      </w:pPr>
      <w:r w:rsidRPr="00BB377C">
        <w:rPr>
          <w:rFonts w:ascii="GHEA Grapalat" w:hAnsi="GHEA Grapalat"/>
          <w:sz w:val="24"/>
          <w:szCs w:val="24"/>
        </w:rPr>
        <w:t>Эта процедура организована в соответствии с требованиями                                                          статьи 15 (6) Закона РА ,,О закупках,,</w:t>
      </w:r>
    </w:p>
    <w:p w:rsidR="00CE0D95" w:rsidRPr="001C56F7" w:rsidRDefault="00CE0D95" w:rsidP="00B46D58">
      <w:pPr>
        <w:pStyle w:val="BodyText"/>
        <w:widowControl w:val="0"/>
        <w:spacing w:after="160"/>
        <w:ind w:right="-7" w:firstLine="567"/>
        <w:jc w:val="center"/>
        <w:rPr>
          <w:rFonts w:ascii="GHEA Grapalat" w:hAnsi="GHEA Grapalat"/>
        </w:rPr>
      </w:pPr>
    </w:p>
    <w:p w:rsidR="00CE0D95" w:rsidRPr="001C56F7" w:rsidRDefault="00CE0D95" w:rsidP="00B46D58">
      <w:pPr>
        <w:pStyle w:val="BodyText"/>
        <w:widowControl w:val="0"/>
        <w:spacing w:after="160"/>
        <w:ind w:right="-7" w:firstLine="567"/>
        <w:jc w:val="center"/>
        <w:rPr>
          <w:rFonts w:ascii="GHEA Grapalat" w:hAnsi="GHEA Grapalat"/>
        </w:rPr>
      </w:pPr>
    </w:p>
    <w:p w:rsidR="007313E1" w:rsidRPr="007313E1"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7313E1" w:rsidRPr="00463E9C" w:rsidRDefault="007313E1" w:rsidP="008A7430">
      <w:pPr>
        <w:rPr>
          <w:rFonts w:ascii="GHEA Grapalat" w:hAnsi="GHEA Grapalat"/>
          <w:i/>
          <w:sz w:val="20"/>
          <w:szCs w:val="20"/>
        </w:rPr>
      </w:pPr>
    </w:p>
    <w:p w:rsidR="001A43A4" w:rsidRPr="001C56F7" w:rsidRDefault="00096865" w:rsidP="008A7430">
      <w:pPr>
        <w:rPr>
          <w:rFonts w:ascii="GHEA Grapalat" w:hAnsi="GHEA Grapalat"/>
        </w:rPr>
      </w:pPr>
      <w:r w:rsidRPr="001C56F7">
        <w:rPr>
          <w:rFonts w:ascii="GHEA Grapalat" w:hAnsi="GHEA Grapalat"/>
          <w:i/>
          <w:sz w:val="20"/>
          <w:szCs w:val="20"/>
        </w:rPr>
        <w:t>Уважаемый участник, прежде чем составить и подать заявку просим Вас</w:t>
      </w:r>
      <w:r w:rsidR="001D209D" w:rsidRPr="001C56F7">
        <w:rPr>
          <w:rFonts w:ascii="Courier New" w:hAnsi="Courier New" w:cs="Courier New"/>
          <w:i/>
          <w:sz w:val="20"/>
          <w:szCs w:val="20"/>
          <w:lang w:val="en-US"/>
        </w:rPr>
        <w:t> </w:t>
      </w:r>
      <w:r w:rsidRPr="001C56F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1C56F7" w:rsidRDefault="00984BDB" w:rsidP="00B46D58">
      <w:pPr>
        <w:widowControl w:val="0"/>
        <w:spacing w:after="160"/>
        <w:ind w:firstLine="567"/>
        <w:jc w:val="both"/>
        <w:rPr>
          <w:rFonts w:ascii="GHEA Grapalat" w:hAnsi="GHEA Grapalat"/>
          <w:i/>
          <w:sz w:val="20"/>
          <w:szCs w:val="20"/>
        </w:rPr>
      </w:pPr>
    </w:p>
    <w:p w:rsidR="00D746CA" w:rsidRPr="00463E9C" w:rsidRDefault="00994A77" w:rsidP="007313E1">
      <w:pPr>
        <w:widowControl w:val="0"/>
        <w:spacing w:after="160"/>
        <w:ind w:firstLine="567"/>
        <w:jc w:val="center"/>
        <w:rPr>
          <w:rFonts w:ascii="GHEA Grapalat" w:hAnsi="GHEA Grapalat" w:cs="Sylfaen"/>
          <w:b/>
        </w:rPr>
      </w:pPr>
      <w:r w:rsidRPr="001C56F7">
        <w:rPr>
          <w:rFonts w:ascii="GHEA Grapalat" w:hAnsi="GHEA Grapalat"/>
        </w:rPr>
        <w:br w:type="page"/>
      </w:r>
    </w:p>
    <w:p w:rsidR="00160AE4" w:rsidRPr="001C56F7" w:rsidRDefault="00160AE4" w:rsidP="00B46D58">
      <w:pPr>
        <w:widowControl w:val="0"/>
        <w:spacing w:after="160"/>
        <w:jc w:val="center"/>
        <w:rPr>
          <w:rFonts w:ascii="GHEA Grapalat" w:hAnsi="GHEA Grapalat"/>
          <w:b/>
          <w:sz w:val="20"/>
          <w:szCs w:val="20"/>
        </w:rPr>
      </w:pPr>
      <w:r w:rsidRPr="001C56F7">
        <w:rPr>
          <w:rFonts w:ascii="GHEA Grapalat" w:hAnsi="GHEA Grapalat"/>
          <w:b/>
          <w:sz w:val="20"/>
          <w:szCs w:val="20"/>
        </w:rPr>
        <w:lastRenderedPageBreak/>
        <w:t>СОДЕРЖАНИЕ</w:t>
      </w:r>
    </w:p>
    <w:p w:rsidR="00F56837" w:rsidRPr="001C56F7" w:rsidRDefault="008E6440" w:rsidP="00F56837">
      <w:pPr>
        <w:pStyle w:val="BodyText"/>
        <w:widowControl w:val="0"/>
        <w:spacing w:after="160"/>
        <w:ind w:right="-7"/>
        <w:jc w:val="center"/>
        <w:rPr>
          <w:rFonts w:ascii="GHEA Grapalat" w:hAnsi="GHEA Grapalat"/>
          <w:b/>
          <w:i/>
          <w:sz w:val="20"/>
          <w:szCs w:val="20"/>
        </w:rPr>
      </w:pPr>
      <w:r w:rsidRPr="001C56F7">
        <w:rPr>
          <w:rFonts w:ascii="GHEA Grapalat" w:hAnsi="GHEA Grapalat"/>
          <w:b/>
          <w:i/>
          <w:sz w:val="20"/>
          <w:szCs w:val="20"/>
        </w:rPr>
        <w:t>НА ЗАПРОС</w:t>
      </w:r>
      <w:r w:rsidR="00BC5174" w:rsidRPr="001C56F7">
        <w:rPr>
          <w:rFonts w:ascii="GHEA Grapalat" w:hAnsi="GHEA Grapalat"/>
          <w:b/>
          <w:i/>
          <w:sz w:val="20"/>
          <w:szCs w:val="20"/>
        </w:rPr>
        <w:t xml:space="preserve">Е </w:t>
      </w:r>
      <w:r w:rsidRPr="001C56F7">
        <w:rPr>
          <w:rFonts w:ascii="GHEA Grapalat" w:hAnsi="GHEA Grapalat"/>
          <w:b/>
          <w:i/>
          <w:sz w:val="20"/>
          <w:szCs w:val="20"/>
        </w:rPr>
        <w:t xml:space="preserve"> КАТИРОВОК </w:t>
      </w:r>
      <w:r w:rsidR="00F56837" w:rsidRPr="001C56F7">
        <w:rPr>
          <w:rFonts w:ascii="GHEA Grapalat" w:hAnsi="GHEA Grapalat"/>
          <w:b/>
          <w:i/>
          <w:sz w:val="20"/>
          <w:szCs w:val="20"/>
        </w:rPr>
        <w:t>, ОБЪЯВЛЕННЫЙ С ЦЕЛЬЮ ПРИОБРЕТЕНИЯ ПРОДУКТОВ ПИТАНИЯ" ДЛЯ НУЖД "</w:t>
      </w:r>
      <w:r w:rsidR="00BB377C">
        <w:rPr>
          <w:rFonts w:ascii="GHEA Grapalat" w:hAnsi="GHEA Grapalat"/>
          <w:b/>
          <w:i/>
          <w:sz w:val="20"/>
          <w:szCs w:val="20"/>
        </w:rPr>
        <w:t xml:space="preserve">СРЕДНАЯ ШКОЛА </w:t>
      </w:r>
      <w:r w:rsidR="00BB377C" w:rsidRPr="00BB377C">
        <w:rPr>
          <w:rFonts w:ascii="GHEA Grapalat" w:hAnsi="GHEA Grapalat"/>
          <w:b/>
          <w:i/>
          <w:sz w:val="20"/>
          <w:szCs w:val="20"/>
        </w:rPr>
        <w:t xml:space="preserve">ХАЧПАРА </w:t>
      </w:r>
      <w:r w:rsidR="007214AF">
        <w:rPr>
          <w:rFonts w:ascii="GHEA Grapalat" w:hAnsi="GHEA Grapalat"/>
          <w:b/>
          <w:i/>
          <w:sz w:val="20"/>
          <w:szCs w:val="20"/>
        </w:rPr>
        <w:t xml:space="preserve"> ГНКО АРАРАТСКАЯ </w:t>
      </w:r>
      <w:r w:rsidR="007214AF" w:rsidRPr="007214AF">
        <w:rPr>
          <w:rFonts w:ascii="GHEA Grapalat" w:hAnsi="GHEA Grapalat"/>
          <w:b/>
          <w:i/>
          <w:sz w:val="20"/>
          <w:szCs w:val="20"/>
        </w:rPr>
        <w:t>ОБЛАСТЬ</w:t>
      </w:r>
      <w:r w:rsidR="00F56837" w:rsidRPr="001C56F7">
        <w:rPr>
          <w:rFonts w:ascii="GHEA Grapalat" w:hAnsi="GHEA Grapalat"/>
          <w:b/>
          <w:i/>
          <w:sz w:val="20"/>
          <w:szCs w:val="20"/>
        </w:rPr>
        <w:t xml:space="preserve"> РА"</w:t>
      </w:r>
    </w:p>
    <w:p w:rsidR="00096865" w:rsidRPr="001C56F7" w:rsidRDefault="00160AE4" w:rsidP="00B46D58">
      <w:pPr>
        <w:widowControl w:val="0"/>
        <w:spacing w:after="160"/>
        <w:jc w:val="center"/>
        <w:rPr>
          <w:rFonts w:ascii="GHEA Grapalat" w:hAnsi="GHEA Grapalat"/>
          <w:i/>
          <w:sz w:val="20"/>
          <w:szCs w:val="20"/>
        </w:rPr>
      </w:pPr>
      <w:r w:rsidRPr="001C56F7">
        <w:rPr>
          <w:rFonts w:ascii="GHEA Grapalat" w:hAnsi="GHEA Grapalat"/>
          <w:b/>
          <w:i/>
          <w:sz w:val="20"/>
          <w:szCs w:val="20"/>
        </w:rPr>
        <w:t xml:space="preserve">ПРИГЛАШЕНИЯ НА </w:t>
      </w:r>
      <w:r w:rsidR="008E6440" w:rsidRPr="001C56F7">
        <w:rPr>
          <w:rFonts w:ascii="GHEA Grapalat" w:hAnsi="GHEA Grapalat"/>
          <w:b/>
          <w:i/>
          <w:sz w:val="20"/>
          <w:szCs w:val="20"/>
        </w:rPr>
        <w:t>ЗАПРОС</w:t>
      </w:r>
      <w:r w:rsidR="00BC5174" w:rsidRPr="001C56F7">
        <w:rPr>
          <w:rFonts w:ascii="GHEA Grapalat" w:hAnsi="GHEA Grapalat"/>
          <w:b/>
          <w:i/>
          <w:sz w:val="20"/>
          <w:szCs w:val="20"/>
        </w:rPr>
        <w:t xml:space="preserve">Е </w:t>
      </w:r>
      <w:r w:rsidR="008E6440" w:rsidRPr="001C56F7">
        <w:rPr>
          <w:rFonts w:ascii="GHEA Grapalat" w:hAnsi="GHEA Grapalat"/>
          <w:b/>
          <w:i/>
          <w:sz w:val="20"/>
          <w:szCs w:val="20"/>
        </w:rPr>
        <w:t xml:space="preserve"> КАТИРОВОК</w:t>
      </w:r>
      <w:r w:rsidRPr="001C56F7">
        <w:rPr>
          <w:rFonts w:ascii="GHEA Grapalat" w:hAnsi="GHEA Grapalat"/>
          <w:b/>
          <w:i/>
          <w:sz w:val="20"/>
          <w:szCs w:val="20"/>
        </w:rPr>
        <w:t xml:space="preserve">, </w:t>
      </w:r>
      <w:r w:rsidR="005C1BF7" w:rsidRPr="001C56F7">
        <w:rPr>
          <w:rFonts w:ascii="GHEA Grapalat" w:hAnsi="GHEA Grapalat"/>
          <w:b/>
          <w:i/>
          <w:sz w:val="20"/>
          <w:szCs w:val="20"/>
        </w:rPr>
        <w:br/>
      </w:r>
      <w:r w:rsidRPr="001C56F7">
        <w:rPr>
          <w:rFonts w:ascii="GHEA Grapalat" w:hAnsi="GHEA Grapalat"/>
          <w:b/>
          <w:i/>
          <w:sz w:val="20"/>
          <w:szCs w:val="20"/>
        </w:rPr>
        <w:t>ОБЪЯВЛЕННЫЙ С ЦЕЛЬЮ ПРИОБРЕТЕНИЯ</w:t>
      </w:r>
    </w:p>
    <w:p w:rsidR="00C67E80" w:rsidRPr="001C56F7" w:rsidRDefault="00C67E80" w:rsidP="00B46D58">
      <w:pPr>
        <w:widowControl w:val="0"/>
        <w:spacing w:after="160"/>
        <w:jc w:val="center"/>
        <w:rPr>
          <w:rFonts w:ascii="GHEA Grapalat" w:hAnsi="GHEA Grapalat" w:cs="Sylfaen"/>
          <w:b/>
          <w:sz w:val="20"/>
          <w:szCs w:val="20"/>
        </w:rPr>
      </w:pPr>
    </w:p>
    <w:p w:rsidR="00096865" w:rsidRPr="001C56F7" w:rsidRDefault="00096865" w:rsidP="00B46D58">
      <w:pPr>
        <w:widowControl w:val="0"/>
        <w:spacing w:after="160"/>
        <w:jc w:val="center"/>
        <w:rPr>
          <w:rFonts w:ascii="GHEA Grapalat" w:hAnsi="GHEA Grapalat"/>
          <w:b/>
          <w:sz w:val="20"/>
          <w:szCs w:val="20"/>
        </w:rPr>
      </w:pPr>
      <w:r w:rsidRPr="001C56F7">
        <w:rPr>
          <w:rFonts w:ascii="GHEA Grapalat" w:hAnsi="GHEA Grapalat"/>
          <w:b/>
          <w:sz w:val="20"/>
          <w:szCs w:val="20"/>
        </w:rPr>
        <w:t>ЧАСТЬ I.</w:t>
      </w:r>
    </w:p>
    <w:p w:rsidR="002E069D" w:rsidRPr="001C56F7" w:rsidRDefault="002E069D" w:rsidP="00B46D58">
      <w:pPr>
        <w:widowControl w:val="0"/>
        <w:spacing w:after="160"/>
        <w:jc w:val="center"/>
        <w:rPr>
          <w:rFonts w:ascii="GHEA Grapalat" w:hAnsi="GHEA Grapalat"/>
          <w:sz w:val="20"/>
          <w:szCs w:val="20"/>
        </w:rPr>
      </w:pP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543BAE" w:rsidRPr="001C56F7">
        <w:rPr>
          <w:rFonts w:ascii="GHEA Grapalat" w:hAnsi="GHEA Grapalat"/>
          <w:i/>
          <w:sz w:val="20"/>
          <w:szCs w:val="20"/>
        </w:rPr>
        <w:t>Характеристика предмета закупки</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2.Требования к праву участника на участие</w:t>
      </w:r>
      <w:r w:rsidR="00543BAE" w:rsidRPr="001C56F7">
        <w:rPr>
          <w:rFonts w:ascii="GHEA Grapalat" w:hAnsi="GHEA Grapalat"/>
          <w:i/>
          <w:sz w:val="20"/>
          <w:szCs w:val="20"/>
        </w:rPr>
        <w:t xml:space="preserve"> и порядок их оценки</w:t>
      </w:r>
      <w:r w:rsidR="003D0E3C" w:rsidRPr="001C56F7">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3.Разъяснение приглашения и порядок вне</w:t>
      </w:r>
      <w:r w:rsidR="00543BAE" w:rsidRPr="001C56F7">
        <w:rPr>
          <w:rFonts w:ascii="GHEA Grapalat" w:hAnsi="GHEA Grapalat"/>
          <w:i/>
          <w:sz w:val="20"/>
          <w:szCs w:val="20"/>
        </w:rPr>
        <w:t>сения изменения в приглашение</w:t>
      </w:r>
    </w:p>
    <w:p w:rsidR="00087A30"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4.Порядок подачи заявки</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43BAE" w:rsidRPr="001C56F7">
        <w:rPr>
          <w:rFonts w:ascii="GHEA Grapalat" w:hAnsi="GHEA Grapalat"/>
          <w:i/>
          <w:sz w:val="20"/>
          <w:szCs w:val="20"/>
        </w:rPr>
        <w:t>Ценовое предложение заявки</w:t>
      </w:r>
      <w:r w:rsidR="00087A30"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6.Срок действия заявки, порядок внесения</w:t>
      </w:r>
      <w:r w:rsidR="005D191A" w:rsidRPr="001C56F7">
        <w:rPr>
          <w:rFonts w:ascii="GHEA Grapalat" w:hAnsi="GHEA Grapalat"/>
          <w:i/>
          <w:sz w:val="20"/>
          <w:szCs w:val="20"/>
        </w:rPr>
        <w:t xml:space="preserve"> изменений в заявки и их отзыва</w:t>
      </w:r>
      <w:r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8.Вскрытие, оц</w:t>
      </w:r>
      <w:r w:rsidR="000B2CFA" w:rsidRPr="001C56F7">
        <w:rPr>
          <w:rFonts w:ascii="GHEA Grapalat" w:hAnsi="GHEA Grapalat"/>
          <w:i/>
          <w:sz w:val="20"/>
          <w:szCs w:val="20"/>
        </w:rPr>
        <w:t>енка заявок и подведение итогов</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9.Заключение догово</w:t>
      </w:r>
      <w:r w:rsidR="00543BAE" w:rsidRPr="001C56F7">
        <w:rPr>
          <w:rFonts w:ascii="GHEA Grapalat" w:hAnsi="GHEA Grapalat"/>
          <w:i/>
          <w:sz w:val="20"/>
          <w:szCs w:val="20"/>
        </w:rPr>
        <w:t>ра</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10.</w:t>
      </w:r>
      <w:r w:rsidR="003E1D9D" w:rsidRPr="001C56F7">
        <w:rPr>
          <w:rFonts w:ascii="GHEA Grapalat" w:hAnsi="GHEA Grapalat"/>
          <w:i/>
          <w:sz w:val="20"/>
          <w:szCs w:val="20"/>
        </w:rPr>
        <w:t xml:space="preserve">Обеспечения </w:t>
      </w:r>
      <w:r w:rsidR="00174DAB" w:rsidRPr="001C56F7">
        <w:rPr>
          <w:rFonts w:ascii="GHEA Grapalat" w:hAnsi="GHEA Grapalat"/>
          <w:i/>
          <w:sz w:val="20"/>
          <w:szCs w:val="20"/>
        </w:rPr>
        <w:t xml:space="preserve">квалификации  и </w:t>
      </w:r>
      <w:r w:rsidR="00543BAE" w:rsidRPr="001C56F7">
        <w:rPr>
          <w:rFonts w:ascii="GHEA Grapalat" w:hAnsi="GHEA Grapalat"/>
          <w:i/>
          <w:sz w:val="20"/>
          <w:szCs w:val="20"/>
        </w:rPr>
        <w:t>договора</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11.Объяв</w:t>
      </w:r>
      <w:r w:rsidR="00543BAE" w:rsidRPr="001C56F7">
        <w:rPr>
          <w:rFonts w:ascii="GHEA Grapalat" w:hAnsi="GHEA Grapalat"/>
          <w:i/>
          <w:sz w:val="20"/>
          <w:szCs w:val="20"/>
        </w:rPr>
        <w:t>ление процедуры несостоявшейся</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12.Право участника и порядок обжалования им действий и (или) принятых решений</w:t>
      </w:r>
      <w:r w:rsidR="00543BAE" w:rsidRPr="001C56F7">
        <w:rPr>
          <w:rFonts w:ascii="GHEA Grapalat" w:hAnsi="GHEA Grapalat"/>
          <w:i/>
          <w:sz w:val="20"/>
          <w:szCs w:val="20"/>
        </w:rPr>
        <w:t>, связанных с процессом закупки</w:t>
      </w:r>
    </w:p>
    <w:p w:rsidR="00520F57" w:rsidRPr="001C56F7" w:rsidRDefault="00520F57" w:rsidP="00B46D58">
      <w:pPr>
        <w:widowControl w:val="0"/>
        <w:spacing w:after="160"/>
        <w:jc w:val="center"/>
        <w:rPr>
          <w:rFonts w:ascii="GHEA Grapalat" w:hAnsi="GHEA Grapalat"/>
          <w:b/>
          <w:sz w:val="20"/>
          <w:szCs w:val="20"/>
        </w:rPr>
      </w:pPr>
    </w:p>
    <w:p w:rsidR="00520F57" w:rsidRPr="001C56F7" w:rsidRDefault="00520F57" w:rsidP="00B46D58">
      <w:pPr>
        <w:widowControl w:val="0"/>
        <w:spacing w:after="160"/>
        <w:jc w:val="center"/>
        <w:rPr>
          <w:rFonts w:ascii="GHEA Grapalat" w:hAnsi="GHEA Grapalat"/>
          <w:b/>
          <w:sz w:val="20"/>
          <w:szCs w:val="20"/>
        </w:rPr>
      </w:pPr>
    </w:p>
    <w:p w:rsidR="008842CE" w:rsidRPr="001C56F7" w:rsidRDefault="00CA590C"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ЧАСТЬ II. </w:t>
      </w:r>
    </w:p>
    <w:p w:rsidR="008842CE" w:rsidRPr="001C56F7" w:rsidRDefault="008842CE" w:rsidP="00B46D58">
      <w:pPr>
        <w:widowControl w:val="0"/>
        <w:spacing w:after="160"/>
        <w:jc w:val="center"/>
        <w:rPr>
          <w:rFonts w:ascii="GHEA Grapalat" w:hAnsi="GHEA Grapalat"/>
          <w:b/>
          <w:sz w:val="20"/>
          <w:szCs w:val="20"/>
        </w:rPr>
      </w:pPr>
    </w:p>
    <w:p w:rsidR="00096865" w:rsidRPr="001C56F7" w:rsidRDefault="00096865" w:rsidP="00B46D58">
      <w:pPr>
        <w:widowControl w:val="0"/>
        <w:spacing w:after="160"/>
        <w:jc w:val="center"/>
        <w:rPr>
          <w:rFonts w:ascii="GHEA Grapalat" w:hAnsi="GHEA Grapalat"/>
          <w:b/>
          <w:i/>
          <w:sz w:val="20"/>
          <w:szCs w:val="20"/>
        </w:rPr>
      </w:pPr>
      <w:r w:rsidRPr="001C56F7">
        <w:rPr>
          <w:rFonts w:ascii="GHEA Grapalat" w:hAnsi="GHEA Grapalat"/>
          <w:b/>
          <w:i/>
          <w:sz w:val="20"/>
          <w:szCs w:val="20"/>
        </w:rPr>
        <w:t xml:space="preserve">ИНСТРУКЦИЯ ПО ПОДГОТОВКЕ ЗАЯВКИ </w:t>
      </w:r>
      <w:r w:rsidR="00CA590C" w:rsidRPr="001C56F7">
        <w:rPr>
          <w:rFonts w:ascii="GHEA Grapalat" w:hAnsi="GHEA Grapalat"/>
          <w:b/>
          <w:i/>
          <w:sz w:val="20"/>
          <w:szCs w:val="20"/>
        </w:rPr>
        <w:br/>
      </w:r>
      <w:r w:rsidRPr="001C56F7">
        <w:rPr>
          <w:rFonts w:ascii="GHEA Grapalat" w:hAnsi="GHEA Grapalat"/>
          <w:b/>
          <w:i/>
          <w:sz w:val="20"/>
          <w:szCs w:val="20"/>
        </w:rPr>
        <w:t xml:space="preserve">НА </w:t>
      </w:r>
      <w:r w:rsidR="008E6440" w:rsidRPr="001C56F7">
        <w:rPr>
          <w:rFonts w:ascii="GHEA Grapalat" w:hAnsi="GHEA Grapalat"/>
          <w:b/>
          <w:i/>
          <w:sz w:val="20"/>
          <w:szCs w:val="20"/>
        </w:rPr>
        <w:t>ЗАПРОС КАТИРОВОК</w:t>
      </w:r>
    </w:p>
    <w:p w:rsidR="00520F57" w:rsidRPr="001C56F7" w:rsidRDefault="00520F57" w:rsidP="00B46D58">
      <w:pPr>
        <w:widowControl w:val="0"/>
        <w:spacing w:after="160"/>
        <w:jc w:val="center"/>
        <w:rPr>
          <w:rFonts w:ascii="GHEA Grapalat" w:hAnsi="GHEA Grapalat"/>
          <w:b/>
          <w:sz w:val="20"/>
          <w:szCs w:val="20"/>
        </w:rPr>
      </w:pP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096865" w:rsidRPr="001C56F7">
        <w:rPr>
          <w:rFonts w:ascii="GHEA Grapalat" w:hAnsi="GHEA Grapalat"/>
          <w:i/>
          <w:sz w:val="20"/>
          <w:szCs w:val="20"/>
        </w:rPr>
        <w:t>Общ</w:t>
      </w:r>
      <w:r w:rsidR="00543BAE" w:rsidRPr="001C56F7">
        <w:rPr>
          <w:rFonts w:ascii="GHEA Grapalat" w:hAnsi="GHEA Grapalat"/>
          <w:i/>
          <w:sz w:val="20"/>
          <w:szCs w:val="20"/>
        </w:rPr>
        <w:t>ие положения</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43BAE" w:rsidRPr="001C56F7">
        <w:rPr>
          <w:rFonts w:ascii="GHEA Grapalat" w:hAnsi="GHEA Grapalat"/>
          <w:i/>
          <w:sz w:val="20"/>
          <w:szCs w:val="20"/>
        </w:rPr>
        <w:t>Заявка на процедуру</w:t>
      </w:r>
    </w:p>
    <w:p w:rsidR="0061522D" w:rsidRPr="001C56F7" w:rsidRDefault="00450C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F56837" w:rsidRPr="001C56F7">
        <w:rPr>
          <w:rFonts w:ascii="GHEA Grapalat" w:hAnsi="GHEA Grapalat"/>
          <w:i/>
          <w:sz w:val="20"/>
          <w:szCs w:val="20"/>
        </w:rPr>
        <w:t>.</w:t>
      </w:r>
      <w:r w:rsidR="00543BAE" w:rsidRPr="001C56F7">
        <w:rPr>
          <w:rFonts w:ascii="GHEA Grapalat" w:hAnsi="GHEA Grapalat"/>
          <w:i/>
          <w:sz w:val="20"/>
          <w:szCs w:val="20"/>
        </w:rPr>
        <w:t>Приложения № 1-</w:t>
      </w:r>
      <w:r w:rsidR="003529EA" w:rsidRPr="001C56F7">
        <w:rPr>
          <w:rFonts w:ascii="GHEA Grapalat" w:hAnsi="GHEA Grapalat"/>
          <w:i/>
          <w:sz w:val="20"/>
          <w:szCs w:val="20"/>
        </w:rPr>
        <w:t>6</w:t>
      </w:r>
    </w:p>
    <w:p w:rsidR="008E6440" w:rsidRPr="001E65D1" w:rsidRDefault="008E6440"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096865" w:rsidRPr="001C56F7" w:rsidRDefault="00E17B7F" w:rsidP="00BC5174">
      <w:pPr>
        <w:pStyle w:val="BodyTextIndent"/>
        <w:spacing w:line="240" w:lineRule="auto"/>
        <w:ind w:firstLine="0"/>
        <w:rPr>
          <w:rFonts w:ascii="GHEA Grapalat" w:hAnsi="GHEA Grapalat"/>
          <w:b/>
          <w:lang w:eastAsia="en-US" w:bidi="ar-SA"/>
        </w:rPr>
      </w:pPr>
      <w:r w:rsidRPr="001C56F7">
        <w:rPr>
          <w:rFonts w:ascii="GHEA Grapalat" w:hAnsi="GHEA Grapalat"/>
          <w:spacing w:val="-6"/>
        </w:rPr>
        <w:t xml:space="preserve"> </w:t>
      </w:r>
      <w:r w:rsidR="001E65D1" w:rsidRPr="001E65D1">
        <w:rPr>
          <w:rFonts w:ascii="GHEA Grapalat" w:hAnsi="GHEA Grapalat"/>
          <w:spacing w:val="-6"/>
        </w:rPr>
        <w:t xml:space="preserve">        </w:t>
      </w:r>
      <w:r w:rsidR="00096865" w:rsidRPr="001C56F7">
        <w:rPr>
          <w:rFonts w:ascii="GHEA Grapalat" w:hAnsi="GHEA Grapalat"/>
          <w:spacing w:val="-6"/>
        </w:rPr>
        <w:t xml:space="preserve">Настоящее </w:t>
      </w:r>
      <w:r w:rsidR="008E6440" w:rsidRPr="001C56F7">
        <w:rPr>
          <w:rFonts w:ascii="GHEA Grapalat" w:hAnsi="GHEA Grapalat"/>
          <w:spacing w:val="-6"/>
        </w:rPr>
        <w:t xml:space="preserve"> </w:t>
      </w:r>
      <w:r w:rsidR="00096865" w:rsidRPr="001C56F7">
        <w:rPr>
          <w:rFonts w:ascii="GHEA Grapalat" w:hAnsi="GHEA Grapalat"/>
          <w:spacing w:val="-6"/>
        </w:rPr>
        <w:t xml:space="preserve">Приглашение </w:t>
      </w:r>
      <w:r w:rsidR="008E6440" w:rsidRPr="001C56F7">
        <w:rPr>
          <w:rFonts w:ascii="GHEA Grapalat" w:hAnsi="GHEA Grapalat"/>
          <w:spacing w:val="-6"/>
        </w:rPr>
        <w:t xml:space="preserve"> </w:t>
      </w:r>
      <w:r w:rsidR="00096865" w:rsidRPr="001C56F7">
        <w:rPr>
          <w:rFonts w:ascii="GHEA Grapalat" w:hAnsi="GHEA Grapalat"/>
          <w:spacing w:val="-6"/>
        </w:rPr>
        <w:t xml:space="preserve">предоставляется в дополнение к объявлению об </w:t>
      </w:r>
      <w:r w:rsidR="00BC5174" w:rsidRPr="001C56F7">
        <w:rPr>
          <w:rFonts w:ascii="GHEA Grapalat" w:hAnsi="GHEA Grapalat"/>
          <w:spacing w:val="-6"/>
        </w:rPr>
        <w:t>запросе катировок</w:t>
      </w:r>
      <w:r w:rsidR="00096865" w:rsidRPr="001C56F7">
        <w:rPr>
          <w:rFonts w:ascii="GHEA Grapalat" w:hAnsi="GHEA Grapalat"/>
          <w:spacing w:val="-6"/>
        </w:rPr>
        <w:t xml:space="preserve">, проводимом под кодом </w:t>
      </w:r>
      <w:r w:rsidR="008E6440" w:rsidRPr="001C56F7">
        <w:rPr>
          <w:rFonts w:ascii="GHEA Grapalat" w:hAnsi="GHEA Grapalat"/>
          <w:b/>
          <w:lang w:eastAsia="en-US" w:bidi="ar-SA"/>
        </w:rPr>
        <w:t>А</w:t>
      </w:r>
      <w:r w:rsidR="008E6440" w:rsidRPr="001C56F7">
        <w:rPr>
          <w:rFonts w:ascii="GHEA Grapalat" w:hAnsi="GHEA Grapalat"/>
          <w:b/>
          <w:lang w:val="en-US" w:eastAsia="en-US" w:bidi="ar-SA"/>
        </w:rPr>
        <w:t>M</w:t>
      </w:r>
      <w:r w:rsidR="00BB377C" w:rsidRPr="00BB377C">
        <w:rPr>
          <w:rFonts w:ascii="GHEA Grapalat" w:hAnsi="GHEA Grapalat"/>
          <w:b/>
          <w:lang w:eastAsia="en-US" w:bidi="ar-SA"/>
        </w:rPr>
        <w:t>Х</w:t>
      </w:r>
      <w:r w:rsidR="008E6440" w:rsidRPr="001C56F7">
        <w:rPr>
          <w:rFonts w:ascii="GHEA Grapalat" w:hAnsi="GHEA Grapalat"/>
          <w:b/>
          <w:lang w:val="en-US" w:eastAsia="en-US" w:bidi="ar-SA"/>
        </w:rPr>
        <w:t>HMD</w:t>
      </w:r>
      <w:r w:rsidR="008E6440" w:rsidRPr="001C56F7">
        <w:rPr>
          <w:rFonts w:ascii="GHEA Grapalat" w:hAnsi="GHEA Grapalat"/>
          <w:b/>
          <w:lang w:eastAsia="en-US" w:bidi="ar-SA"/>
        </w:rPr>
        <w:t>-</w:t>
      </w:r>
      <w:r w:rsidR="008E6440" w:rsidRPr="001C56F7">
        <w:rPr>
          <w:rFonts w:ascii="GHEA Grapalat" w:hAnsi="GHEA Grapalat"/>
          <w:b/>
          <w:lang w:val="en-AU" w:eastAsia="en-US" w:bidi="ar-SA"/>
        </w:rPr>
        <w:t>GHAPDZB</w:t>
      </w:r>
      <w:r w:rsidR="008E6440" w:rsidRPr="001C56F7">
        <w:rPr>
          <w:rFonts w:ascii="GHEA Grapalat" w:hAnsi="GHEA Grapalat"/>
          <w:b/>
          <w:lang w:eastAsia="en-US" w:bidi="ar-SA"/>
        </w:rPr>
        <w:t xml:space="preserve">-19/02 </w:t>
      </w:r>
      <w:r w:rsidR="00096865" w:rsidRPr="001C56F7">
        <w:rPr>
          <w:rFonts w:ascii="GHEA Grapalat" w:hAnsi="GHEA Grapalat"/>
          <w:spacing w:val="-6"/>
        </w:rPr>
        <w:t>(далее — процедура).</w:t>
      </w:r>
    </w:p>
    <w:p w:rsidR="00096865" w:rsidRPr="001C56F7" w:rsidRDefault="00096865" w:rsidP="00BC5174">
      <w:pPr>
        <w:pStyle w:val="BodyText"/>
        <w:widowControl w:val="0"/>
        <w:spacing w:after="0"/>
        <w:ind w:right="-7" w:firstLine="567"/>
        <w:jc w:val="both"/>
        <w:rPr>
          <w:rFonts w:ascii="GHEA Grapalat" w:hAnsi="GHEA Grapalat"/>
          <w:b/>
          <w:i/>
          <w:sz w:val="20"/>
          <w:szCs w:val="20"/>
        </w:rPr>
      </w:pPr>
      <w:r w:rsidRPr="001C56F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C56F7">
        <w:rPr>
          <w:rFonts w:ascii="Courier New" w:hAnsi="Courier New" w:cs="Courier New"/>
          <w:i/>
          <w:sz w:val="20"/>
          <w:szCs w:val="20"/>
          <w:lang w:val="en-US"/>
        </w:rPr>
        <w:t> </w:t>
      </w:r>
      <w:r w:rsidRPr="001C56F7">
        <w:rPr>
          <w:rFonts w:ascii="GHEA Grapalat" w:hAnsi="GHEA Grapalat"/>
          <w:i/>
          <w:sz w:val="20"/>
          <w:szCs w:val="20"/>
        </w:rPr>
        <w:t>4</w:t>
      </w:r>
      <w:r w:rsidR="006D2DF7" w:rsidRPr="001C56F7">
        <w:rPr>
          <w:rFonts w:ascii="Courier New" w:hAnsi="Courier New" w:cs="Courier New"/>
          <w:i/>
          <w:sz w:val="20"/>
          <w:szCs w:val="20"/>
          <w:lang w:val="en-US"/>
        </w:rPr>
        <w:t> </w:t>
      </w:r>
      <w:r w:rsidRPr="001C56F7">
        <w:rPr>
          <w:rFonts w:ascii="GHEA Grapalat" w:hAnsi="GHEA Grapalat"/>
          <w:i/>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BB377C" w:rsidRPr="00BB377C">
        <w:rPr>
          <w:rFonts w:ascii="GHEA Grapalat" w:hAnsi="GHEA Grapalat"/>
          <w:i/>
          <w:sz w:val="20"/>
          <w:szCs w:val="20"/>
        </w:rPr>
        <w:t xml:space="preserve"> </w:t>
      </w:r>
      <w:r w:rsidR="008E6440" w:rsidRPr="001C56F7">
        <w:rPr>
          <w:rFonts w:ascii="GHEA Grapalat" w:hAnsi="GHEA Grapalat"/>
          <w:b/>
          <w:i/>
          <w:sz w:val="20"/>
          <w:szCs w:val="20"/>
          <w:lang w:eastAsia="en-US" w:bidi="ar-SA"/>
        </w:rPr>
        <w:t xml:space="preserve"> </w:t>
      </w:r>
      <w:r w:rsidR="00BB377C" w:rsidRPr="00BB377C">
        <w:rPr>
          <w:rFonts w:ascii="GHEA Grapalat" w:hAnsi="GHEA Grapalat"/>
          <w:b/>
          <w:i/>
          <w:sz w:val="20"/>
          <w:szCs w:val="20"/>
          <w:lang w:eastAsia="en-US" w:bidi="ar-SA"/>
        </w:rPr>
        <w:t xml:space="preserve">,, </w:t>
      </w:r>
      <w:r w:rsidR="008E6440" w:rsidRPr="001C56F7">
        <w:rPr>
          <w:rFonts w:ascii="GHEA Grapalat" w:hAnsi="GHEA Grapalat"/>
          <w:b/>
          <w:i/>
          <w:sz w:val="20"/>
          <w:szCs w:val="20"/>
          <w:lang w:eastAsia="en-US" w:bidi="ar-SA"/>
        </w:rPr>
        <w:t xml:space="preserve">Средняя школа  </w:t>
      </w:r>
      <w:r w:rsidR="00BB377C" w:rsidRPr="00BB377C">
        <w:rPr>
          <w:rFonts w:ascii="GHEA Grapalat" w:hAnsi="GHEA Grapalat"/>
          <w:b/>
          <w:i/>
          <w:sz w:val="20"/>
          <w:szCs w:val="20"/>
          <w:lang w:eastAsia="en-US" w:bidi="ar-SA"/>
        </w:rPr>
        <w:t xml:space="preserve">Хачпара </w:t>
      </w:r>
      <w:r w:rsidR="008E6440" w:rsidRPr="001C56F7">
        <w:rPr>
          <w:rFonts w:ascii="GHEA Grapalat" w:hAnsi="GHEA Grapalat"/>
          <w:b/>
          <w:i/>
          <w:sz w:val="20"/>
          <w:szCs w:val="20"/>
          <w:lang w:eastAsia="en-US" w:bidi="ar-SA"/>
        </w:rPr>
        <w:t xml:space="preserve"> ГНКО </w:t>
      </w:r>
      <w:r w:rsidR="007214AF">
        <w:rPr>
          <w:rFonts w:ascii="GHEA Grapalat" w:hAnsi="GHEA Grapalat"/>
          <w:b/>
          <w:i/>
          <w:sz w:val="20"/>
          <w:szCs w:val="20"/>
        </w:rPr>
        <w:t xml:space="preserve">"Араратская </w:t>
      </w:r>
      <w:r w:rsidR="007214AF" w:rsidRPr="007214AF">
        <w:rPr>
          <w:rFonts w:ascii="GHEA Grapalat" w:hAnsi="GHEA Grapalat"/>
          <w:b/>
          <w:i/>
          <w:sz w:val="20"/>
          <w:szCs w:val="20"/>
        </w:rPr>
        <w:t xml:space="preserve">область </w:t>
      </w:r>
      <w:r w:rsidR="008E6440" w:rsidRPr="001C56F7">
        <w:rPr>
          <w:rFonts w:ascii="GHEA Grapalat" w:hAnsi="GHEA Grapalat"/>
          <w:b/>
          <w:i/>
          <w:sz w:val="20"/>
          <w:szCs w:val="20"/>
        </w:rPr>
        <w:t xml:space="preserve"> РА </w:t>
      </w:r>
      <w:r w:rsidRPr="001C56F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1C56F7">
        <w:rPr>
          <w:rFonts w:ascii="GHEA Grapalat" w:hAnsi="GHEA Grapalat"/>
          <w:i/>
          <w:sz w:val="20"/>
          <w:szCs w:val="20"/>
        </w:rPr>
        <w:t xml:space="preserve">го участника и заключении с ним </w:t>
      </w:r>
      <w:r w:rsidRPr="001C56F7">
        <w:rPr>
          <w:rFonts w:ascii="GHEA Grapalat" w:hAnsi="GHEA Grapalat"/>
          <w:i/>
          <w:sz w:val="20"/>
          <w:szCs w:val="20"/>
        </w:rPr>
        <w:t>договора, а также содействовать при подготовке заявки на процедуру.</w:t>
      </w:r>
    </w:p>
    <w:p w:rsidR="00096865" w:rsidRPr="001C56F7" w:rsidRDefault="00096865" w:rsidP="00BC5174">
      <w:pPr>
        <w:widowControl w:val="0"/>
        <w:ind w:firstLine="567"/>
        <w:jc w:val="both"/>
        <w:rPr>
          <w:rFonts w:ascii="GHEA Grapalat" w:hAnsi="GHEA Grapalat"/>
          <w:i/>
          <w:sz w:val="20"/>
          <w:szCs w:val="20"/>
        </w:rPr>
      </w:pPr>
      <w:r w:rsidRPr="001C56F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C56F7" w:rsidRDefault="00096865" w:rsidP="00BC5174">
      <w:pPr>
        <w:widowControl w:val="0"/>
        <w:ind w:firstLine="567"/>
        <w:jc w:val="both"/>
        <w:rPr>
          <w:rFonts w:ascii="GHEA Grapalat" w:hAnsi="GHEA Grapalat" w:cs="Times Armenian"/>
          <w:i/>
          <w:sz w:val="20"/>
          <w:szCs w:val="20"/>
        </w:rPr>
      </w:pPr>
      <w:r w:rsidRPr="001C56F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1E65D1" w:rsidRDefault="00BC5174" w:rsidP="00BC5174">
      <w:pPr>
        <w:pStyle w:val="BodyTextIndent2"/>
        <w:widowControl w:val="0"/>
        <w:spacing w:line="240" w:lineRule="auto"/>
        <w:ind w:firstLine="567"/>
        <w:rPr>
          <w:rFonts w:ascii="GHEA Grapalat" w:hAnsi="GHEA Grapalat"/>
          <w:i/>
        </w:rPr>
      </w:pPr>
    </w:p>
    <w:p w:rsidR="003E1421" w:rsidRPr="001C56F7" w:rsidRDefault="00A81DD5" w:rsidP="00BC5174">
      <w:pPr>
        <w:pStyle w:val="BodyTextIndent2"/>
        <w:widowControl w:val="0"/>
        <w:spacing w:line="240" w:lineRule="auto"/>
        <w:ind w:firstLine="567"/>
        <w:rPr>
          <w:rFonts w:ascii="GHEA Grapalat" w:hAnsi="GHEA Grapalat"/>
          <w:i/>
        </w:rPr>
      </w:pPr>
      <w:r w:rsidRPr="001C56F7">
        <w:rPr>
          <w:rFonts w:ascii="GHEA Grapalat" w:hAnsi="GHEA Grapalat"/>
          <w:i/>
        </w:rPr>
        <w:t>Адрес электронной почты секретаря оценочной комиссии "</w:t>
      </w:r>
      <w:r w:rsidR="00BB377C">
        <w:rPr>
          <w:rFonts w:ascii="GHEA Grapalat" w:hAnsi="GHEA Grapalat"/>
          <w:i/>
          <w:lang w:eastAsia="en-US" w:bidi="ar-SA"/>
        </w:rPr>
        <w:t xml:space="preserve"> </w:t>
      </w:r>
      <w:proofErr w:type="spellStart"/>
      <w:r w:rsidR="00DB273D" w:rsidRPr="00DB273D">
        <w:rPr>
          <w:rFonts w:ascii="GHEA Grapalat" w:hAnsi="GHEA Grapalat"/>
          <w:i/>
          <w:lang w:val="en-US" w:eastAsia="en-US" w:bidi="ar-SA"/>
        </w:rPr>
        <w:t>xachpardproc</w:t>
      </w:r>
      <w:proofErr w:type="spellEnd"/>
      <w:r w:rsidR="00DB273D" w:rsidRPr="00DB273D">
        <w:rPr>
          <w:rFonts w:ascii="GHEA Grapalat" w:hAnsi="GHEA Grapalat"/>
          <w:i/>
          <w:lang w:eastAsia="en-US" w:bidi="ar-SA"/>
        </w:rPr>
        <w:t>@</w:t>
      </w:r>
      <w:r w:rsidR="00DB273D" w:rsidRPr="00DB273D">
        <w:rPr>
          <w:rFonts w:ascii="GHEA Grapalat" w:hAnsi="GHEA Grapalat"/>
          <w:i/>
          <w:lang w:val="en-US" w:eastAsia="en-US" w:bidi="ar-SA"/>
        </w:rPr>
        <w:t>mail</w:t>
      </w:r>
      <w:r w:rsidR="00DB273D" w:rsidRPr="00DB273D">
        <w:rPr>
          <w:rFonts w:ascii="GHEA Grapalat" w:hAnsi="GHEA Grapalat"/>
          <w:i/>
          <w:lang w:eastAsia="en-US" w:bidi="ar-SA"/>
        </w:rPr>
        <w:t>.</w:t>
      </w:r>
      <w:proofErr w:type="spellStart"/>
      <w:r w:rsidR="00DB273D" w:rsidRPr="00DB273D">
        <w:rPr>
          <w:rFonts w:ascii="GHEA Grapalat" w:hAnsi="GHEA Grapalat"/>
          <w:i/>
          <w:lang w:val="en-US" w:eastAsia="en-US" w:bidi="ar-SA"/>
        </w:rPr>
        <w:t>ru</w:t>
      </w:r>
      <w:proofErr w:type="spellEnd"/>
      <w:r w:rsidRPr="001C56F7">
        <w:rPr>
          <w:rFonts w:ascii="GHEA Grapalat" w:hAnsi="GHEA Grapalat"/>
          <w:i/>
        </w:rPr>
        <w:t>".</w:t>
      </w:r>
    </w:p>
    <w:p w:rsidR="00D746CA" w:rsidRPr="001E65D1" w:rsidRDefault="00F5653D" w:rsidP="00BC5174">
      <w:pPr>
        <w:widowControl w:val="0"/>
        <w:jc w:val="both"/>
        <w:rPr>
          <w:rFonts w:ascii="GHEA Grapalat" w:hAnsi="GHEA Grapalat"/>
          <w:i/>
          <w:sz w:val="22"/>
          <w:szCs w:val="22"/>
        </w:rPr>
      </w:pPr>
      <w:r w:rsidRPr="001C56F7">
        <w:rPr>
          <w:rFonts w:ascii="GHEA Grapalat" w:hAnsi="GHEA Grapalat"/>
          <w:i/>
          <w:sz w:val="20"/>
          <w:szCs w:val="20"/>
        </w:rPr>
        <w:br w:type="page"/>
      </w:r>
      <w:r w:rsidR="008E6440" w:rsidRPr="001C56F7">
        <w:rPr>
          <w:rFonts w:ascii="GHEA Grapalat" w:hAnsi="GHEA Grapalat"/>
          <w:i/>
          <w:sz w:val="22"/>
          <w:szCs w:val="22"/>
        </w:rPr>
        <w:lastRenderedPageBreak/>
        <w:t xml:space="preserve">                                                             </w:t>
      </w:r>
    </w:p>
    <w:p w:rsidR="00D746CA" w:rsidRPr="001E65D1" w:rsidRDefault="00D746CA" w:rsidP="00BC5174">
      <w:pPr>
        <w:widowControl w:val="0"/>
        <w:jc w:val="both"/>
        <w:rPr>
          <w:rFonts w:ascii="GHEA Grapalat" w:hAnsi="GHEA Grapalat"/>
          <w:i/>
          <w:sz w:val="22"/>
          <w:szCs w:val="22"/>
        </w:rPr>
      </w:pPr>
    </w:p>
    <w:p w:rsidR="00096865" w:rsidRPr="001C56F7" w:rsidRDefault="00D746CA" w:rsidP="00BC5174">
      <w:pPr>
        <w:widowControl w:val="0"/>
        <w:jc w:val="both"/>
        <w:rPr>
          <w:rFonts w:ascii="GHEA Grapalat" w:hAnsi="GHEA Grapalat"/>
          <w:i/>
          <w:sz w:val="22"/>
          <w:szCs w:val="22"/>
        </w:rPr>
      </w:pPr>
      <w:r w:rsidRPr="001E65D1">
        <w:rPr>
          <w:rFonts w:ascii="GHEA Grapalat" w:hAnsi="GHEA Grapalat"/>
          <w:i/>
          <w:sz w:val="22"/>
          <w:szCs w:val="22"/>
        </w:rPr>
        <w:t xml:space="preserve">                                                                               </w:t>
      </w:r>
      <w:r w:rsidR="008E6440" w:rsidRPr="001C56F7">
        <w:rPr>
          <w:rFonts w:ascii="GHEA Grapalat" w:hAnsi="GHEA Grapalat"/>
          <w:i/>
          <w:sz w:val="22"/>
          <w:szCs w:val="22"/>
        </w:rPr>
        <w:t xml:space="preserve"> </w:t>
      </w:r>
      <w:r w:rsidR="00F5653D" w:rsidRPr="001C56F7">
        <w:rPr>
          <w:rFonts w:ascii="GHEA Grapalat" w:hAnsi="GHEA Grapalat"/>
          <w:i/>
          <w:sz w:val="22"/>
          <w:szCs w:val="22"/>
        </w:rPr>
        <w:t>ЧАСТЬ I</w:t>
      </w:r>
    </w:p>
    <w:p w:rsidR="00096865" w:rsidRPr="001C56F7" w:rsidRDefault="00096865" w:rsidP="00B46D58">
      <w:pPr>
        <w:pStyle w:val="Heading3"/>
        <w:keepNext w:val="0"/>
        <w:widowControl w:val="0"/>
        <w:spacing w:after="160" w:line="240" w:lineRule="auto"/>
        <w:rPr>
          <w:rFonts w:ascii="GHEA Grapalat" w:hAnsi="GHEA Grapalat"/>
          <w:sz w:val="22"/>
          <w:szCs w:val="22"/>
        </w:rPr>
      </w:pPr>
    </w:p>
    <w:p w:rsidR="00096865" w:rsidRPr="001C56F7" w:rsidRDefault="00F63BBB" w:rsidP="00B46D58">
      <w:pPr>
        <w:widowControl w:val="0"/>
        <w:spacing w:after="160"/>
        <w:jc w:val="center"/>
        <w:rPr>
          <w:rFonts w:ascii="GHEA Grapalat" w:hAnsi="GHEA Grapalat" w:cs="Sylfaen"/>
          <w:b/>
          <w:i/>
          <w:sz w:val="20"/>
          <w:szCs w:val="20"/>
        </w:rPr>
      </w:pPr>
      <w:r w:rsidRPr="001C56F7">
        <w:rPr>
          <w:rFonts w:ascii="GHEA Grapalat" w:hAnsi="GHEA Grapalat"/>
          <w:b/>
          <w:i/>
          <w:sz w:val="20"/>
          <w:szCs w:val="20"/>
        </w:rPr>
        <w:t xml:space="preserve">1. </w:t>
      </w:r>
      <w:r w:rsidR="002B32D6" w:rsidRPr="001C56F7">
        <w:rPr>
          <w:rFonts w:ascii="GHEA Grapalat" w:hAnsi="GHEA Grapalat"/>
          <w:b/>
          <w:i/>
          <w:sz w:val="20"/>
          <w:szCs w:val="20"/>
        </w:rPr>
        <w:t>ХАРАКТЕРИСТИКА ПРЕДМЕТА ЗАКУПКИ</w:t>
      </w:r>
    </w:p>
    <w:p w:rsidR="00096865" w:rsidRPr="001C56F7" w:rsidRDefault="00845AA5" w:rsidP="008E6440">
      <w:pPr>
        <w:pStyle w:val="Heading3"/>
        <w:keepNext w:val="0"/>
        <w:widowControl w:val="0"/>
        <w:tabs>
          <w:tab w:val="left" w:pos="1134"/>
        </w:tabs>
        <w:spacing w:line="240" w:lineRule="auto"/>
        <w:ind w:firstLine="567"/>
        <w:jc w:val="both"/>
        <w:rPr>
          <w:rFonts w:ascii="GHEA Grapalat" w:hAnsi="GHEA Grapalat"/>
        </w:rPr>
      </w:pPr>
      <w:r w:rsidRPr="001C56F7">
        <w:rPr>
          <w:rFonts w:ascii="GHEA Grapalat" w:hAnsi="GHEA Grapalat"/>
        </w:rPr>
        <w:t>1.1</w:t>
      </w:r>
      <w:r w:rsidR="008E6E51" w:rsidRPr="001C56F7">
        <w:rPr>
          <w:rFonts w:ascii="GHEA Grapalat" w:hAnsi="GHEA Grapalat"/>
        </w:rPr>
        <w:t>.</w:t>
      </w:r>
      <w:r w:rsidR="00F63BBB" w:rsidRPr="001C56F7">
        <w:rPr>
          <w:rFonts w:ascii="GHEA Grapalat" w:hAnsi="GHEA Grapalat"/>
        </w:rPr>
        <w:tab/>
      </w:r>
      <w:r w:rsidRPr="001C56F7">
        <w:rPr>
          <w:rFonts w:ascii="GHEA Grapalat" w:hAnsi="GHEA Grapalat"/>
        </w:rPr>
        <w:t>Предметом закупки является приобретени</w:t>
      </w:r>
      <w:r w:rsidR="008E6440" w:rsidRPr="001C56F7">
        <w:rPr>
          <w:rFonts w:ascii="GHEA Grapalat" w:hAnsi="GHEA Grapalat"/>
        </w:rPr>
        <w:t>е "продуктов питания</w:t>
      </w:r>
      <w:r w:rsidRPr="001C56F7">
        <w:rPr>
          <w:rFonts w:ascii="GHEA Grapalat" w:hAnsi="GHEA Grapalat"/>
        </w:rPr>
        <w:t>" (далее — также товар) для нужд "</w:t>
      </w:r>
      <w:r w:rsidR="008E6440" w:rsidRPr="001C56F7">
        <w:rPr>
          <w:rFonts w:ascii="GHEA Grapalat" w:hAnsi="GHEA Grapalat"/>
          <w:lang w:eastAsia="en-US" w:bidi="ar-SA"/>
        </w:rPr>
        <w:t xml:space="preserve"> </w:t>
      </w:r>
      <w:r w:rsidR="008E6440" w:rsidRPr="001C56F7">
        <w:rPr>
          <w:rFonts w:ascii="GHEA Grapalat" w:hAnsi="GHEA Grapalat"/>
          <w:b/>
          <w:lang w:eastAsia="en-US" w:bidi="ar-SA"/>
        </w:rPr>
        <w:t>Сре</w:t>
      </w:r>
      <w:r w:rsidR="001E65D1">
        <w:rPr>
          <w:rFonts w:ascii="GHEA Grapalat" w:hAnsi="GHEA Grapalat"/>
          <w:b/>
          <w:lang w:eastAsia="en-US" w:bidi="ar-SA"/>
        </w:rPr>
        <w:t xml:space="preserve">дняя школа  </w:t>
      </w:r>
      <w:r w:rsidR="00BB377C" w:rsidRPr="00BB377C">
        <w:rPr>
          <w:rFonts w:ascii="GHEA Grapalat" w:hAnsi="GHEA Grapalat"/>
          <w:b/>
          <w:lang w:eastAsia="en-US" w:bidi="ar-SA"/>
        </w:rPr>
        <w:t xml:space="preserve">Хачпара </w:t>
      </w:r>
      <w:r w:rsidR="008E6440" w:rsidRPr="001C56F7">
        <w:rPr>
          <w:rFonts w:ascii="GHEA Grapalat" w:hAnsi="GHEA Grapalat"/>
          <w:b/>
          <w:lang w:eastAsia="en-US" w:bidi="ar-SA"/>
        </w:rPr>
        <w:t xml:space="preserve"> ГНКО </w:t>
      </w:r>
      <w:r w:rsidR="007214AF">
        <w:rPr>
          <w:rFonts w:ascii="GHEA Grapalat" w:hAnsi="GHEA Grapalat"/>
          <w:b/>
        </w:rPr>
        <w:t xml:space="preserve">Араратская </w:t>
      </w:r>
      <w:r w:rsidR="007214AF" w:rsidRPr="007214AF">
        <w:rPr>
          <w:rFonts w:ascii="GHEA Grapalat" w:hAnsi="GHEA Grapalat"/>
          <w:b/>
        </w:rPr>
        <w:t>область</w:t>
      </w:r>
      <w:r w:rsidR="008E6440" w:rsidRPr="001C56F7">
        <w:rPr>
          <w:rFonts w:ascii="GHEA Grapalat" w:hAnsi="GHEA Grapalat"/>
          <w:b/>
        </w:rPr>
        <w:t xml:space="preserve"> РА </w:t>
      </w:r>
      <w:r w:rsidRPr="001C56F7">
        <w:rPr>
          <w:rFonts w:ascii="GHEA Grapalat" w:hAnsi="GHEA Grapalat"/>
        </w:rPr>
        <w:t>", которые с</w:t>
      </w:r>
      <w:r w:rsidR="00BC5174" w:rsidRPr="001C56F7">
        <w:rPr>
          <w:rFonts w:ascii="GHEA Grapalat" w:hAnsi="GHEA Grapalat"/>
        </w:rPr>
        <w:t xml:space="preserve"> </w:t>
      </w:r>
      <w:r w:rsidRPr="001C56F7">
        <w:rPr>
          <w:rFonts w:ascii="GHEA Grapalat" w:hAnsi="GHEA Grapalat"/>
        </w:rPr>
        <w:t>группированы в лоты "</w:t>
      </w:r>
      <w:r w:rsidR="008E6440" w:rsidRPr="001C56F7">
        <w:rPr>
          <w:rFonts w:ascii="GHEA Grapalat" w:hAnsi="GHEA Grapalat"/>
        </w:rPr>
        <w:t>14</w:t>
      </w:r>
      <w:r w:rsidRPr="001C56F7">
        <w:rPr>
          <w:rFonts w:ascii="GHEA Grapalat" w:hAnsi="GHEA Grapalat"/>
        </w:rPr>
        <w:t>":</w:t>
      </w:r>
    </w:p>
    <w:p w:rsidR="008E6440" w:rsidRPr="001C56F7"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1C56F7" w:rsidTr="00BC5174">
        <w:trPr>
          <w:jc w:val="center"/>
        </w:trPr>
        <w:tc>
          <w:tcPr>
            <w:tcW w:w="1530" w:type="dxa"/>
            <w:vAlign w:val="center"/>
          </w:tcPr>
          <w:p w:rsidR="00096865" w:rsidRPr="001C56F7" w:rsidRDefault="00096865" w:rsidP="001D1F0F">
            <w:pPr>
              <w:pStyle w:val="BodyTextIndent2"/>
              <w:widowControl w:val="0"/>
              <w:spacing w:line="240" w:lineRule="auto"/>
              <w:ind w:firstLine="0"/>
              <w:jc w:val="center"/>
              <w:rPr>
                <w:rFonts w:ascii="GHEA Grapalat" w:hAnsi="GHEA Grapalat"/>
                <w:b/>
                <w:bCs/>
                <w:i/>
                <w:iCs/>
              </w:rPr>
            </w:pPr>
            <w:r w:rsidRPr="001C56F7">
              <w:rPr>
                <w:rFonts w:ascii="GHEA Grapalat" w:hAnsi="GHEA Grapalat"/>
                <w:b/>
                <w:i/>
              </w:rPr>
              <w:t>Номера лотов</w:t>
            </w:r>
          </w:p>
        </w:tc>
        <w:tc>
          <w:tcPr>
            <w:tcW w:w="8332" w:type="dxa"/>
            <w:vAlign w:val="center"/>
          </w:tcPr>
          <w:p w:rsidR="00096865" w:rsidRPr="001C56F7" w:rsidRDefault="00096865" w:rsidP="001D1F0F">
            <w:pPr>
              <w:pStyle w:val="BodyTextIndent2"/>
              <w:widowControl w:val="0"/>
              <w:spacing w:line="240" w:lineRule="auto"/>
              <w:ind w:firstLine="0"/>
              <w:jc w:val="center"/>
              <w:rPr>
                <w:rFonts w:ascii="GHEA Grapalat" w:hAnsi="GHEA Grapalat"/>
                <w:b/>
                <w:bCs/>
                <w:i/>
                <w:iCs/>
              </w:rPr>
            </w:pPr>
            <w:r w:rsidRPr="001C56F7">
              <w:rPr>
                <w:rFonts w:ascii="GHEA Grapalat" w:hAnsi="GHEA Grapalat"/>
                <w:b/>
                <w:i/>
              </w:rPr>
              <w:t>Наименование лота</w:t>
            </w:r>
          </w:p>
        </w:tc>
      </w:tr>
      <w:tr w:rsidR="00BB377C" w:rsidRPr="001C56F7" w:rsidTr="00BB377C">
        <w:trPr>
          <w:jc w:val="center"/>
        </w:trPr>
        <w:tc>
          <w:tcPr>
            <w:tcW w:w="1530" w:type="dxa"/>
            <w:vAlign w:val="center"/>
          </w:tcPr>
          <w:p w:rsidR="00BB377C" w:rsidRPr="001C56F7" w:rsidRDefault="00BB377C" w:rsidP="001D1F0F">
            <w:pPr>
              <w:pStyle w:val="BodyTextIndent2"/>
              <w:widowControl w:val="0"/>
              <w:spacing w:line="240" w:lineRule="auto"/>
              <w:ind w:firstLine="0"/>
              <w:jc w:val="center"/>
              <w:rPr>
                <w:rFonts w:ascii="GHEA Grapalat" w:hAnsi="GHEA Grapalat"/>
                <w:i/>
              </w:rPr>
            </w:pPr>
            <w:r w:rsidRPr="001C56F7">
              <w:rPr>
                <w:rFonts w:ascii="GHEA Grapalat" w:hAnsi="GHEA Grapalat"/>
                <w:i/>
              </w:rPr>
              <w:t>1</w:t>
            </w:r>
          </w:p>
        </w:tc>
        <w:tc>
          <w:tcPr>
            <w:tcW w:w="8332" w:type="dxa"/>
          </w:tcPr>
          <w:p w:rsidR="00BB377C" w:rsidRPr="007D0FAA" w:rsidRDefault="00BB377C" w:rsidP="00BB377C">
            <w:pPr>
              <w:pStyle w:val="HTMLPreformatted"/>
              <w:rPr>
                <w:rFonts w:ascii="GHEA Grapalat" w:hAnsi="GHEA Grapalat"/>
                <w:i/>
                <w:lang w:val="en-US"/>
              </w:rPr>
            </w:pPr>
            <w:r w:rsidRPr="00BB377C">
              <w:rPr>
                <w:rFonts w:ascii="GHEA Grapalat" w:hAnsi="GHEA Grapalat"/>
                <w:i/>
              </w:rPr>
              <w:t xml:space="preserve">хлеб </w:t>
            </w:r>
          </w:p>
        </w:tc>
      </w:tr>
      <w:tr w:rsidR="00BB377C" w:rsidRPr="001C56F7" w:rsidTr="00BB377C">
        <w:trPr>
          <w:jc w:val="center"/>
        </w:trPr>
        <w:tc>
          <w:tcPr>
            <w:tcW w:w="1530" w:type="dxa"/>
            <w:vAlign w:val="center"/>
          </w:tcPr>
          <w:p w:rsidR="00BB377C" w:rsidRPr="001C56F7" w:rsidRDefault="00BB377C" w:rsidP="001D1F0F">
            <w:pPr>
              <w:pStyle w:val="BodyTextIndent2"/>
              <w:widowControl w:val="0"/>
              <w:spacing w:line="240" w:lineRule="auto"/>
              <w:ind w:firstLine="0"/>
              <w:jc w:val="center"/>
              <w:rPr>
                <w:rFonts w:ascii="GHEA Grapalat" w:hAnsi="GHEA Grapalat"/>
                <w:i/>
              </w:rPr>
            </w:pPr>
            <w:r w:rsidRPr="001C56F7">
              <w:rPr>
                <w:rFonts w:ascii="GHEA Grapalat" w:hAnsi="GHEA Grapalat"/>
                <w:i/>
              </w:rPr>
              <w:t>2</w:t>
            </w:r>
          </w:p>
        </w:tc>
        <w:tc>
          <w:tcPr>
            <w:tcW w:w="8332" w:type="dxa"/>
          </w:tcPr>
          <w:p w:rsidR="00BB377C" w:rsidRPr="00BB377C" w:rsidRDefault="00BB377C" w:rsidP="00BB377C">
            <w:pPr>
              <w:pStyle w:val="HTMLPreformatted"/>
              <w:rPr>
                <w:rFonts w:ascii="GHEA Grapalat" w:hAnsi="GHEA Grapalat"/>
                <w:i/>
                <w:lang w:val="en-US"/>
              </w:rPr>
            </w:pPr>
            <w:r w:rsidRPr="00BB377C">
              <w:rPr>
                <w:rFonts w:ascii="GHEA Grapalat" w:hAnsi="GHEA Grapalat"/>
                <w:i/>
              </w:rPr>
              <w:t>макарон</w:t>
            </w:r>
            <w:r w:rsidRPr="00BB377C">
              <w:rPr>
                <w:rFonts w:ascii="GHEA Grapalat" w:hAnsi="GHEA Grapalat"/>
                <w:i/>
                <w:lang w:val="en-US"/>
              </w:rPr>
              <w:t>а</w:t>
            </w:r>
          </w:p>
        </w:tc>
      </w:tr>
      <w:tr w:rsidR="00BB377C" w:rsidRPr="001C56F7" w:rsidTr="00BC5174">
        <w:trPr>
          <w:jc w:val="center"/>
        </w:trPr>
        <w:tc>
          <w:tcPr>
            <w:tcW w:w="1530" w:type="dxa"/>
            <w:vAlign w:val="center"/>
          </w:tcPr>
          <w:p w:rsidR="00BB377C" w:rsidRPr="001C56F7" w:rsidRDefault="00BB377C" w:rsidP="001D1F0F">
            <w:pPr>
              <w:pStyle w:val="BodyTextIndent2"/>
              <w:widowControl w:val="0"/>
              <w:spacing w:line="240" w:lineRule="auto"/>
              <w:ind w:firstLine="0"/>
              <w:jc w:val="center"/>
              <w:rPr>
                <w:rFonts w:ascii="GHEA Grapalat" w:hAnsi="GHEA Grapalat"/>
                <w:i/>
              </w:rPr>
            </w:pPr>
            <w:r w:rsidRPr="001C56F7">
              <w:rPr>
                <w:rFonts w:ascii="GHEA Grapalat" w:hAnsi="GHEA Grapalat"/>
                <w:i/>
                <w:lang w:val="en-US"/>
              </w:rPr>
              <w:t>3</w:t>
            </w:r>
            <w:r w:rsidRPr="001C56F7">
              <w:rPr>
                <w:rFonts w:ascii="GHEA Grapalat" w:hAnsi="GHEA Grapalat"/>
                <w:i/>
              </w:rPr>
              <w:t>.</w:t>
            </w:r>
          </w:p>
        </w:tc>
        <w:tc>
          <w:tcPr>
            <w:tcW w:w="8332" w:type="dxa"/>
          </w:tcPr>
          <w:p w:rsidR="00BB377C" w:rsidRPr="00BB377C" w:rsidRDefault="00BB377C" w:rsidP="00BB377C">
            <w:pPr>
              <w:pStyle w:val="HTMLPreformatted"/>
              <w:rPr>
                <w:rFonts w:ascii="GHEA Grapalat" w:hAnsi="GHEA Grapalat"/>
                <w:i/>
              </w:rPr>
            </w:pPr>
            <w:r w:rsidRPr="00BB377C">
              <w:rPr>
                <w:rFonts w:ascii="GHEA Grapalat" w:hAnsi="GHEA Grapalat"/>
                <w:i/>
              </w:rPr>
              <w:t>Соль кормовая маленькая</w:t>
            </w:r>
          </w:p>
        </w:tc>
      </w:tr>
      <w:tr w:rsidR="00BB377C" w:rsidRPr="001C56F7" w:rsidTr="00BC5174">
        <w:trPr>
          <w:jc w:val="center"/>
        </w:trPr>
        <w:tc>
          <w:tcPr>
            <w:tcW w:w="1530" w:type="dxa"/>
            <w:vAlign w:val="center"/>
          </w:tcPr>
          <w:p w:rsidR="00BB377C" w:rsidRPr="001C56F7" w:rsidRDefault="00BB377C"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4</w:t>
            </w:r>
          </w:p>
        </w:tc>
        <w:tc>
          <w:tcPr>
            <w:tcW w:w="8332" w:type="dxa"/>
          </w:tcPr>
          <w:p w:rsidR="00BB377C" w:rsidRPr="00BB377C" w:rsidRDefault="00BB377C" w:rsidP="00BB377C">
            <w:pPr>
              <w:pStyle w:val="HTMLPreformatted"/>
              <w:rPr>
                <w:rFonts w:ascii="GHEA Grapalat" w:hAnsi="GHEA Grapalat"/>
                <w:i/>
              </w:rPr>
            </w:pPr>
            <w:r w:rsidRPr="00BB377C">
              <w:rPr>
                <w:rFonts w:ascii="GHEA Grapalat" w:hAnsi="GHEA Grapalat"/>
                <w:i/>
              </w:rPr>
              <w:t>капуста</w:t>
            </w:r>
          </w:p>
        </w:tc>
      </w:tr>
      <w:tr w:rsidR="00BB377C" w:rsidRPr="001C56F7" w:rsidTr="00BC5174">
        <w:trPr>
          <w:jc w:val="center"/>
        </w:trPr>
        <w:tc>
          <w:tcPr>
            <w:tcW w:w="1530" w:type="dxa"/>
            <w:vAlign w:val="center"/>
          </w:tcPr>
          <w:p w:rsidR="00BB377C" w:rsidRPr="001C56F7" w:rsidRDefault="00BB377C"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5</w:t>
            </w:r>
          </w:p>
        </w:tc>
        <w:tc>
          <w:tcPr>
            <w:tcW w:w="8332" w:type="dxa"/>
          </w:tcPr>
          <w:p w:rsidR="00BB377C" w:rsidRPr="00BB377C" w:rsidRDefault="00BB377C" w:rsidP="00BB377C">
            <w:pPr>
              <w:pStyle w:val="HTMLPreformatted"/>
              <w:rPr>
                <w:rFonts w:ascii="GHEA Grapalat" w:hAnsi="GHEA Grapalat"/>
                <w:i/>
              </w:rPr>
            </w:pPr>
            <w:r w:rsidRPr="00BB377C">
              <w:rPr>
                <w:rFonts w:ascii="GHEA Grapalat" w:hAnsi="GHEA Grapalat"/>
                <w:i/>
              </w:rPr>
              <w:t>морковь</w:t>
            </w:r>
          </w:p>
        </w:tc>
      </w:tr>
      <w:tr w:rsidR="00BB377C" w:rsidRPr="001C56F7" w:rsidTr="00BC5174">
        <w:trPr>
          <w:jc w:val="center"/>
        </w:trPr>
        <w:tc>
          <w:tcPr>
            <w:tcW w:w="1530" w:type="dxa"/>
            <w:vAlign w:val="center"/>
          </w:tcPr>
          <w:p w:rsidR="00BB377C" w:rsidRPr="001C56F7" w:rsidRDefault="00BB377C"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6</w:t>
            </w:r>
          </w:p>
        </w:tc>
        <w:tc>
          <w:tcPr>
            <w:tcW w:w="8332" w:type="dxa"/>
          </w:tcPr>
          <w:p w:rsidR="00BB377C" w:rsidRPr="00BB377C" w:rsidRDefault="00BB377C" w:rsidP="00BB377C">
            <w:pPr>
              <w:pStyle w:val="HTMLPreformatted"/>
              <w:rPr>
                <w:rFonts w:ascii="GHEA Grapalat" w:hAnsi="GHEA Grapalat"/>
                <w:i/>
              </w:rPr>
            </w:pPr>
            <w:r w:rsidRPr="00BB377C">
              <w:rPr>
                <w:rFonts w:ascii="GHEA Grapalat" w:hAnsi="GHEA Grapalat"/>
                <w:i/>
              </w:rPr>
              <w:t>свекла</w:t>
            </w:r>
          </w:p>
        </w:tc>
      </w:tr>
      <w:tr w:rsidR="00BB377C" w:rsidRPr="001C56F7" w:rsidTr="00BC5174">
        <w:trPr>
          <w:jc w:val="center"/>
        </w:trPr>
        <w:tc>
          <w:tcPr>
            <w:tcW w:w="1530" w:type="dxa"/>
            <w:vAlign w:val="center"/>
          </w:tcPr>
          <w:p w:rsidR="00BB377C" w:rsidRPr="001C56F7" w:rsidRDefault="00BB377C"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7</w:t>
            </w:r>
          </w:p>
        </w:tc>
        <w:tc>
          <w:tcPr>
            <w:tcW w:w="8332" w:type="dxa"/>
          </w:tcPr>
          <w:p w:rsidR="00BB377C" w:rsidRPr="00BB377C" w:rsidRDefault="00BB377C" w:rsidP="00BB377C">
            <w:pPr>
              <w:pStyle w:val="HTMLPreformatted"/>
              <w:rPr>
                <w:rFonts w:ascii="GHEA Grapalat" w:hAnsi="GHEA Grapalat"/>
                <w:i/>
              </w:rPr>
            </w:pPr>
            <w:r w:rsidRPr="00BB377C">
              <w:rPr>
                <w:rFonts w:ascii="GHEA Grapalat" w:hAnsi="GHEA Grapalat"/>
                <w:i/>
              </w:rPr>
              <w:t>Луковая голова</w:t>
            </w:r>
          </w:p>
        </w:tc>
      </w:tr>
      <w:tr w:rsidR="00BB377C" w:rsidRPr="001C56F7" w:rsidTr="00BC5174">
        <w:trPr>
          <w:jc w:val="center"/>
        </w:trPr>
        <w:tc>
          <w:tcPr>
            <w:tcW w:w="1530" w:type="dxa"/>
            <w:vAlign w:val="center"/>
          </w:tcPr>
          <w:p w:rsidR="00BB377C" w:rsidRPr="001C56F7" w:rsidRDefault="00BB377C"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8</w:t>
            </w:r>
          </w:p>
        </w:tc>
        <w:tc>
          <w:tcPr>
            <w:tcW w:w="8332" w:type="dxa"/>
          </w:tcPr>
          <w:p w:rsidR="00BB377C" w:rsidRPr="00BB377C" w:rsidRDefault="00BB377C" w:rsidP="00BB377C">
            <w:pPr>
              <w:pStyle w:val="HTMLPreformatted"/>
              <w:rPr>
                <w:rFonts w:ascii="GHEA Grapalat" w:hAnsi="GHEA Grapalat"/>
                <w:i/>
              </w:rPr>
            </w:pPr>
            <w:r w:rsidRPr="00BB377C">
              <w:rPr>
                <w:rFonts w:ascii="GHEA Grapalat" w:hAnsi="GHEA Grapalat"/>
                <w:i/>
              </w:rPr>
              <w:t>гречиха</w:t>
            </w:r>
          </w:p>
        </w:tc>
      </w:tr>
      <w:tr w:rsidR="00BB377C" w:rsidRPr="001C56F7" w:rsidTr="00BC5174">
        <w:trPr>
          <w:jc w:val="center"/>
        </w:trPr>
        <w:tc>
          <w:tcPr>
            <w:tcW w:w="1530" w:type="dxa"/>
            <w:vAlign w:val="center"/>
          </w:tcPr>
          <w:p w:rsidR="00BB377C" w:rsidRPr="001C56F7" w:rsidRDefault="00BB377C"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9</w:t>
            </w:r>
          </w:p>
        </w:tc>
        <w:tc>
          <w:tcPr>
            <w:tcW w:w="8332" w:type="dxa"/>
          </w:tcPr>
          <w:p w:rsidR="00BB377C" w:rsidRPr="00BB377C" w:rsidRDefault="00BB377C" w:rsidP="00BB377C">
            <w:pPr>
              <w:pStyle w:val="HTMLPreformatted"/>
              <w:rPr>
                <w:rFonts w:ascii="GHEA Grapalat" w:hAnsi="GHEA Grapalat"/>
                <w:i/>
              </w:rPr>
            </w:pPr>
            <w:r w:rsidRPr="00BB377C">
              <w:rPr>
                <w:rFonts w:ascii="GHEA Grapalat" w:hAnsi="GHEA Grapalat"/>
                <w:i/>
              </w:rPr>
              <w:t>Очищенный рис</w:t>
            </w:r>
          </w:p>
        </w:tc>
      </w:tr>
      <w:tr w:rsidR="00BB377C" w:rsidRPr="001C56F7" w:rsidTr="00BC5174">
        <w:trPr>
          <w:jc w:val="center"/>
        </w:trPr>
        <w:tc>
          <w:tcPr>
            <w:tcW w:w="1530" w:type="dxa"/>
            <w:vAlign w:val="center"/>
          </w:tcPr>
          <w:p w:rsidR="00BB377C" w:rsidRPr="001C56F7" w:rsidRDefault="00BB377C"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10</w:t>
            </w:r>
          </w:p>
        </w:tc>
        <w:tc>
          <w:tcPr>
            <w:tcW w:w="8332" w:type="dxa"/>
          </w:tcPr>
          <w:p w:rsidR="00BB377C" w:rsidRPr="00BB377C" w:rsidRDefault="00BB377C" w:rsidP="00BB377C">
            <w:pPr>
              <w:pStyle w:val="HTMLPreformatted"/>
              <w:rPr>
                <w:rFonts w:ascii="GHEA Grapalat" w:hAnsi="GHEA Grapalat"/>
                <w:i/>
              </w:rPr>
            </w:pPr>
            <w:r w:rsidRPr="00BB377C">
              <w:rPr>
                <w:rFonts w:ascii="GHEA Grapalat" w:hAnsi="GHEA Grapalat"/>
                <w:i/>
              </w:rPr>
              <w:t>Чечевица, полная</w:t>
            </w:r>
          </w:p>
        </w:tc>
      </w:tr>
      <w:tr w:rsidR="00BB377C" w:rsidRPr="001C56F7" w:rsidTr="00BC5174">
        <w:trPr>
          <w:jc w:val="center"/>
        </w:trPr>
        <w:tc>
          <w:tcPr>
            <w:tcW w:w="1530" w:type="dxa"/>
            <w:vAlign w:val="center"/>
          </w:tcPr>
          <w:p w:rsidR="00BB377C" w:rsidRPr="001C56F7" w:rsidRDefault="00BB377C" w:rsidP="007D0FAA">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1</w:t>
            </w:r>
            <w:r w:rsidR="007D0FAA">
              <w:rPr>
                <w:rFonts w:ascii="GHEA Grapalat" w:hAnsi="GHEA Grapalat"/>
                <w:i/>
                <w:lang w:val="en-US"/>
              </w:rPr>
              <w:t>1</w:t>
            </w:r>
          </w:p>
        </w:tc>
        <w:tc>
          <w:tcPr>
            <w:tcW w:w="8332" w:type="dxa"/>
          </w:tcPr>
          <w:p w:rsidR="00BB377C" w:rsidRPr="00BB377C" w:rsidRDefault="00BB377C" w:rsidP="00BB377C">
            <w:pPr>
              <w:pStyle w:val="HTMLPreformatted"/>
              <w:rPr>
                <w:rFonts w:ascii="GHEA Grapalat" w:hAnsi="GHEA Grapalat"/>
                <w:i/>
              </w:rPr>
            </w:pPr>
            <w:r w:rsidRPr="00BB377C">
              <w:rPr>
                <w:rFonts w:ascii="GHEA Grapalat" w:hAnsi="GHEA Grapalat"/>
                <w:i/>
              </w:rPr>
              <w:t>картофель</w:t>
            </w:r>
          </w:p>
        </w:tc>
      </w:tr>
      <w:tr w:rsidR="00BB377C" w:rsidRPr="001C56F7" w:rsidTr="00BC5174">
        <w:trPr>
          <w:jc w:val="center"/>
        </w:trPr>
        <w:tc>
          <w:tcPr>
            <w:tcW w:w="1530" w:type="dxa"/>
            <w:vAlign w:val="center"/>
          </w:tcPr>
          <w:p w:rsidR="00BB377C" w:rsidRPr="001C56F7" w:rsidRDefault="00BB377C" w:rsidP="007D0FAA">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1</w:t>
            </w:r>
            <w:r w:rsidR="007D0FAA">
              <w:rPr>
                <w:rFonts w:ascii="GHEA Grapalat" w:hAnsi="GHEA Grapalat"/>
                <w:i/>
                <w:lang w:val="en-US"/>
              </w:rPr>
              <w:t>2</w:t>
            </w:r>
          </w:p>
        </w:tc>
        <w:tc>
          <w:tcPr>
            <w:tcW w:w="8332" w:type="dxa"/>
          </w:tcPr>
          <w:p w:rsidR="00BB377C" w:rsidRPr="00BB377C" w:rsidRDefault="00BB377C" w:rsidP="00BB377C">
            <w:pPr>
              <w:pStyle w:val="HTMLPreformatted"/>
              <w:rPr>
                <w:rFonts w:ascii="GHEA Grapalat" w:hAnsi="GHEA Grapalat"/>
                <w:i/>
              </w:rPr>
            </w:pPr>
            <w:r w:rsidRPr="00BB377C">
              <w:rPr>
                <w:rFonts w:ascii="GHEA Grapalat" w:hAnsi="GHEA Grapalat"/>
                <w:i/>
              </w:rPr>
              <w:t>масло подсолнечное рафинированное (рафинированное)</w:t>
            </w:r>
          </w:p>
        </w:tc>
      </w:tr>
      <w:tr w:rsidR="00BB377C" w:rsidRPr="001C56F7" w:rsidTr="008A7430">
        <w:trPr>
          <w:trHeight w:val="70"/>
          <w:jc w:val="center"/>
        </w:trPr>
        <w:tc>
          <w:tcPr>
            <w:tcW w:w="1530" w:type="dxa"/>
            <w:vAlign w:val="center"/>
          </w:tcPr>
          <w:p w:rsidR="00BB377C" w:rsidRPr="001C56F7" w:rsidRDefault="00BB377C" w:rsidP="007D0FAA">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1</w:t>
            </w:r>
            <w:r w:rsidR="007D0FAA">
              <w:rPr>
                <w:rFonts w:ascii="GHEA Grapalat" w:hAnsi="GHEA Grapalat"/>
                <w:i/>
                <w:lang w:val="en-US"/>
              </w:rPr>
              <w:t>3</w:t>
            </w:r>
          </w:p>
        </w:tc>
        <w:tc>
          <w:tcPr>
            <w:tcW w:w="8332" w:type="dxa"/>
          </w:tcPr>
          <w:p w:rsidR="00BB377C" w:rsidRPr="00BB377C" w:rsidRDefault="00BB377C" w:rsidP="00BB377C">
            <w:pPr>
              <w:pStyle w:val="HTMLPreformatted"/>
              <w:rPr>
                <w:rFonts w:ascii="GHEA Grapalat" w:hAnsi="GHEA Grapalat"/>
                <w:i/>
              </w:rPr>
            </w:pPr>
            <w:r w:rsidRPr="00BB377C">
              <w:rPr>
                <w:rFonts w:ascii="GHEA Grapalat" w:hAnsi="GHEA Grapalat"/>
                <w:i/>
              </w:rPr>
              <w:t>курица</w:t>
            </w:r>
          </w:p>
        </w:tc>
      </w:tr>
      <w:tr w:rsidR="00BB377C" w:rsidRPr="001C56F7" w:rsidTr="008A7430">
        <w:trPr>
          <w:trHeight w:val="70"/>
          <w:jc w:val="center"/>
        </w:trPr>
        <w:tc>
          <w:tcPr>
            <w:tcW w:w="1530" w:type="dxa"/>
            <w:vAlign w:val="center"/>
          </w:tcPr>
          <w:p w:rsidR="00BB377C" w:rsidRPr="001C56F7" w:rsidRDefault="00BB377C" w:rsidP="007D0FAA">
            <w:pPr>
              <w:pStyle w:val="BodyTextIndent2"/>
              <w:widowControl w:val="0"/>
              <w:spacing w:line="240" w:lineRule="auto"/>
              <w:ind w:firstLine="0"/>
              <w:jc w:val="center"/>
              <w:rPr>
                <w:rFonts w:ascii="GHEA Grapalat" w:hAnsi="GHEA Grapalat"/>
                <w:i/>
                <w:lang w:val="en-US"/>
              </w:rPr>
            </w:pPr>
            <w:r>
              <w:rPr>
                <w:rFonts w:ascii="GHEA Grapalat" w:hAnsi="GHEA Grapalat"/>
                <w:i/>
                <w:lang w:val="en-US"/>
              </w:rPr>
              <w:t>1</w:t>
            </w:r>
            <w:r w:rsidR="007D0FAA">
              <w:rPr>
                <w:rFonts w:ascii="GHEA Grapalat" w:hAnsi="GHEA Grapalat"/>
                <w:i/>
                <w:lang w:val="en-US"/>
              </w:rPr>
              <w:t>4</w:t>
            </w:r>
          </w:p>
        </w:tc>
        <w:tc>
          <w:tcPr>
            <w:tcW w:w="8332" w:type="dxa"/>
          </w:tcPr>
          <w:p w:rsidR="00BB377C" w:rsidRPr="007D0FAA" w:rsidRDefault="007D0FAA" w:rsidP="00BB377C">
            <w:pPr>
              <w:pStyle w:val="HTMLPreformatted"/>
              <w:rPr>
                <w:rFonts w:ascii="GHEA Grapalat" w:hAnsi="GHEA Grapalat"/>
                <w:i/>
                <w:lang w:val="en-US"/>
              </w:rPr>
            </w:pPr>
            <w:proofErr w:type="spellStart"/>
            <w:r>
              <w:rPr>
                <w:rFonts w:ascii="GHEA Grapalat" w:hAnsi="GHEA Grapalat"/>
                <w:i/>
                <w:lang w:val="en-US"/>
              </w:rPr>
              <w:t>мацун</w:t>
            </w:r>
            <w:proofErr w:type="spellEnd"/>
          </w:p>
        </w:tc>
      </w:tr>
      <w:tr w:rsidR="00BB377C" w:rsidRPr="001C56F7" w:rsidTr="008A7430">
        <w:trPr>
          <w:trHeight w:val="70"/>
          <w:jc w:val="center"/>
        </w:trPr>
        <w:tc>
          <w:tcPr>
            <w:tcW w:w="1530" w:type="dxa"/>
            <w:vAlign w:val="center"/>
          </w:tcPr>
          <w:p w:rsidR="00BB377C" w:rsidRPr="001C56F7" w:rsidRDefault="00BB377C" w:rsidP="001D1F0F">
            <w:pPr>
              <w:pStyle w:val="BodyTextIndent2"/>
              <w:widowControl w:val="0"/>
              <w:spacing w:line="240" w:lineRule="auto"/>
              <w:ind w:firstLine="0"/>
              <w:jc w:val="center"/>
              <w:rPr>
                <w:rFonts w:ascii="GHEA Grapalat" w:hAnsi="GHEA Grapalat"/>
                <w:i/>
                <w:lang w:val="en-US"/>
              </w:rPr>
            </w:pPr>
            <w:r>
              <w:rPr>
                <w:rFonts w:ascii="GHEA Grapalat" w:hAnsi="GHEA Grapalat"/>
                <w:i/>
                <w:lang w:val="en-US"/>
              </w:rPr>
              <w:t>1</w:t>
            </w:r>
            <w:r w:rsidR="007D0FAA">
              <w:rPr>
                <w:rFonts w:ascii="GHEA Grapalat" w:hAnsi="GHEA Grapalat"/>
                <w:i/>
                <w:lang w:val="en-US"/>
              </w:rPr>
              <w:t>5</w:t>
            </w:r>
          </w:p>
        </w:tc>
        <w:tc>
          <w:tcPr>
            <w:tcW w:w="8332" w:type="dxa"/>
          </w:tcPr>
          <w:p w:rsidR="00BB377C" w:rsidRPr="00BB377C" w:rsidRDefault="007D0FAA" w:rsidP="00BB377C">
            <w:pPr>
              <w:pStyle w:val="HTMLPreformatted"/>
              <w:rPr>
                <w:rFonts w:ascii="GHEA Grapalat" w:hAnsi="GHEA Grapalat"/>
                <w:i/>
                <w:lang w:val="en-US"/>
              </w:rPr>
            </w:pPr>
            <w:proofErr w:type="spellStart"/>
            <w:r>
              <w:rPr>
                <w:rFonts w:ascii="GHEA Grapalat" w:hAnsi="GHEA Grapalat"/>
                <w:i/>
                <w:lang w:val="en-US"/>
              </w:rPr>
              <w:t>молоко</w:t>
            </w:r>
            <w:proofErr w:type="spellEnd"/>
          </w:p>
        </w:tc>
      </w:tr>
      <w:tr w:rsidR="007D0FAA" w:rsidRPr="001C56F7" w:rsidTr="008A7430">
        <w:trPr>
          <w:trHeight w:val="70"/>
          <w:jc w:val="center"/>
        </w:trPr>
        <w:tc>
          <w:tcPr>
            <w:tcW w:w="1530" w:type="dxa"/>
            <w:vAlign w:val="center"/>
          </w:tcPr>
          <w:p w:rsidR="007D0FAA" w:rsidRDefault="007D0FAA" w:rsidP="001D1F0F">
            <w:pPr>
              <w:pStyle w:val="BodyTextIndent2"/>
              <w:widowControl w:val="0"/>
              <w:spacing w:line="240" w:lineRule="auto"/>
              <w:ind w:firstLine="0"/>
              <w:jc w:val="center"/>
              <w:rPr>
                <w:rFonts w:ascii="GHEA Grapalat" w:hAnsi="GHEA Grapalat"/>
                <w:i/>
                <w:lang w:val="en-US"/>
              </w:rPr>
            </w:pPr>
            <w:r>
              <w:rPr>
                <w:rFonts w:ascii="GHEA Grapalat" w:hAnsi="GHEA Grapalat"/>
                <w:i/>
                <w:lang w:val="en-US"/>
              </w:rPr>
              <w:t>16</w:t>
            </w:r>
          </w:p>
        </w:tc>
        <w:tc>
          <w:tcPr>
            <w:tcW w:w="8332" w:type="dxa"/>
          </w:tcPr>
          <w:p w:rsidR="007D0FAA" w:rsidRPr="00BB377C" w:rsidRDefault="007D0FAA" w:rsidP="00BB377C">
            <w:pPr>
              <w:pStyle w:val="HTMLPreformatted"/>
              <w:rPr>
                <w:rFonts w:ascii="GHEA Grapalat" w:hAnsi="GHEA Grapalat"/>
                <w:i/>
                <w:lang w:val="en-US"/>
              </w:rPr>
            </w:pPr>
            <w:proofErr w:type="spellStart"/>
            <w:r>
              <w:rPr>
                <w:rFonts w:ascii="GHEA Grapalat" w:hAnsi="GHEA Grapalat"/>
                <w:i/>
                <w:lang w:val="en-US"/>
              </w:rPr>
              <w:t>Сахарний</w:t>
            </w:r>
            <w:proofErr w:type="spellEnd"/>
            <w:r>
              <w:rPr>
                <w:rFonts w:ascii="GHEA Grapalat" w:hAnsi="GHEA Grapalat"/>
                <w:i/>
                <w:lang w:val="en-US"/>
              </w:rPr>
              <w:t xml:space="preserve"> </w:t>
            </w:r>
            <w:proofErr w:type="spellStart"/>
            <w:r>
              <w:rPr>
                <w:rFonts w:ascii="GHEA Grapalat" w:hAnsi="GHEA Grapalat"/>
                <w:i/>
                <w:lang w:val="en-US"/>
              </w:rPr>
              <w:t>песок</w:t>
            </w:r>
            <w:proofErr w:type="spellEnd"/>
          </w:p>
        </w:tc>
      </w:tr>
      <w:tr w:rsidR="007D0FAA" w:rsidRPr="001C56F7" w:rsidTr="008A7430">
        <w:trPr>
          <w:trHeight w:val="70"/>
          <w:jc w:val="center"/>
        </w:trPr>
        <w:tc>
          <w:tcPr>
            <w:tcW w:w="1530" w:type="dxa"/>
            <w:vAlign w:val="center"/>
          </w:tcPr>
          <w:p w:rsidR="007D0FAA" w:rsidRDefault="007D0FAA" w:rsidP="001D1F0F">
            <w:pPr>
              <w:pStyle w:val="BodyTextIndent2"/>
              <w:widowControl w:val="0"/>
              <w:spacing w:line="240" w:lineRule="auto"/>
              <w:ind w:firstLine="0"/>
              <w:jc w:val="center"/>
              <w:rPr>
                <w:rFonts w:ascii="GHEA Grapalat" w:hAnsi="GHEA Grapalat"/>
                <w:i/>
                <w:lang w:val="en-US"/>
              </w:rPr>
            </w:pPr>
            <w:r>
              <w:rPr>
                <w:rFonts w:ascii="GHEA Grapalat" w:hAnsi="GHEA Grapalat"/>
                <w:i/>
                <w:lang w:val="en-US"/>
              </w:rPr>
              <w:t>17</w:t>
            </w:r>
          </w:p>
        </w:tc>
        <w:tc>
          <w:tcPr>
            <w:tcW w:w="8332" w:type="dxa"/>
          </w:tcPr>
          <w:p w:rsidR="007D0FAA" w:rsidRPr="00BB377C" w:rsidRDefault="007D0FAA" w:rsidP="00BB377C">
            <w:pPr>
              <w:pStyle w:val="HTMLPreformatted"/>
              <w:rPr>
                <w:rFonts w:ascii="GHEA Grapalat" w:hAnsi="GHEA Grapalat"/>
                <w:i/>
                <w:lang w:val="en-US"/>
              </w:rPr>
            </w:pPr>
            <w:proofErr w:type="spellStart"/>
            <w:r>
              <w:rPr>
                <w:rFonts w:ascii="GHEA Grapalat" w:hAnsi="GHEA Grapalat"/>
                <w:i/>
                <w:lang w:val="en-US"/>
              </w:rPr>
              <w:t>томат</w:t>
            </w:r>
            <w:proofErr w:type="spellEnd"/>
          </w:p>
        </w:tc>
      </w:tr>
      <w:tr w:rsidR="007D0FAA" w:rsidRPr="001C56F7" w:rsidTr="008A7430">
        <w:trPr>
          <w:trHeight w:val="70"/>
          <w:jc w:val="center"/>
        </w:trPr>
        <w:tc>
          <w:tcPr>
            <w:tcW w:w="1530" w:type="dxa"/>
            <w:vAlign w:val="center"/>
          </w:tcPr>
          <w:p w:rsidR="007D0FAA" w:rsidRDefault="007D0FAA" w:rsidP="001D1F0F">
            <w:pPr>
              <w:pStyle w:val="BodyTextIndent2"/>
              <w:widowControl w:val="0"/>
              <w:spacing w:line="240" w:lineRule="auto"/>
              <w:ind w:firstLine="0"/>
              <w:jc w:val="center"/>
              <w:rPr>
                <w:rFonts w:ascii="GHEA Grapalat" w:hAnsi="GHEA Grapalat"/>
                <w:i/>
                <w:lang w:val="en-US"/>
              </w:rPr>
            </w:pPr>
            <w:r>
              <w:rPr>
                <w:rFonts w:ascii="GHEA Grapalat" w:hAnsi="GHEA Grapalat"/>
                <w:i/>
                <w:lang w:val="en-US"/>
              </w:rPr>
              <w:t>18</w:t>
            </w:r>
          </w:p>
        </w:tc>
        <w:tc>
          <w:tcPr>
            <w:tcW w:w="8332" w:type="dxa"/>
          </w:tcPr>
          <w:p w:rsidR="007D0FAA" w:rsidRPr="00BB377C" w:rsidRDefault="007D0FAA" w:rsidP="00BB377C">
            <w:pPr>
              <w:pStyle w:val="HTMLPreformatted"/>
              <w:rPr>
                <w:rFonts w:ascii="GHEA Grapalat" w:hAnsi="GHEA Grapalat"/>
                <w:i/>
                <w:lang w:val="en-US"/>
              </w:rPr>
            </w:pPr>
            <w:proofErr w:type="spellStart"/>
            <w:r>
              <w:rPr>
                <w:rFonts w:ascii="GHEA Grapalat" w:hAnsi="GHEA Grapalat"/>
                <w:i/>
                <w:lang w:val="en-US"/>
              </w:rPr>
              <w:t>яблока</w:t>
            </w:r>
            <w:proofErr w:type="spellEnd"/>
          </w:p>
        </w:tc>
      </w:tr>
      <w:tr w:rsidR="007D0FAA" w:rsidRPr="001C56F7" w:rsidTr="008A7430">
        <w:trPr>
          <w:trHeight w:val="70"/>
          <w:jc w:val="center"/>
        </w:trPr>
        <w:tc>
          <w:tcPr>
            <w:tcW w:w="1530" w:type="dxa"/>
            <w:vAlign w:val="center"/>
          </w:tcPr>
          <w:p w:rsidR="007D0FAA" w:rsidRDefault="007D0FAA" w:rsidP="001D1F0F">
            <w:pPr>
              <w:pStyle w:val="BodyTextIndent2"/>
              <w:widowControl w:val="0"/>
              <w:spacing w:line="240" w:lineRule="auto"/>
              <w:ind w:firstLine="0"/>
              <w:jc w:val="center"/>
              <w:rPr>
                <w:rFonts w:ascii="GHEA Grapalat" w:hAnsi="GHEA Grapalat"/>
                <w:i/>
                <w:lang w:val="en-US"/>
              </w:rPr>
            </w:pPr>
            <w:r>
              <w:rPr>
                <w:rFonts w:ascii="GHEA Grapalat" w:hAnsi="GHEA Grapalat"/>
                <w:i/>
                <w:lang w:val="en-US"/>
              </w:rPr>
              <w:t>19</w:t>
            </w:r>
          </w:p>
        </w:tc>
        <w:tc>
          <w:tcPr>
            <w:tcW w:w="8332" w:type="dxa"/>
          </w:tcPr>
          <w:p w:rsidR="007D0FAA" w:rsidRDefault="007D0FAA" w:rsidP="00BB377C">
            <w:pPr>
              <w:pStyle w:val="HTMLPreformatted"/>
              <w:rPr>
                <w:rFonts w:ascii="GHEA Grapalat" w:hAnsi="GHEA Grapalat"/>
                <w:i/>
                <w:lang w:val="en-US"/>
              </w:rPr>
            </w:pPr>
            <w:proofErr w:type="spellStart"/>
            <w:r>
              <w:rPr>
                <w:rFonts w:ascii="GHEA Grapalat" w:hAnsi="GHEA Grapalat"/>
                <w:i/>
                <w:lang w:val="en-US"/>
              </w:rPr>
              <w:t>масло</w:t>
            </w:r>
            <w:proofErr w:type="spellEnd"/>
          </w:p>
        </w:tc>
      </w:tr>
    </w:tbl>
    <w:p w:rsidR="00096865" w:rsidRPr="001C56F7" w:rsidRDefault="00816505" w:rsidP="001D1F0F">
      <w:pPr>
        <w:pStyle w:val="BodyTextIndent2"/>
        <w:widowControl w:val="0"/>
        <w:spacing w:line="240" w:lineRule="auto"/>
        <w:ind w:firstLine="567"/>
        <w:rPr>
          <w:rFonts w:ascii="GHEA Grapalat" w:hAnsi="GHEA Grapalat"/>
          <w:i/>
        </w:rPr>
      </w:pPr>
      <w:r w:rsidRPr="001C56F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C56F7">
        <w:rPr>
          <w:rFonts w:ascii="GHEA Grapalat" w:hAnsi="GHEA Grapalat"/>
          <w:i/>
        </w:rPr>
        <w:t xml:space="preserve">6 </w:t>
      </w:r>
      <w:r w:rsidRPr="001C56F7">
        <w:rPr>
          <w:rFonts w:ascii="GHEA Grapalat" w:hAnsi="GHEA Grapalat"/>
          <w:i/>
        </w:rPr>
        <w:t>к настоящему Приглашению.</w:t>
      </w:r>
    </w:p>
    <w:p w:rsidR="0085236E" w:rsidRPr="001C56F7" w:rsidRDefault="00845AA5" w:rsidP="001D1F0F">
      <w:pPr>
        <w:pStyle w:val="BodyTextIndent2"/>
        <w:widowControl w:val="0"/>
        <w:spacing w:line="240" w:lineRule="auto"/>
        <w:ind w:firstLine="0"/>
        <w:rPr>
          <w:rFonts w:ascii="GHEA Grapalat" w:hAnsi="GHEA Grapalat"/>
          <w:i/>
        </w:rPr>
      </w:pPr>
      <w:r w:rsidRPr="001C56F7">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2"/>
        <w:gridCol w:w="3776"/>
      </w:tblGrid>
      <w:tr w:rsidR="0085236E" w:rsidRPr="001C56F7" w:rsidTr="001D1F0F">
        <w:trPr>
          <w:jc w:val="center"/>
        </w:trPr>
        <w:tc>
          <w:tcPr>
            <w:tcW w:w="8818" w:type="dxa"/>
            <w:gridSpan w:val="2"/>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Предоставление предоплаты</w:t>
            </w:r>
          </w:p>
        </w:tc>
      </w:tr>
      <w:tr w:rsidR="0085236E" w:rsidRPr="001C56F7" w:rsidTr="001D1F0F">
        <w:trPr>
          <w:jc w:val="center"/>
        </w:trPr>
        <w:tc>
          <w:tcPr>
            <w:tcW w:w="5042" w:type="dxa"/>
            <w:vAlign w:val="center"/>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максимальный размер (драмы РА)</w:t>
            </w:r>
          </w:p>
        </w:tc>
        <w:tc>
          <w:tcPr>
            <w:tcW w:w="3776" w:type="dxa"/>
            <w:vAlign w:val="center"/>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срок (месяц, год)</w:t>
            </w:r>
          </w:p>
        </w:tc>
      </w:tr>
      <w:tr w:rsidR="0085236E" w:rsidRPr="001C56F7" w:rsidTr="001D1F0F">
        <w:trPr>
          <w:jc w:val="center"/>
        </w:trPr>
        <w:tc>
          <w:tcPr>
            <w:tcW w:w="5042" w:type="dxa"/>
          </w:tcPr>
          <w:p w:rsidR="0085236E" w:rsidRPr="007214AF" w:rsidRDefault="007214AF"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c>
          <w:tcPr>
            <w:tcW w:w="3776" w:type="dxa"/>
          </w:tcPr>
          <w:p w:rsidR="0085236E" w:rsidRPr="007214AF" w:rsidRDefault="007214AF"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r>
      <w:tr w:rsidR="0085236E" w:rsidRPr="001C56F7" w:rsidTr="001D1F0F">
        <w:trPr>
          <w:jc w:val="center"/>
        </w:trPr>
        <w:tc>
          <w:tcPr>
            <w:tcW w:w="5042" w:type="dxa"/>
          </w:tcPr>
          <w:p w:rsidR="0085236E" w:rsidRPr="001C56F7" w:rsidRDefault="0085236E" w:rsidP="00B46D58">
            <w:pPr>
              <w:widowControl w:val="0"/>
              <w:spacing w:after="120"/>
              <w:jc w:val="center"/>
              <w:rPr>
                <w:rFonts w:ascii="GHEA Grapalat" w:hAnsi="GHEA Grapalat"/>
                <w:i/>
                <w:sz w:val="20"/>
                <w:szCs w:val="20"/>
              </w:rPr>
            </w:pPr>
          </w:p>
        </w:tc>
        <w:tc>
          <w:tcPr>
            <w:tcW w:w="3776" w:type="dxa"/>
          </w:tcPr>
          <w:p w:rsidR="0085236E" w:rsidRPr="001C56F7" w:rsidRDefault="0085236E" w:rsidP="00B46D58">
            <w:pPr>
              <w:widowControl w:val="0"/>
              <w:spacing w:after="120"/>
              <w:jc w:val="center"/>
              <w:rPr>
                <w:rFonts w:ascii="GHEA Grapalat" w:hAnsi="GHEA Grapalat"/>
                <w:i/>
                <w:sz w:val="20"/>
                <w:szCs w:val="20"/>
              </w:rPr>
            </w:pPr>
          </w:p>
        </w:tc>
      </w:tr>
    </w:tbl>
    <w:p w:rsidR="00096865" w:rsidRPr="001C56F7" w:rsidRDefault="0085236E" w:rsidP="00D746CA">
      <w:pPr>
        <w:pStyle w:val="BodyTextIndent2"/>
        <w:widowControl w:val="0"/>
        <w:spacing w:after="160" w:line="240" w:lineRule="auto"/>
        <w:ind w:firstLine="567"/>
        <w:rPr>
          <w:rFonts w:ascii="GHEA Grapalat" w:hAnsi="GHEA Grapalat"/>
          <w:i/>
        </w:rPr>
      </w:pPr>
      <w:r w:rsidRPr="001C56F7">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1C56F7">
        <w:rPr>
          <w:rFonts w:ascii="GHEA Grapalat" w:hAnsi="GHEA Grapalat"/>
          <w:i/>
        </w:rPr>
        <w:t xml:space="preserve">5 </w:t>
      </w:r>
      <w:r w:rsidRPr="001C56F7">
        <w:rPr>
          <w:rFonts w:ascii="GHEA Grapalat" w:hAnsi="GHEA Grapalat"/>
          <w:i/>
        </w:rPr>
        <w:t>части 1 настоящего Приглашения, а</w:t>
      </w:r>
      <w:r w:rsidR="00090699" w:rsidRPr="001C56F7">
        <w:rPr>
          <w:rFonts w:ascii="Courier New" w:hAnsi="Courier New" w:cs="Courier New"/>
          <w:i/>
          <w:lang w:val="en-US"/>
        </w:rPr>
        <w:t> </w:t>
      </w:r>
      <w:r w:rsidRPr="001C56F7">
        <w:rPr>
          <w:rFonts w:ascii="GHEA Grapalat" w:hAnsi="GHEA Grapalat"/>
          <w:i/>
        </w:rPr>
        <w:t>погашение предоплаты будет осуществлено в порядке, установленном заключаемым договором.</w:t>
      </w:r>
      <w:r w:rsidR="00AA7117" w:rsidRPr="001C56F7">
        <w:rPr>
          <w:rFonts w:ascii="GHEA Grapalat" w:hAnsi="GHEA Grapalat"/>
          <w:i/>
        </w:rPr>
        <w:t xml:space="preserve"> </w:t>
      </w:r>
    </w:p>
    <w:p w:rsidR="00096865" w:rsidRPr="001C56F7" w:rsidRDefault="00693101" w:rsidP="00B46D58">
      <w:pPr>
        <w:widowControl w:val="0"/>
        <w:spacing w:after="160"/>
        <w:jc w:val="center"/>
        <w:rPr>
          <w:rFonts w:ascii="GHEA Grapalat" w:hAnsi="GHEA Grapalat"/>
          <w:b/>
          <w:sz w:val="20"/>
          <w:szCs w:val="20"/>
        </w:rPr>
      </w:pPr>
      <w:r w:rsidRPr="001C56F7">
        <w:rPr>
          <w:rFonts w:ascii="GHEA Grapalat" w:hAnsi="GHEA Grapalat"/>
          <w:b/>
          <w:sz w:val="20"/>
          <w:szCs w:val="20"/>
        </w:rPr>
        <w:t>2.</w:t>
      </w:r>
      <w:r w:rsidR="002B32D6" w:rsidRPr="001C56F7">
        <w:rPr>
          <w:rFonts w:ascii="GHEA Grapalat" w:hAnsi="GHEA Grapalat"/>
          <w:b/>
          <w:sz w:val="20"/>
          <w:szCs w:val="20"/>
        </w:rPr>
        <w:t xml:space="preserve"> ТРЕБОВАНИЯ К ПРАВУ УЧАСТНИКА НА УЧАСТИЕ, </w:t>
      </w:r>
      <w:r w:rsidRPr="001C56F7">
        <w:rPr>
          <w:rFonts w:ascii="GHEA Grapalat" w:hAnsi="GHEA Grapalat"/>
          <w:b/>
          <w:sz w:val="20"/>
          <w:szCs w:val="20"/>
        </w:rPr>
        <w:br/>
      </w:r>
      <w:r w:rsidR="002B32D6" w:rsidRPr="001C56F7">
        <w:rPr>
          <w:rFonts w:ascii="GHEA Grapalat" w:hAnsi="GHEA Grapalat"/>
          <w:b/>
          <w:sz w:val="20"/>
          <w:szCs w:val="20"/>
        </w:rPr>
        <w:t xml:space="preserve">КВАЛИФИКАЦИОННЫЕ КРИТЕРИИ И ПОРЯДОК ИХ ОЦЕНКИ </w:t>
      </w:r>
    </w:p>
    <w:p w:rsidR="00753E6E"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2.1</w:t>
      </w:r>
      <w:r w:rsidR="008E6E51" w:rsidRPr="001C56F7">
        <w:rPr>
          <w:rFonts w:ascii="GHEA Grapalat" w:hAnsi="GHEA Grapalat"/>
          <w:i/>
          <w:sz w:val="20"/>
          <w:szCs w:val="20"/>
        </w:rPr>
        <w:t>.</w:t>
      </w:r>
      <w:r w:rsidRPr="001C56F7">
        <w:rPr>
          <w:rFonts w:ascii="GHEA Grapalat" w:hAnsi="GHEA Grapalat"/>
          <w:i/>
          <w:sz w:val="20"/>
          <w:szCs w:val="20"/>
        </w:rPr>
        <w:t>В настоящей процедуре не имеют права участвовать лица: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1)которые на день подачи заявки в судебном порядке признаны банкротом; </w:t>
      </w:r>
    </w:p>
    <w:p w:rsidR="00753E6E" w:rsidRPr="001C56F7" w:rsidRDefault="00753E6E" w:rsidP="001D1F0F">
      <w:pPr>
        <w:widowControl w:val="0"/>
        <w:tabs>
          <w:tab w:val="left" w:pos="1134"/>
          <w:tab w:val="left" w:pos="7200"/>
        </w:tabs>
        <w:jc w:val="both"/>
        <w:rPr>
          <w:rFonts w:ascii="GHEA Grapalat" w:hAnsi="GHEA Grapalat"/>
          <w:i/>
          <w:sz w:val="20"/>
          <w:szCs w:val="20"/>
        </w:rPr>
      </w:pPr>
      <w:r w:rsidRPr="001C56F7">
        <w:rPr>
          <w:rFonts w:ascii="GHEA Grapalat" w:hAnsi="GHEA Grapalat"/>
          <w:i/>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746CA" w:rsidRPr="001E65D1"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1C56F7">
        <w:rPr>
          <w:rFonts w:ascii="Courier New" w:hAnsi="Courier New" w:cs="Courier New"/>
          <w:i/>
          <w:sz w:val="20"/>
          <w:szCs w:val="20"/>
          <w:lang w:val="en-US"/>
        </w:rPr>
        <w:t> </w:t>
      </w:r>
      <w:r w:rsidRPr="001C56F7">
        <w:rPr>
          <w:rFonts w:ascii="GHEA Grapalat" w:hAnsi="GHEA Grapalat"/>
          <w:i/>
          <w:sz w:val="20"/>
          <w:szCs w:val="20"/>
        </w:rPr>
        <w:t xml:space="preserve">финансирование терроризма,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эксплуатацию детей или преступление, включающее трафикинг людей, создание преступного сообщества или участие в</w:t>
      </w:r>
      <w:r w:rsidR="003240F7" w:rsidRPr="001C56F7">
        <w:rPr>
          <w:rFonts w:ascii="Courier New" w:hAnsi="Courier New" w:cs="Courier New"/>
          <w:i/>
          <w:sz w:val="20"/>
          <w:szCs w:val="20"/>
          <w:lang w:val="en-US"/>
        </w:rPr>
        <w:t> </w:t>
      </w:r>
      <w:r w:rsidRPr="001C56F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C56F7">
        <w:rPr>
          <w:rFonts w:ascii="GHEA Grapalat" w:hAnsi="GHEA Grapalat"/>
          <w:i/>
          <w:sz w:val="20"/>
          <w:szCs w:val="20"/>
        </w:rPr>
        <w:t>гашена;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C56F7">
        <w:rPr>
          <w:rFonts w:ascii="Courier New" w:hAnsi="Courier New" w:cs="Courier New"/>
          <w:i/>
          <w:sz w:val="20"/>
          <w:szCs w:val="20"/>
          <w:lang w:val="en-US"/>
        </w:rPr>
        <w:t> </w:t>
      </w:r>
      <w:r w:rsidRPr="001C56F7">
        <w:rPr>
          <w:rFonts w:ascii="GHEA Grapalat" w:hAnsi="GHEA Grapalat"/>
          <w:i/>
          <w:sz w:val="20"/>
          <w:szCs w:val="20"/>
        </w:rPr>
        <w:t xml:space="preserve">закупках;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C56F7" w:rsidRDefault="00990561"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C56F7" w:rsidRDefault="00753E6E"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C56F7" w:rsidRDefault="00BA3554"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2.3</w:t>
      </w:r>
      <w:r w:rsidR="003240F7" w:rsidRPr="001C56F7">
        <w:rPr>
          <w:rFonts w:ascii="GHEA Grapalat" w:hAnsi="GHEA Grapalat"/>
          <w:i/>
          <w:sz w:val="20"/>
          <w:szCs w:val="20"/>
        </w:rPr>
        <w:t>.</w:t>
      </w:r>
      <w:r w:rsidRPr="001C56F7">
        <w:rPr>
          <w:rFonts w:ascii="GHEA Grapalat" w:hAnsi="GHEA Grapalat"/>
          <w:i/>
          <w:sz w:val="20"/>
          <w:szCs w:val="20"/>
        </w:rPr>
        <w:t>Запрещается одновременное участие в настоящей процедуре</w:t>
      </w:r>
      <w:r w:rsidR="00F4264D" w:rsidRPr="001C56F7">
        <w:rPr>
          <w:rFonts w:ascii="GHEA Grapalat" w:hAnsi="GHEA Grapalat"/>
          <w:i/>
          <w:sz w:val="20"/>
          <w:szCs w:val="20"/>
        </w:rPr>
        <w:t xml:space="preserve"> (</w:t>
      </w:r>
      <w:r w:rsidR="00DA4643" w:rsidRPr="001C56F7">
        <w:rPr>
          <w:rFonts w:ascii="GHEA Grapalat" w:hAnsi="GHEA Grapalat"/>
          <w:i/>
          <w:sz w:val="20"/>
          <w:szCs w:val="20"/>
        </w:rPr>
        <w:t>на о</w:t>
      </w:r>
      <w:r w:rsidR="00EE7758" w:rsidRPr="001C56F7">
        <w:rPr>
          <w:rFonts w:ascii="GHEA Grapalat" w:hAnsi="GHEA Grapalat"/>
          <w:i/>
          <w:sz w:val="20"/>
          <w:szCs w:val="20"/>
        </w:rPr>
        <w:t>дин и тот же</w:t>
      </w:r>
      <w:r w:rsidR="00DA4643" w:rsidRPr="001C56F7">
        <w:rPr>
          <w:rFonts w:ascii="GHEA Grapalat" w:hAnsi="GHEA Grapalat"/>
          <w:i/>
          <w:sz w:val="20"/>
          <w:szCs w:val="20"/>
        </w:rPr>
        <w:t xml:space="preserve"> лот</w:t>
      </w:r>
      <w:r w:rsidR="00F4264D" w:rsidRPr="001C56F7">
        <w:rPr>
          <w:rFonts w:ascii="GHEA Grapalat" w:hAnsi="GHEA Grapalat"/>
          <w:i/>
          <w:sz w:val="20"/>
          <w:szCs w:val="20"/>
        </w:rPr>
        <w:t>)</w:t>
      </w:r>
      <w:r w:rsidRPr="001C56F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C56F7" w:rsidRDefault="009F18D0" w:rsidP="001D1F0F">
      <w:pPr>
        <w:pStyle w:val="NormalWeb"/>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sz w:val="20"/>
          <w:szCs w:val="20"/>
        </w:rPr>
        <w:t>По смыслу пункта 119 Порядка: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C56F7">
        <w:rPr>
          <w:rFonts w:ascii="GHEA Grapalat" w:hAnsi="GHEA Grapalat"/>
          <w:i/>
          <w:color w:val="000000"/>
          <w:sz w:val="20"/>
          <w:szCs w:val="20"/>
        </w:rPr>
        <w:t xml:space="preserve"> </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а.участником, распоряжающимся более чем десятью процентами акций данного юридического 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3)участники, не имеющие статуса физического лица, считаются взаимосвязанными, если:</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C56F7">
        <w:rPr>
          <w:rFonts w:ascii="Courier New" w:hAnsi="Courier New" w:cs="Courier New"/>
          <w:i/>
          <w:color w:val="000000"/>
          <w:sz w:val="20"/>
          <w:szCs w:val="20"/>
          <w:lang w:val="en-US"/>
        </w:rPr>
        <w:t> </w:t>
      </w:r>
      <w:r w:rsidRPr="001C56F7">
        <w:rPr>
          <w:rFonts w:ascii="GHEA Grapalat" w:hAnsi="GHEA Grapalat"/>
          <w:i/>
          <w:color w:val="000000"/>
          <w:sz w:val="20"/>
          <w:szCs w:val="20"/>
        </w:rPr>
        <w:t>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г.они действовали или действуют согласованно, исходя из общих экономических интересов.</w:t>
      </w:r>
    </w:p>
    <w:p w:rsidR="00D5674E" w:rsidRPr="001C56F7" w:rsidRDefault="00D5674E" w:rsidP="001D1F0F">
      <w:pPr>
        <w:widowControl w:val="0"/>
        <w:tabs>
          <w:tab w:val="left" w:pos="1134"/>
        </w:tabs>
        <w:jc w:val="both"/>
        <w:rPr>
          <w:rFonts w:ascii="GHEA Grapalat" w:hAnsi="GHEA Grapalat"/>
          <w:i/>
          <w:color w:val="000000"/>
          <w:sz w:val="20"/>
          <w:szCs w:val="20"/>
        </w:rPr>
      </w:pPr>
      <w:r w:rsidRPr="001C56F7">
        <w:rPr>
          <w:rFonts w:ascii="GHEA Grapalat" w:hAnsi="GHEA Grapalat"/>
          <w:i/>
          <w:color w:val="000000"/>
          <w:sz w:val="20"/>
          <w:szCs w:val="20"/>
        </w:rPr>
        <w:lastRenderedPageBreak/>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2.4</w:t>
      </w:r>
      <w:r w:rsidR="00D13662" w:rsidRPr="001C56F7">
        <w:rPr>
          <w:rFonts w:ascii="GHEA Grapalat" w:hAnsi="GHEA Grapalat"/>
          <w:i/>
          <w:sz w:val="20"/>
          <w:szCs w:val="20"/>
        </w:rPr>
        <w:t>.</w:t>
      </w:r>
      <w:r w:rsidRPr="001C56F7">
        <w:rPr>
          <w:rFonts w:ascii="GHEA Grapalat" w:hAnsi="GHEA Grapalat"/>
          <w:i/>
          <w:sz w:val="20"/>
          <w:szCs w:val="20"/>
        </w:rPr>
        <w:t>Участник</w:t>
      </w:r>
      <w:r w:rsidR="000C3F69" w:rsidRPr="001C56F7">
        <w:rPr>
          <w:rFonts w:ascii="GHEA Grapalat" w:hAnsi="GHEA Grapalat"/>
          <w:i/>
          <w:sz w:val="20"/>
          <w:szCs w:val="20"/>
        </w:rPr>
        <w:t>,</w:t>
      </w:r>
      <w:r w:rsidRPr="001C56F7">
        <w:rPr>
          <w:rFonts w:ascii="GHEA Grapalat" w:hAnsi="GHEA Grapalat"/>
          <w:i/>
          <w:sz w:val="20"/>
          <w:szCs w:val="20"/>
        </w:rPr>
        <w:t xml:space="preserve"> </w:t>
      </w:r>
      <w:r w:rsidR="002C1D72" w:rsidRPr="001C56F7">
        <w:rPr>
          <w:rFonts w:ascii="GHEA Grapalat" w:hAnsi="GHEA Grapalat"/>
          <w:i/>
          <w:sz w:val="20"/>
          <w:szCs w:val="20"/>
        </w:rPr>
        <w:t xml:space="preserve">в случае признания </w:t>
      </w:r>
      <w:r w:rsidR="00876D7D" w:rsidRPr="001C56F7">
        <w:rPr>
          <w:rFonts w:ascii="GHEA Grapalat" w:hAnsi="GHEA Grapalat"/>
          <w:i/>
          <w:sz w:val="20"/>
          <w:szCs w:val="20"/>
        </w:rPr>
        <w:t>ото</w:t>
      </w:r>
      <w:r w:rsidR="002C1D72" w:rsidRPr="001C56F7">
        <w:rPr>
          <w:rFonts w:ascii="GHEA Grapalat" w:hAnsi="GHEA Grapalat"/>
          <w:i/>
          <w:sz w:val="20"/>
          <w:szCs w:val="20"/>
        </w:rPr>
        <w:t>бранным участником</w:t>
      </w:r>
      <w:r w:rsidR="000C3F69" w:rsidRPr="001C56F7">
        <w:rPr>
          <w:rFonts w:ascii="GHEA Grapalat" w:hAnsi="GHEA Grapalat"/>
          <w:i/>
          <w:sz w:val="20"/>
          <w:szCs w:val="20"/>
        </w:rPr>
        <w:t>,</w:t>
      </w:r>
      <w:r w:rsidR="002C1D72" w:rsidRPr="001C56F7">
        <w:rPr>
          <w:rFonts w:ascii="GHEA Grapalat" w:hAnsi="GHEA Grapalat"/>
          <w:i/>
          <w:sz w:val="20"/>
          <w:szCs w:val="20"/>
        </w:rPr>
        <w:t xml:space="preserve"> в срок</w:t>
      </w:r>
      <w:r w:rsidR="00BB67B5" w:rsidRPr="001C56F7">
        <w:rPr>
          <w:rFonts w:ascii="GHEA Grapalat" w:hAnsi="GHEA Grapalat"/>
          <w:i/>
          <w:sz w:val="20"/>
          <w:szCs w:val="20"/>
        </w:rPr>
        <w:t>и</w:t>
      </w:r>
      <w:r w:rsidR="002C1D72" w:rsidRPr="001C56F7">
        <w:rPr>
          <w:rFonts w:ascii="GHEA Grapalat" w:hAnsi="GHEA Grapalat"/>
          <w:i/>
          <w:sz w:val="20"/>
          <w:szCs w:val="20"/>
        </w:rPr>
        <w:t xml:space="preserve"> и порядке, установленны</w:t>
      </w:r>
      <w:r w:rsidR="00180D64" w:rsidRPr="001C56F7">
        <w:rPr>
          <w:rFonts w:ascii="GHEA Grapalat" w:hAnsi="GHEA Grapalat"/>
          <w:i/>
          <w:sz w:val="20"/>
          <w:szCs w:val="20"/>
        </w:rPr>
        <w:t>ми</w:t>
      </w:r>
      <w:r w:rsidR="002C1D72" w:rsidRPr="001C56F7">
        <w:rPr>
          <w:rFonts w:ascii="GHEA Grapalat" w:hAnsi="GHEA Grapalat"/>
          <w:i/>
          <w:sz w:val="20"/>
          <w:szCs w:val="20"/>
        </w:rPr>
        <w:t xml:space="preserve"> статьей 35 </w:t>
      </w:r>
      <w:r w:rsidR="00876D7D" w:rsidRPr="001C56F7">
        <w:rPr>
          <w:rFonts w:ascii="GHEA Grapalat" w:hAnsi="GHEA Grapalat"/>
          <w:i/>
          <w:sz w:val="20"/>
          <w:szCs w:val="20"/>
        </w:rPr>
        <w:t>З</w:t>
      </w:r>
      <w:r w:rsidR="002C1D72" w:rsidRPr="001C56F7">
        <w:rPr>
          <w:rFonts w:ascii="GHEA Grapalat" w:hAnsi="GHEA Grapalat"/>
          <w:i/>
          <w:sz w:val="20"/>
          <w:szCs w:val="20"/>
        </w:rPr>
        <w:t xml:space="preserve">акона, </w:t>
      </w:r>
      <w:r w:rsidR="00466F7A" w:rsidRPr="001C56F7">
        <w:rPr>
          <w:rFonts w:ascii="GHEA Grapalat" w:hAnsi="GHEA Grapalat"/>
          <w:i/>
          <w:sz w:val="20"/>
          <w:szCs w:val="20"/>
        </w:rPr>
        <w:t xml:space="preserve">представляет </w:t>
      </w:r>
      <w:r w:rsidR="002C1D72" w:rsidRPr="001C56F7">
        <w:rPr>
          <w:rFonts w:ascii="GHEA Grapalat" w:hAnsi="GHEA Grapalat"/>
          <w:i/>
          <w:sz w:val="20"/>
          <w:szCs w:val="20"/>
        </w:rPr>
        <w:t>обеспеч</w:t>
      </w:r>
      <w:r w:rsidR="00466F7A" w:rsidRPr="001C56F7">
        <w:rPr>
          <w:rFonts w:ascii="GHEA Grapalat" w:hAnsi="GHEA Grapalat"/>
          <w:i/>
          <w:sz w:val="20"/>
          <w:szCs w:val="20"/>
        </w:rPr>
        <w:t>ение</w:t>
      </w:r>
      <w:r w:rsidR="002C1D72" w:rsidRPr="001C56F7">
        <w:rPr>
          <w:rFonts w:ascii="GHEA Grapalat" w:hAnsi="GHEA Grapalat"/>
          <w:i/>
          <w:sz w:val="20"/>
          <w:szCs w:val="20"/>
        </w:rPr>
        <w:t xml:space="preserve"> квалификаци</w:t>
      </w:r>
      <w:r w:rsidR="00466F7A" w:rsidRPr="001C56F7">
        <w:rPr>
          <w:rFonts w:ascii="GHEA Grapalat" w:hAnsi="GHEA Grapalat"/>
          <w:i/>
          <w:sz w:val="20"/>
          <w:szCs w:val="20"/>
        </w:rPr>
        <w:t>и</w:t>
      </w:r>
      <w:r w:rsidR="002C1D72" w:rsidRPr="001C56F7">
        <w:rPr>
          <w:rFonts w:ascii="GHEA Grapalat" w:hAnsi="GHEA Grapalat"/>
          <w:i/>
          <w:sz w:val="20"/>
          <w:szCs w:val="20"/>
        </w:rPr>
        <w:t xml:space="preserve"> в размере представленного им ценового предложения</w:t>
      </w:r>
      <w:r w:rsidR="000964F1" w:rsidRPr="001C56F7">
        <w:rPr>
          <w:rFonts w:ascii="GHEA Grapalat" w:hAnsi="GHEA Grapalat"/>
          <w:i/>
          <w:sz w:val="20"/>
          <w:szCs w:val="20"/>
        </w:rPr>
        <w:t>.</w:t>
      </w:r>
    </w:p>
    <w:p w:rsidR="000A6B75" w:rsidRPr="001C56F7" w:rsidRDefault="000A6B75"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2.</w:t>
      </w:r>
      <w:r w:rsidR="00DA4643" w:rsidRPr="001C56F7">
        <w:rPr>
          <w:rFonts w:ascii="GHEA Grapalat" w:hAnsi="GHEA Grapalat"/>
          <w:i/>
          <w:sz w:val="20"/>
        </w:rPr>
        <w:t>5</w:t>
      </w:r>
      <w:r w:rsidR="000A15F9" w:rsidRPr="001C56F7">
        <w:rPr>
          <w:rFonts w:ascii="GHEA Grapalat" w:hAnsi="GHEA Grapalat"/>
          <w:i/>
          <w:sz w:val="20"/>
        </w:rPr>
        <w:t>.</w:t>
      </w:r>
      <w:r w:rsidRPr="001C56F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C56F7">
        <w:rPr>
          <w:rFonts w:ascii="GHEA Grapalat" w:hAnsi="GHEA Grapalat"/>
          <w:i/>
          <w:sz w:val="20"/>
        </w:rPr>
        <w:t xml:space="preserve"> </w:t>
      </w:r>
      <w:r w:rsidR="00C366B6" w:rsidRPr="001C56F7">
        <w:rPr>
          <w:rFonts w:ascii="GHEA Grapalat" w:hAnsi="GHEA Grapalat"/>
          <w:i/>
          <w:sz w:val="20"/>
        </w:rPr>
        <w:t>(на один и тот же лот)</w:t>
      </w:r>
      <w:r w:rsidRPr="001C56F7">
        <w:rPr>
          <w:rFonts w:ascii="GHEA Grapalat" w:hAnsi="GHEA Grapalat"/>
          <w:i/>
          <w:sz w:val="20"/>
        </w:rPr>
        <w:t xml:space="preserve">. </w:t>
      </w:r>
    </w:p>
    <w:p w:rsidR="009E07EE" w:rsidRPr="001C56F7" w:rsidRDefault="000A6B75"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2.</w:t>
      </w:r>
      <w:r w:rsidR="00C366B6" w:rsidRPr="001C56F7">
        <w:rPr>
          <w:rFonts w:ascii="GHEA Grapalat" w:hAnsi="GHEA Grapalat"/>
          <w:i/>
        </w:rPr>
        <w:t>6</w:t>
      </w:r>
      <w:r w:rsidR="000A15F9" w:rsidRPr="001C56F7">
        <w:rPr>
          <w:rFonts w:ascii="GHEA Grapalat" w:hAnsi="GHEA Grapalat"/>
          <w:i/>
        </w:rPr>
        <w:t>.</w:t>
      </w:r>
      <w:r w:rsidRPr="001C56F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1C56F7" w:rsidRDefault="000A6B75" w:rsidP="001D1F0F">
      <w:pPr>
        <w:pStyle w:val="BodyTextIndent2"/>
        <w:widowControl w:val="0"/>
        <w:spacing w:line="240" w:lineRule="auto"/>
        <w:ind w:firstLine="0"/>
        <w:rPr>
          <w:rFonts w:ascii="GHEA Grapalat" w:hAnsi="GHEA Grapalat" w:cs="Sylfaen"/>
          <w:i/>
        </w:rPr>
      </w:pPr>
      <w:r w:rsidRPr="001C56F7">
        <w:rPr>
          <w:rFonts w:ascii="GHEA Grapalat" w:hAnsi="GHEA Grapalat"/>
          <w:i/>
        </w:rPr>
        <w:t>В подобном случае:</w:t>
      </w:r>
    </w:p>
    <w:p w:rsidR="005A405F" w:rsidRPr="001C56F7" w:rsidRDefault="00C366B6"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1</w:t>
      </w:r>
      <w:r w:rsidR="000A6B75" w:rsidRPr="001C56F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1C56F7">
        <w:rPr>
          <w:rFonts w:ascii="GHEA Grapalat" w:hAnsi="GHEA Grapalat"/>
          <w:i/>
        </w:rPr>
        <w:t xml:space="preserve"> (на один и тот же лот)</w:t>
      </w:r>
      <w:r w:rsidR="000A6B75" w:rsidRPr="001C56F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C56F7" w:rsidRDefault="00C366B6" w:rsidP="001D1F0F">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w:t>
      </w:r>
      <w:r w:rsidR="000A6B75" w:rsidRPr="001C56F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C56F7" w:rsidRDefault="00096865" w:rsidP="00B46D58">
      <w:pPr>
        <w:widowControl w:val="0"/>
        <w:spacing w:after="160"/>
        <w:ind w:firstLine="567"/>
        <w:jc w:val="both"/>
        <w:rPr>
          <w:rFonts w:ascii="GHEA Grapalat" w:hAnsi="GHEA Grapalat"/>
          <w:b/>
          <w:i/>
          <w:sz w:val="20"/>
          <w:szCs w:val="20"/>
        </w:rPr>
      </w:pPr>
    </w:p>
    <w:p w:rsidR="00096865" w:rsidRPr="001C56F7" w:rsidRDefault="00ED2352"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3.</w:t>
      </w:r>
      <w:r w:rsidR="002B32D6" w:rsidRPr="001C56F7">
        <w:rPr>
          <w:rFonts w:ascii="GHEA Grapalat" w:hAnsi="GHEA Grapalat"/>
          <w:b/>
          <w:sz w:val="20"/>
          <w:szCs w:val="20"/>
        </w:rPr>
        <w:t xml:space="preserve"> РАЗЪЯСНЕНИЕ ПРИГЛАШЕНИЯ </w:t>
      </w:r>
      <w:r w:rsidRPr="001C56F7">
        <w:rPr>
          <w:rFonts w:ascii="GHEA Grapalat" w:hAnsi="GHEA Grapalat"/>
          <w:b/>
          <w:sz w:val="20"/>
          <w:szCs w:val="20"/>
        </w:rPr>
        <w:br/>
      </w:r>
      <w:r w:rsidR="002B32D6" w:rsidRPr="001C56F7">
        <w:rPr>
          <w:rFonts w:ascii="GHEA Grapalat" w:hAnsi="GHEA Grapalat"/>
          <w:b/>
          <w:sz w:val="20"/>
          <w:szCs w:val="20"/>
        </w:rPr>
        <w:t xml:space="preserve">И ПОРЯДОК ВНЕСЕНИЯ ИЗМЕНЕНИЯ В ПРИГЛАШЕНИЕ </w:t>
      </w:r>
    </w:p>
    <w:p w:rsidR="001D1F0F" w:rsidRPr="001E65D1" w:rsidRDefault="001D1F0F" w:rsidP="001D1F0F">
      <w:pPr>
        <w:widowControl w:val="0"/>
        <w:tabs>
          <w:tab w:val="left" w:pos="1134"/>
        </w:tabs>
        <w:jc w:val="both"/>
        <w:rPr>
          <w:rFonts w:ascii="GHEA Grapalat" w:hAnsi="GHEA Grapalat"/>
          <w:i/>
          <w:sz w:val="20"/>
          <w:szCs w:val="20"/>
        </w:rPr>
      </w:pP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3.1</w:t>
      </w:r>
      <w:r w:rsidR="000A15F9" w:rsidRPr="001C56F7">
        <w:rPr>
          <w:rFonts w:ascii="GHEA Grapalat" w:hAnsi="GHEA Grapalat"/>
          <w:i/>
          <w:sz w:val="20"/>
          <w:szCs w:val="20"/>
        </w:rPr>
        <w:t>.</w:t>
      </w:r>
      <w:r w:rsidRPr="001C56F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1C56F7" w:rsidRDefault="00096865" w:rsidP="001D1F0F">
      <w:pPr>
        <w:widowControl w:val="0"/>
        <w:autoSpaceDE w:val="0"/>
        <w:autoSpaceDN w:val="0"/>
        <w:adjustRightInd w:val="0"/>
        <w:jc w:val="both"/>
        <w:rPr>
          <w:rFonts w:ascii="GHEA Grapalat" w:hAnsi="GHEA Grapalat"/>
          <w:i/>
          <w:sz w:val="20"/>
          <w:szCs w:val="20"/>
        </w:rPr>
      </w:pPr>
      <w:r w:rsidRPr="001C56F7">
        <w:rPr>
          <w:rFonts w:ascii="GHEA Grapalat" w:hAnsi="GHEA Grapalat"/>
          <w:i/>
          <w:sz w:val="20"/>
          <w:szCs w:val="20"/>
        </w:rPr>
        <w:t xml:space="preserve">Участник имеет право </w:t>
      </w:r>
      <w:r w:rsidR="006735A4" w:rsidRPr="001C56F7">
        <w:rPr>
          <w:rFonts w:ascii="GHEA Grapalat" w:hAnsi="GHEA Grapalat"/>
          <w:i/>
          <w:sz w:val="20"/>
          <w:szCs w:val="20"/>
        </w:rPr>
        <w:t>в письменной форме</w:t>
      </w:r>
      <w:r w:rsidRPr="001C56F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C56F7">
        <w:rPr>
          <w:rFonts w:ascii="GHEA Grapalat" w:hAnsi="GHEA Grapalat"/>
          <w:i/>
          <w:sz w:val="20"/>
          <w:szCs w:val="20"/>
        </w:rPr>
        <w:t xml:space="preserve">в письменной форме </w:t>
      </w:r>
      <w:r w:rsidRPr="001C56F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C56F7">
        <w:rPr>
          <w:rStyle w:val="FootnoteReference"/>
          <w:rFonts w:ascii="GHEA Grapalat" w:hAnsi="GHEA Grapalat"/>
          <w:i/>
          <w:sz w:val="20"/>
          <w:szCs w:val="20"/>
        </w:rPr>
        <w:footnoteReference w:customMarkFollows="1" w:id="1"/>
        <w:t>5</w:t>
      </w:r>
      <w:r w:rsidRPr="001C56F7">
        <w:rPr>
          <w:rFonts w:ascii="GHEA Grapalat" w:hAnsi="GHEA Grapalat"/>
          <w:i/>
          <w:sz w:val="20"/>
          <w:szCs w:val="20"/>
        </w:rPr>
        <w:t>.</w:t>
      </w:r>
      <w:r w:rsidR="00AA7117" w:rsidRPr="001C56F7">
        <w:rPr>
          <w:rFonts w:ascii="GHEA Grapalat" w:hAnsi="GHEA Grapalat"/>
          <w:i/>
          <w:sz w:val="20"/>
          <w:szCs w:val="20"/>
        </w:rPr>
        <w:t xml:space="preserve"> </w:t>
      </w: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3.2.В день предоставления разъяснения объявление о запросе и о</w:t>
      </w:r>
      <w:r w:rsidR="00775FAF" w:rsidRPr="001C56F7">
        <w:rPr>
          <w:rFonts w:ascii="Courier New" w:hAnsi="Courier New" w:cs="Courier New"/>
          <w:i/>
          <w:sz w:val="20"/>
          <w:szCs w:val="20"/>
          <w:lang w:val="en-US"/>
        </w:rPr>
        <w:t> </w:t>
      </w:r>
      <w:r w:rsidRPr="001C56F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C56F7">
        <w:rPr>
          <w:rFonts w:ascii="Courier New" w:hAnsi="Courier New" w:cs="Courier New"/>
          <w:i/>
          <w:sz w:val="20"/>
          <w:szCs w:val="20"/>
          <w:lang w:val="en-US"/>
        </w:rPr>
        <w:t> </w:t>
      </w:r>
      <w:r w:rsidRPr="001C56F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C56F7" w:rsidRDefault="00096865" w:rsidP="001D1F0F">
      <w:pPr>
        <w:widowControl w:val="0"/>
        <w:tabs>
          <w:tab w:val="left" w:pos="1134"/>
        </w:tabs>
        <w:autoSpaceDE w:val="0"/>
        <w:autoSpaceDN w:val="0"/>
        <w:adjustRightInd w:val="0"/>
        <w:jc w:val="both"/>
        <w:rPr>
          <w:rFonts w:ascii="GHEA Grapalat" w:hAnsi="GHEA Grapalat"/>
          <w:i/>
          <w:sz w:val="20"/>
          <w:szCs w:val="20"/>
        </w:rPr>
      </w:pPr>
      <w:r w:rsidRPr="001C56F7">
        <w:rPr>
          <w:rFonts w:ascii="GHEA Grapalat" w:hAnsi="GHEA Grapalat"/>
          <w:i/>
          <w:sz w:val="20"/>
          <w:szCs w:val="20"/>
        </w:rPr>
        <w:t>3.3</w:t>
      </w:r>
      <w:r w:rsidR="000A15F9" w:rsidRPr="001C56F7">
        <w:rPr>
          <w:rFonts w:ascii="GHEA Grapalat" w:hAnsi="GHEA Grapalat"/>
          <w:i/>
          <w:sz w:val="20"/>
          <w:szCs w:val="20"/>
        </w:rPr>
        <w:t>.</w:t>
      </w:r>
      <w:r w:rsidRPr="001C56F7">
        <w:rPr>
          <w:rFonts w:ascii="GHEA Grapalat" w:hAnsi="GHEA Grapalat"/>
          <w:i/>
          <w:sz w:val="20"/>
          <w:szCs w:val="20"/>
        </w:rPr>
        <w:t>Разъяснения не предоставляется, если запрос представлен с</w:t>
      </w:r>
      <w:r w:rsidRPr="001C56F7">
        <w:rPr>
          <w:rFonts w:ascii="Courier New" w:hAnsi="Courier New" w:cs="Courier New"/>
          <w:i/>
          <w:sz w:val="20"/>
          <w:szCs w:val="20"/>
        </w:rPr>
        <w:t> </w:t>
      </w:r>
      <w:r w:rsidRPr="001C56F7">
        <w:rPr>
          <w:rFonts w:ascii="GHEA Grapalat" w:hAnsi="GHEA Grapalat" w:cs="GHEA Grapalat"/>
          <w:i/>
          <w:sz w:val="20"/>
          <w:szCs w:val="20"/>
        </w:rPr>
        <w:t>нарушением</w:t>
      </w:r>
      <w:r w:rsidRPr="001C56F7">
        <w:rPr>
          <w:rFonts w:ascii="GHEA Grapalat" w:hAnsi="GHEA Grapalat"/>
          <w:i/>
          <w:sz w:val="20"/>
          <w:szCs w:val="20"/>
        </w:rPr>
        <w:t xml:space="preserve"> </w:t>
      </w:r>
      <w:r w:rsidRPr="001C56F7">
        <w:rPr>
          <w:rFonts w:ascii="GHEA Grapalat" w:hAnsi="GHEA Grapalat" w:cs="GHEA Grapalat"/>
          <w:i/>
          <w:sz w:val="20"/>
          <w:szCs w:val="20"/>
        </w:rPr>
        <w:t>установленного</w:t>
      </w:r>
      <w:r w:rsidRPr="001C56F7">
        <w:rPr>
          <w:rFonts w:ascii="GHEA Grapalat" w:hAnsi="GHEA Grapalat"/>
          <w:i/>
          <w:sz w:val="20"/>
          <w:szCs w:val="20"/>
        </w:rPr>
        <w:t xml:space="preserve"> </w:t>
      </w:r>
      <w:r w:rsidRPr="001C56F7">
        <w:rPr>
          <w:rFonts w:ascii="GHEA Grapalat" w:hAnsi="GHEA Grapalat" w:cs="GHEA Grapalat"/>
          <w:i/>
          <w:sz w:val="20"/>
          <w:szCs w:val="20"/>
        </w:rPr>
        <w:t>настоящим</w:t>
      </w:r>
      <w:r w:rsidRPr="001C56F7">
        <w:rPr>
          <w:rFonts w:ascii="GHEA Grapalat" w:hAnsi="GHEA Grapalat"/>
          <w:i/>
          <w:sz w:val="20"/>
          <w:szCs w:val="20"/>
        </w:rPr>
        <w:t xml:space="preserve"> </w:t>
      </w:r>
      <w:r w:rsidRPr="001C56F7">
        <w:rPr>
          <w:rFonts w:ascii="GHEA Grapalat" w:hAnsi="GHEA Grapalat" w:cs="GHEA Grapalat"/>
          <w:i/>
          <w:sz w:val="20"/>
          <w:szCs w:val="20"/>
        </w:rPr>
        <w:t>разделом</w:t>
      </w:r>
      <w:r w:rsidRPr="001C56F7">
        <w:rPr>
          <w:rFonts w:ascii="GHEA Grapalat" w:hAnsi="GHEA Grapalat"/>
          <w:i/>
          <w:sz w:val="20"/>
          <w:szCs w:val="20"/>
        </w:rPr>
        <w:t xml:space="preserve"> </w:t>
      </w:r>
      <w:r w:rsidRPr="001C56F7">
        <w:rPr>
          <w:rFonts w:ascii="GHEA Grapalat" w:hAnsi="GHEA Grapalat" w:cs="GHEA Grapalat"/>
          <w:i/>
          <w:sz w:val="20"/>
          <w:szCs w:val="20"/>
        </w:rPr>
        <w:t>срока</w:t>
      </w:r>
      <w:r w:rsidRPr="001C56F7">
        <w:rPr>
          <w:rFonts w:ascii="GHEA Grapalat" w:hAnsi="GHEA Grapalat"/>
          <w:i/>
          <w:sz w:val="20"/>
          <w:szCs w:val="20"/>
        </w:rPr>
        <w:t xml:space="preserve">, </w:t>
      </w:r>
      <w:r w:rsidRPr="001C56F7">
        <w:rPr>
          <w:rFonts w:ascii="GHEA Grapalat" w:hAnsi="GHEA Grapalat" w:cs="GHEA Grapalat"/>
          <w:i/>
          <w:sz w:val="20"/>
          <w:szCs w:val="20"/>
        </w:rPr>
        <w:t>а</w:t>
      </w:r>
      <w:r w:rsidRPr="001C56F7">
        <w:rPr>
          <w:rFonts w:ascii="GHEA Grapalat" w:hAnsi="GHEA Grapalat"/>
          <w:i/>
          <w:sz w:val="20"/>
          <w:szCs w:val="20"/>
        </w:rPr>
        <w:t xml:space="preserve"> </w:t>
      </w:r>
      <w:r w:rsidRPr="001C56F7">
        <w:rPr>
          <w:rFonts w:ascii="GHEA Grapalat" w:hAnsi="GHEA Grapalat" w:cs="GHEA Grapalat"/>
          <w:i/>
          <w:sz w:val="20"/>
          <w:szCs w:val="20"/>
        </w:rPr>
        <w:t>также</w:t>
      </w:r>
      <w:r w:rsidRPr="001C56F7">
        <w:rPr>
          <w:rFonts w:ascii="GHEA Grapalat" w:hAnsi="GHEA Grapalat"/>
          <w:i/>
          <w:sz w:val="20"/>
          <w:szCs w:val="20"/>
        </w:rPr>
        <w:t xml:space="preserve"> </w:t>
      </w:r>
      <w:r w:rsidRPr="001C56F7">
        <w:rPr>
          <w:rFonts w:ascii="GHEA Grapalat" w:hAnsi="GHEA Grapalat" w:cs="GHEA Grapalat"/>
          <w:i/>
          <w:sz w:val="20"/>
          <w:szCs w:val="20"/>
        </w:rPr>
        <w:t>в</w:t>
      </w:r>
      <w:r w:rsidRPr="001C56F7">
        <w:rPr>
          <w:rFonts w:ascii="GHEA Grapalat" w:hAnsi="GHEA Grapalat"/>
          <w:i/>
          <w:sz w:val="20"/>
          <w:szCs w:val="20"/>
        </w:rPr>
        <w:t xml:space="preserve"> </w:t>
      </w:r>
      <w:r w:rsidRPr="001C56F7">
        <w:rPr>
          <w:rFonts w:ascii="GHEA Grapalat" w:hAnsi="GHEA Grapalat" w:cs="GHEA Grapalat"/>
          <w:i/>
          <w:sz w:val="20"/>
          <w:szCs w:val="20"/>
        </w:rPr>
        <w:t>случае</w:t>
      </w:r>
      <w:r w:rsidRPr="001C56F7">
        <w:rPr>
          <w:rFonts w:ascii="GHEA Grapalat" w:hAnsi="GHEA Grapalat"/>
          <w:i/>
          <w:sz w:val="20"/>
          <w:szCs w:val="20"/>
        </w:rPr>
        <w:t xml:space="preserve">, </w:t>
      </w:r>
      <w:r w:rsidRPr="001C56F7">
        <w:rPr>
          <w:rFonts w:ascii="GHEA Grapalat" w:hAnsi="GHEA Grapalat" w:cs="GHEA Grapalat"/>
          <w:i/>
          <w:sz w:val="20"/>
          <w:szCs w:val="20"/>
        </w:rPr>
        <w:t>если</w:t>
      </w:r>
      <w:r w:rsidRPr="001C56F7">
        <w:rPr>
          <w:rFonts w:ascii="GHEA Grapalat" w:hAnsi="GHEA Grapalat"/>
          <w:i/>
          <w:sz w:val="20"/>
          <w:szCs w:val="20"/>
        </w:rPr>
        <w:t xml:space="preserve"> </w:t>
      </w:r>
      <w:r w:rsidRPr="001C56F7">
        <w:rPr>
          <w:rFonts w:ascii="GHEA Grapalat" w:hAnsi="GHEA Grapalat" w:cs="GHEA Grapalat"/>
          <w:i/>
          <w:sz w:val="20"/>
          <w:szCs w:val="20"/>
        </w:rPr>
        <w:t>запрос</w:t>
      </w:r>
      <w:r w:rsidRPr="001C56F7">
        <w:rPr>
          <w:rFonts w:ascii="GHEA Grapalat" w:hAnsi="GHEA Grapalat"/>
          <w:i/>
          <w:sz w:val="20"/>
          <w:szCs w:val="20"/>
        </w:rPr>
        <w:t xml:space="preserve"> </w:t>
      </w:r>
      <w:r w:rsidRPr="001C56F7">
        <w:rPr>
          <w:rFonts w:ascii="GHEA Grapalat" w:hAnsi="GHEA Grapalat" w:cs="GHEA Grapalat"/>
          <w:i/>
          <w:sz w:val="20"/>
          <w:szCs w:val="20"/>
        </w:rPr>
        <w:t>выходит</w:t>
      </w:r>
      <w:r w:rsidRPr="001C56F7">
        <w:rPr>
          <w:rFonts w:ascii="GHEA Grapalat" w:hAnsi="GHEA Grapalat"/>
          <w:i/>
          <w:sz w:val="20"/>
          <w:szCs w:val="20"/>
        </w:rPr>
        <w:t xml:space="preserve"> </w:t>
      </w:r>
      <w:r w:rsidRPr="001C56F7">
        <w:rPr>
          <w:rFonts w:ascii="GHEA Grapalat" w:hAnsi="GHEA Grapalat" w:cs="GHEA Grapalat"/>
          <w:i/>
          <w:sz w:val="20"/>
          <w:szCs w:val="20"/>
        </w:rPr>
        <w:t>за</w:t>
      </w:r>
      <w:r w:rsidRPr="001C56F7">
        <w:rPr>
          <w:rFonts w:ascii="GHEA Grapalat" w:hAnsi="GHEA Grapalat"/>
          <w:i/>
          <w:sz w:val="20"/>
          <w:szCs w:val="20"/>
        </w:rPr>
        <w:t xml:space="preserve"> </w:t>
      </w:r>
      <w:r w:rsidRPr="001C56F7">
        <w:rPr>
          <w:rFonts w:ascii="GHEA Grapalat" w:hAnsi="GHEA Grapalat" w:cs="GHEA Grapalat"/>
          <w:i/>
          <w:sz w:val="20"/>
          <w:szCs w:val="20"/>
        </w:rPr>
        <w:t>рамки</w:t>
      </w:r>
      <w:r w:rsidRPr="001C56F7">
        <w:rPr>
          <w:rFonts w:ascii="GHEA Grapalat" w:hAnsi="GHEA Grapalat"/>
          <w:i/>
          <w:sz w:val="20"/>
          <w:szCs w:val="20"/>
        </w:rPr>
        <w:t xml:space="preserve"> </w:t>
      </w:r>
      <w:r w:rsidRPr="001C56F7">
        <w:rPr>
          <w:rFonts w:ascii="GHEA Grapalat" w:hAnsi="GHEA Grapalat" w:cs="GHEA Grapalat"/>
          <w:i/>
          <w:sz w:val="20"/>
          <w:szCs w:val="20"/>
        </w:rPr>
        <w:t>содержания</w:t>
      </w:r>
      <w:r w:rsidRPr="001C56F7">
        <w:rPr>
          <w:rFonts w:ascii="GHEA Grapalat" w:hAnsi="GHEA Grapalat"/>
          <w:i/>
          <w:sz w:val="20"/>
          <w:szCs w:val="20"/>
        </w:rPr>
        <w:t xml:space="preserve"> </w:t>
      </w:r>
      <w:r w:rsidRPr="001C56F7">
        <w:rPr>
          <w:rFonts w:ascii="GHEA Grapalat" w:hAnsi="GHEA Grapalat" w:cs="GHEA Grapalat"/>
          <w:i/>
          <w:sz w:val="20"/>
          <w:szCs w:val="20"/>
        </w:rPr>
        <w:t>настоящего</w:t>
      </w:r>
      <w:r w:rsidRPr="001C56F7">
        <w:rPr>
          <w:rFonts w:ascii="GHEA Grapalat" w:hAnsi="GHEA Grapalat"/>
          <w:i/>
          <w:sz w:val="20"/>
          <w:szCs w:val="20"/>
        </w:rPr>
        <w:t xml:space="preserve"> </w:t>
      </w:r>
      <w:r w:rsidRPr="001C56F7">
        <w:rPr>
          <w:rFonts w:ascii="GHEA Grapalat" w:hAnsi="GHEA Grapalat" w:cs="GHEA Grapalat"/>
          <w:i/>
          <w:sz w:val="20"/>
          <w:szCs w:val="20"/>
        </w:rPr>
        <w:t>Приглашения</w:t>
      </w:r>
      <w:r w:rsidR="00791FE4" w:rsidRPr="001C56F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1C56F7">
        <w:rPr>
          <w:rFonts w:ascii="GHEA Grapalat" w:hAnsi="GHEA Grapalat"/>
          <w:i/>
          <w:sz w:val="20"/>
          <w:szCs w:val="20"/>
        </w:rPr>
        <w:t>у</w:t>
      </w:r>
      <w:r w:rsidR="00791FE4" w:rsidRPr="001C56F7">
        <w:rPr>
          <w:rFonts w:ascii="GHEA Grapalat" w:hAnsi="GHEA Grapalat"/>
          <w:i/>
          <w:sz w:val="20"/>
          <w:szCs w:val="20"/>
        </w:rPr>
        <w:t>частником товаров техническим характеристикам, предусмотренным настоящим</w:t>
      </w:r>
      <w:r w:rsidR="00791FE4" w:rsidRPr="001C56F7">
        <w:rPr>
          <w:rFonts w:ascii="GHEA Grapalat" w:hAnsi="GHEA Grapalat"/>
          <w:i/>
          <w:sz w:val="20"/>
          <w:szCs w:val="20"/>
          <w:lang w:val="hy-AM"/>
        </w:rPr>
        <w:t xml:space="preserve"> </w:t>
      </w:r>
      <w:r w:rsidR="00791FE4" w:rsidRPr="001C56F7">
        <w:rPr>
          <w:rFonts w:ascii="GHEA Grapalat" w:hAnsi="GHEA Grapalat"/>
          <w:i/>
          <w:sz w:val="20"/>
          <w:szCs w:val="20"/>
        </w:rPr>
        <w:t>приглашением</w:t>
      </w:r>
      <w:r w:rsidRPr="001C56F7">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1C56F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1C56F7">
        <w:rPr>
          <w:rFonts w:ascii="GHEA Grapalat" w:hAnsi="GHEA Grapalat"/>
          <w:i/>
          <w:sz w:val="20"/>
          <w:szCs w:val="20"/>
        </w:rPr>
        <w:t>3.4</w:t>
      </w:r>
      <w:r w:rsidR="000A15F9" w:rsidRPr="001C56F7">
        <w:rPr>
          <w:rFonts w:ascii="GHEA Grapalat" w:hAnsi="GHEA Grapalat"/>
          <w:i/>
          <w:sz w:val="20"/>
          <w:szCs w:val="20"/>
        </w:rPr>
        <w:t>.</w:t>
      </w:r>
      <w:r w:rsidRPr="001C56F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C56F7">
        <w:rPr>
          <w:rFonts w:ascii="GHEA Grapalat" w:hAnsi="GHEA Grapalat"/>
          <w:i/>
          <w:sz w:val="20"/>
          <w:szCs w:val="20"/>
          <w:vertAlign w:val="superscript"/>
          <w:lang w:val="hy-AM"/>
        </w:rPr>
        <w:t>5</w:t>
      </w:r>
      <w:r w:rsidRPr="001C56F7">
        <w:rPr>
          <w:rFonts w:ascii="GHEA Grapalat" w:hAnsi="GHEA Grapalat"/>
          <w:i/>
          <w:sz w:val="20"/>
          <w:szCs w:val="20"/>
        </w:rPr>
        <w:t xml:space="preserve"> </w:t>
      </w:r>
    </w:p>
    <w:p w:rsidR="002D7D70" w:rsidRPr="001C56F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1C56F7">
        <w:rPr>
          <w:rFonts w:ascii="GHEA Grapalat" w:hAnsi="GHEA Grapalat"/>
          <w:i/>
          <w:sz w:val="20"/>
          <w:szCs w:val="20"/>
          <w:lang w:val="hy-AM"/>
        </w:rPr>
        <w:t>3.5</w:t>
      </w:r>
      <w:r w:rsidR="00F9791A" w:rsidRPr="001C56F7">
        <w:rPr>
          <w:rFonts w:ascii="GHEA Grapalat" w:hAnsi="GHEA Grapalat"/>
          <w:i/>
          <w:sz w:val="20"/>
          <w:szCs w:val="20"/>
        </w:rPr>
        <w:t xml:space="preserve"> </w:t>
      </w:r>
      <w:r w:rsidR="00F9791A" w:rsidRPr="001C56F7">
        <w:rPr>
          <w:rFonts w:ascii="GHEA Grapalat" w:hAnsi="GHEA Grapalat"/>
          <w:i/>
          <w:sz w:val="20"/>
          <w:szCs w:val="20"/>
          <w:lang w:val="hy-AM"/>
        </w:rPr>
        <w:t>Кажд</w:t>
      </w:r>
      <w:r w:rsidR="00F9791A" w:rsidRPr="001C56F7">
        <w:rPr>
          <w:rFonts w:ascii="GHEA Grapalat" w:hAnsi="GHEA Grapalat"/>
          <w:i/>
          <w:sz w:val="20"/>
          <w:szCs w:val="20"/>
        </w:rPr>
        <w:t>ое лиц</w:t>
      </w:r>
      <w:r w:rsidR="00CA1F39" w:rsidRPr="001C56F7">
        <w:rPr>
          <w:rFonts w:ascii="GHEA Grapalat" w:hAnsi="GHEA Grapalat"/>
          <w:i/>
          <w:sz w:val="20"/>
          <w:szCs w:val="20"/>
        </w:rPr>
        <w:t>о</w:t>
      </w:r>
      <w:r w:rsidR="00CA1F39" w:rsidRPr="001C56F7">
        <w:rPr>
          <w:rFonts w:ascii="GHEA Grapalat" w:hAnsi="GHEA Grapalat"/>
          <w:i/>
          <w:sz w:val="20"/>
          <w:szCs w:val="20"/>
          <w:lang w:val="hy-AM"/>
        </w:rPr>
        <w:t xml:space="preserve"> без указания имени</w:t>
      </w:r>
      <w:r w:rsidR="00F9791A" w:rsidRPr="001C56F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1C56F7">
        <w:rPr>
          <w:rFonts w:ascii="GHEA Grapalat" w:hAnsi="GHEA Grapalat"/>
          <w:i/>
          <w:sz w:val="20"/>
          <w:szCs w:val="20"/>
        </w:rPr>
        <w:t xml:space="preserve">имеет право </w:t>
      </w:r>
      <w:r w:rsidR="00F9791A" w:rsidRPr="001C56F7">
        <w:rPr>
          <w:rFonts w:ascii="GHEA Grapalat" w:hAnsi="GHEA Grapalat"/>
          <w:i/>
          <w:sz w:val="20"/>
          <w:szCs w:val="20"/>
          <w:lang w:val="hy-AM"/>
        </w:rPr>
        <w:t xml:space="preserve">по электронной почте представить секретарю оценочной комиссии обоснования </w:t>
      </w:r>
      <w:r w:rsidR="00F9791A" w:rsidRPr="001C56F7">
        <w:rPr>
          <w:rFonts w:ascii="GHEA Grapalat" w:hAnsi="GHEA Grapalat"/>
          <w:i/>
          <w:sz w:val="20"/>
          <w:szCs w:val="20"/>
          <w:lang w:val="hy-AM"/>
        </w:rPr>
        <w:lastRenderedPageBreak/>
        <w:t>по характеристикам предмета закупки установленным приглашением</w:t>
      </w:r>
      <w:r w:rsidR="00F34417" w:rsidRPr="001C56F7">
        <w:rPr>
          <w:rFonts w:ascii="GHEA Grapalat" w:hAnsi="GHEA Grapalat"/>
          <w:i/>
          <w:sz w:val="20"/>
          <w:szCs w:val="20"/>
        </w:rPr>
        <w:t xml:space="preserve"> </w:t>
      </w:r>
      <w:r w:rsidR="00F9791A" w:rsidRPr="001C56F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1C56F7">
        <w:rPr>
          <w:rFonts w:ascii="GHEA Grapalat" w:hAnsi="GHEA Grapalat"/>
          <w:i/>
          <w:sz w:val="20"/>
          <w:szCs w:val="20"/>
        </w:rPr>
        <w:t>.</w:t>
      </w:r>
      <w:r w:rsidR="00F9791A" w:rsidRPr="001C56F7">
        <w:rPr>
          <w:rFonts w:ascii="GHEA Grapalat" w:hAnsi="GHEA Grapalat"/>
          <w:i/>
          <w:sz w:val="20"/>
          <w:szCs w:val="20"/>
          <w:lang w:val="hy-AM"/>
        </w:rPr>
        <w:t xml:space="preserve"> </w:t>
      </w:r>
      <w:r w:rsidR="00750FFF" w:rsidRPr="001C56F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1C56F7" w:rsidRDefault="00096865" w:rsidP="001D1F0F">
      <w:pPr>
        <w:widowControl w:val="0"/>
        <w:tabs>
          <w:tab w:val="left" w:pos="1134"/>
        </w:tabs>
        <w:autoSpaceDE w:val="0"/>
        <w:autoSpaceDN w:val="0"/>
        <w:adjustRightInd w:val="0"/>
        <w:jc w:val="both"/>
        <w:rPr>
          <w:rFonts w:ascii="GHEA Grapalat" w:hAnsi="GHEA Grapalat" w:cs="Arial Unicode"/>
          <w:i/>
          <w:sz w:val="20"/>
          <w:szCs w:val="20"/>
        </w:rPr>
      </w:pPr>
      <w:r w:rsidRPr="001C56F7">
        <w:rPr>
          <w:rFonts w:ascii="GHEA Grapalat" w:hAnsi="GHEA Grapalat"/>
          <w:i/>
          <w:sz w:val="20"/>
          <w:szCs w:val="20"/>
        </w:rPr>
        <w:t>3.</w:t>
      </w:r>
      <w:r w:rsidR="00E648D1" w:rsidRPr="001C56F7">
        <w:rPr>
          <w:rFonts w:ascii="GHEA Grapalat" w:hAnsi="GHEA Grapalat"/>
          <w:i/>
          <w:sz w:val="20"/>
          <w:szCs w:val="20"/>
          <w:lang w:val="hy-AM"/>
        </w:rPr>
        <w:t>6</w:t>
      </w:r>
      <w:r w:rsidR="000A15F9" w:rsidRPr="001C56F7">
        <w:rPr>
          <w:rFonts w:ascii="GHEA Grapalat" w:hAnsi="GHEA Grapalat"/>
          <w:i/>
          <w:sz w:val="20"/>
          <w:szCs w:val="20"/>
        </w:rPr>
        <w:t>.</w:t>
      </w:r>
      <w:r w:rsidRPr="001C56F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C56F7">
        <w:rPr>
          <w:rFonts w:ascii="Courier New" w:hAnsi="Courier New" w:cs="Courier New"/>
          <w:i/>
          <w:sz w:val="20"/>
          <w:szCs w:val="20"/>
          <w:lang w:val="en-US"/>
        </w:rPr>
        <w:t> </w:t>
      </w:r>
      <w:r w:rsidRPr="001C56F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1C56F7">
        <w:rPr>
          <w:rStyle w:val="FootnoteReference"/>
          <w:rFonts w:ascii="GHEA Grapalat" w:hAnsi="GHEA Grapalat"/>
          <w:i/>
          <w:sz w:val="20"/>
          <w:szCs w:val="20"/>
        </w:rPr>
        <w:footnoteReference w:customMarkFollows="1" w:id="2"/>
        <w:t>6</w:t>
      </w:r>
      <w:r w:rsidRPr="001C56F7">
        <w:rPr>
          <w:rFonts w:ascii="GHEA Grapalat" w:hAnsi="GHEA Grapalat"/>
          <w:i/>
          <w:sz w:val="20"/>
          <w:szCs w:val="20"/>
        </w:rPr>
        <w:t xml:space="preserve">. </w:t>
      </w:r>
    </w:p>
    <w:p w:rsidR="00BB377C" w:rsidRPr="00F74C31" w:rsidRDefault="00BB377C" w:rsidP="00B46D58">
      <w:pPr>
        <w:widowControl w:val="0"/>
        <w:spacing w:after="160"/>
        <w:jc w:val="center"/>
        <w:rPr>
          <w:rFonts w:ascii="GHEA Grapalat" w:hAnsi="GHEA Grapalat"/>
          <w:b/>
          <w:sz w:val="20"/>
          <w:szCs w:val="20"/>
        </w:rPr>
      </w:pPr>
    </w:p>
    <w:p w:rsidR="00096865" w:rsidRPr="001C56F7" w:rsidRDefault="00955A1E"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4. ПОРЯДОК ПОДАЧИ ЗАЯВКИ</w:t>
      </w:r>
    </w:p>
    <w:p w:rsidR="00096865" w:rsidRPr="001C56F7" w:rsidRDefault="00096865"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4.1</w:t>
      </w:r>
      <w:r w:rsidR="00A34DFE" w:rsidRPr="001C56F7">
        <w:rPr>
          <w:rFonts w:ascii="GHEA Grapalat" w:hAnsi="GHEA Grapalat"/>
          <w:i/>
          <w:sz w:val="20"/>
          <w:szCs w:val="20"/>
        </w:rPr>
        <w:t>.</w:t>
      </w:r>
      <w:r w:rsidRPr="001C56F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C56F7" w:rsidRDefault="00096865" w:rsidP="00B10C2A">
      <w:pPr>
        <w:pStyle w:val="BodyTextIndent2"/>
        <w:widowControl w:val="0"/>
        <w:spacing w:line="240" w:lineRule="auto"/>
        <w:ind w:firstLine="0"/>
        <w:rPr>
          <w:rFonts w:ascii="GHEA Grapalat" w:hAnsi="GHEA Grapalat" w:cs="Sylfaen"/>
          <w:i/>
        </w:rPr>
      </w:pPr>
      <w:r w:rsidRPr="001C56F7">
        <w:rPr>
          <w:rFonts w:ascii="GHEA Grapalat" w:hAnsi="GHEA Grapalat"/>
          <w:i/>
        </w:rPr>
        <w:t>Участник может подать заявку как для каждого лота, так и для нескольких или всех лотов.</w:t>
      </w:r>
      <w:r w:rsidR="00AA7117" w:rsidRPr="001C56F7">
        <w:rPr>
          <w:rFonts w:ascii="GHEA Grapalat" w:hAnsi="GHEA Grapalat"/>
          <w:i/>
        </w:rPr>
        <w:t xml:space="preserve"> </w:t>
      </w:r>
    </w:p>
    <w:p w:rsidR="00096865" w:rsidRPr="001C56F7" w:rsidRDefault="000946A3" w:rsidP="00B10C2A">
      <w:pPr>
        <w:pStyle w:val="BodyTextIndent2"/>
        <w:widowControl w:val="0"/>
        <w:spacing w:line="240" w:lineRule="auto"/>
        <w:ind w:firstLine="0"/>
        <w:rPr>
          <w:rFonts w:ascii="GHEA Grapalat" w:hAnsi="GHEA Grapalat" w:cs="Sylfaen"/>
          <w:i/>
        </w:rPr>
      </w:pPr>
      <w:r w:rsidRPr="001C56F7">
        <w:rPr>
          <w:rFonts w:ascii="GHEA Grapalat" w:hAnsi="GHEA Grapalat"/>
          <w:i/>
        </w:rPr>
        <w:t>Заявка подается до истечения срока, установленного для этого настоящим Приглашением.</w:t>
      </w:r>
    </w:p>
    <w:p w:rsidR="00096865" w:rsidRPr="001C56F7" w:rsidRDefault="000946A3" w:rsidP="008A7430">
      <w:pPr>
        <w:pStyle w:val="BodyTextIndent2"/>
        <w:widowControl w:val="0"/>
        <w:spacing w:line="240" w:lineRule="auto"/>
        <w:ind w:firstLine="0"/>
        <w:rPr>
          <w:rFonts w:ascii="GHEA Grapalat" w:hAnsi="GHEA Grapalat"/>
          <w:i/>
        </w:rPr>
      </w:pPr>
      <w:r w:rsidRPr="001C56F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1C56F7" w:rsidRDefault="00096865" w:rsidP="00B10C2A">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4.2</w:t>
      </w:r>
      <w:r w:rsidR="00444026" w:rsidRPr="001C56F7">
        <w:rPr>
          <w:rFonts w:ascii="GHEA Grapalat" w:hAnsi="GHEA Grapalat"/>
          <w:i/>
        </w:rPr>
        <w:t>.</w:t>
      </w:r>
      <w:r w:rsidRPr="001C56F7">
        <w:rPr>
          <w:rFonts w:ascii="GHEA Grapalat" w:hAnsi="GHEA Grapalat"/>
          <w:i/>
        </w:rPr>
        <w:t xml:space="preserve">Заявки на процедуру необходимо подать </w:t>
      </w:r>
      <w:r w:rsidR="00A70E4C" w:rsidRPr="001C56F7">
        <w:rPr>
          <w:rFonts w:ascii="GHEA Grapalat" w:hAnsi="GHEA Grapalat"/>
          <w:i/>
        </w:rPr>
        <w:t xml:space="preserve">в Комиссию </w:t>
      </w:r>
      <w:r w:rsidRPr="001C56F7">
        <w:rPr>
          <w:rFonts w:ascii="GHEA Grapalat" w:hAnsi="GHEA Grapalat"/>
          <w:i/>
        </w:rPr>
        <w:t>не позднее, чем "окончатель</w:t>
      </w:r>
      <w:r w:rsidR="001D1F0F" w:rsidRPr="001C56F7">
        <w:rPr>
          <w:rFonts w:ascii="GHEA Grapalat" w:hAnsi="GHEA Grapalat"/>
          <w:i/>
        </w:rPr>
        <w:t>ный срок подачи заявок" часов "7</w:t>
      </w:r>
      <w:r w:rsidRPr="001C56F7">
        <w:rPr>
          <w:rFonts w:ascii="GHEA Grapalat" w:hAnsi="GHEA Grapalat"/>
          <w:i/>
        </w:rPr>
        <w:t xml:space="preserve">"-го дня опубликования в </w:t>
      </w:r>
      <w:r w:rsidR="00FB10C7" w:rsidRPr="001C56F7">
        <w:rPr>
          <w:rFonts w:ascii="GHEA Grapalat" w:hAnsi="GHEA Grapalat"/>
          <w:i/>
        </w:rPr>
        <w:t xml:space="preserve">бюллетене </w:t>
      </w:r>
      <w:r w:rsidRPr="001C56F7">
        <w:rPr>
          <w:rFonts w:ascii="GHEA Grapalat" w:hAnsi="GHEA Grapalat"/>
          <w:i/>
        </w:rPr>
        <w:t>объявления и приглашения на настоящую процедуру.</w:t>
      </w:r>
      <w:r w:rsidR="00AA7117" w:rsidRPr="001C56F7">
        <w:rPr>
          <w:rFonts w:ascii="GHEA Grapalat" w:hAnsi="GHEA Grapalat"/>
          <w:i/>
        </w:rPr>
        <w:t xml:space="preserve"> </w:t>
      </w:r>
    </w:p>
    <w:p w:rsidR="00A80ECD" w:rsidRPr="001C56F7" w:rsidRDefault="00A80ECD" w:rsidP="00B10C2A">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4.2</w:t>
      </w:r>
      <w:r w:rsidR="001D1F0F" w:rsidRPr="001C56F7">
        <w:rPr>
          <w:rFonts w:ascii="GHEA Grapalat" w:hAnsi="GHEA Grapalat"/>
          <w:i/>
        </w:rPr>
        <w:t>.</w:t>
      </w:r>
      <w:r w:rsidRPr="001C56F7">
        <w:rPr>
          <w:rFonts w:ascii="GHEA Grapalat" w:hAnsi="GHEA Grapalat"/>
          <w:i/>
        </w:rPr>
        <w:t>Заявки на процедуру необходимо представить в комиссию по адресу "</w:t>
      </w:r>
      <w:r w:rsidR="007214AF">
        <w:rPr>
          <w:rFonts w:ascii="GHEA Grapalat" w:hAnsi="GHEA Grapalat"/>
          <w:i/>
          <w:lang w:eastAsia="en-US" w:bidi="ar-SA"/>
        </w:rPr>
        <w:t xml:space="preserve"> Араратском </w:t>
      </w:r>
      <w:r w:rsidR="007214AF" w:rsidRPr="007214AF">
        <w:rPr>
          <w:rFonts w:ascii="GHEA Grapalat" w:hAnsi="GHEA Grapalat"/>
          <w:i/>
          <w:lang w:eastAsia="en-US" w:bidi="ar-SA"/>
        </w:rPr>
        <w:t xml:space="preserve">областе </w:t>
      </w:r>
      <w:r w:rsidR="001D1F0F" w:rsidRPr="001C56F7">
        <w:rPr>
          <w:rFonts w:ascii="GHEA Grapalat" w:hAnsi="GHEA Grapalat"/>
          <w:i/>
          <w:lang w:eastAsia="en-US" w:bidi="ar-SA"/>
        </w:rPr>
        <w:t xml:space="preserve"> РА, о. </w:t>
      </w:r>
      <w:r w:rsidR="003D06CC" w:rsidRPr="003D06CC">
        <w:rPr>
          <w:rFonts w:ascii="GHEA Grapalat" w:hAnsi="GHEA Grapalat"/>
          <w:i/>
          <w:lang w:eastAsia="en-US" w:bidi="ar-SA"/>
        </w:rPr>
        <w:t>Хач</w:t>
      </w:r>
      <w:r w:rsidR="003D06CC">
        <w:rPr>
          <w:rFonts w:ascii="GHEA Grapalat" w:hAnsi="GHEA Grapalat"/>
          <w:i/>
          <w:lang w:eastAsia="en-US" w:bidi="ar-SA"/>
        </w:rPr>
        <w:t>пар</w:t>
      </w:r>
      <w:r w:rsidR="003D06CC" w:rsidRPr="003D06CC">
        <w:rPr>
          <w:rFonts w:ascii="GHEA Grapalat" w:hAnsi="GHEA Grapalat"/>
          <w:i/>
          <w:lang w:eastAsia="en-US" w:bidi="ar-SA"/>
        </w:rPr>
        <w:t xml:space="preserve"> </w:t>
      </w:r>
      <w:r w:rsidR="001D1F0F" w:rsidRPr="001C56F7">
        <w:rPr>
          <w:rFonts w:ascii="GHEA Grapalat" w:hAnsi="GHEA Grapalat"/>
          <w:i/>
          <w:lang w:val="hy-AM" w:eastAsia="en-US" w:bidi="ar-SA"/>
        </w:rPr>
        <w:t>.</w:t>
      </w:r>
      <w:r w:rsidR="00BB377C">
        <w:rPr>
          <w:rFonts w:ascii="GHEA Grapalat" w:hAnsi="GHEA Grapalat"/>
          <w:i/>
          <w:lang w:eastAsia="en-US" w:bidi="ar-SA"/>
        </w:rPr>
        <w:t xml:space="preserve"> </w:t>
      </w:r>
      <w:r w:rsidR="003D06CC" w:rsidRPr="003D06CC">
        <w:rPr>
          <w:rFonts w:ascii="GHEA Grapalat" w:hAnsi="GHEA Grapalat"/>
          <w:i/>
          <w:lang w:eastAsia="en-US" w:bidi="ar-SA"/>
        </w:rPr>
        <w:t xml:space="preserve">улица 5 дом 15 </w:t>
      </w:r>
      <w:r w:rsidR="00BB377C">
        <w:rPr>
          <w:rFonts w:ascii="GHEA Grapalat" w:hAnsi="GHEA Grapalat"/>
          <w:i/>
          <w:lang w:eastAsia="en-US" w:bidi="ar-SA"/>
        </w:rPr>
        <w:t xml:space="preserve"> Средняя школа  </w:t>
      </w:r>
      <w:r w:rsidR="00BB377C" w:rsidRPr="00BB377C">
        <w:rPr>
          <w:rFonts w:ascii="GHEA Grapalat" w:hAnsi="GHEA Grapalat"/>
          <w:i/>
          <w:lang w:eastAsia="en-US" w:bidi="ar-SA"/>
        </w:rPr>
        <w:t>Хачпара</w:t>
      </w:r>
      <w:r w:rsidR="001D1F0F" w:rsidRPr="001C56F7">
        <w:rPr>
          <w:rFonts w:ascii="GHEA Grapalat" w:hAnsi="GHEA Grapalat"/>
          <w:i/>
          <w:lang w:eastAsia="en-US" w:bidi="ar-SA"/>
        </w:rPr>
        <w:t xml:space="preserve"> ГНКО </w:t>
      </w:r>
      <w:r w:rsidRPr="001C56F7">
        <w:rPr>
          <w:rFonts w:ascii="GHEA Grapalat" w:hAnsi="GHEA Grapalat"/>
          <w:i/>
        </w:rPr>
        <w:t>" не позднее, чем "</w:t>
      </w:r>
      <w:r w:rsidR="007214AF">
        <w:rPr>
          <w:rFonts w:ascii="GHEA Grapalat" w:hAnsi="GHEA Grapalat"/>
          <w:i/>
        </w:rPr>
        <w:t>1</w:t>
      </w:r>
      <w:r w:rsidR="007214AF" w:rsidRPr="007214AF">
        <w:rPr>
          <w:rFonts w:ascii="GHEA Grapalat" w:hAnsi="GHEA Grapalat"/>
          <w:i/>
        </w:rPr>
        <w:t>1</w:t>
      </w:r>
      <w:r w:rsidR="001D1F0F" w:rsidRPr="001C56F7">
        <w:rPr>
          <w:rFonts w:ascii="GHEA Grapalat" w:hAnsi="GHEA Grapalat"/>
          <w:i/>
        </w:rPr>
        <w:t>;00</w:t>
      </w:r>
      <w:r w:rsidRPr="001C56F7">
        <w:rPr>
          <w:rFonts w:ascii="GHEA Grapalat" w:hAnsi="GHEA Grapalat"/>
          <w:i/>
        </w:rPr>
        <w:t>" часов "</w:t>
      </w:r>
      <w:r w:rsidR="001D1F0F" w:rsidRPr="001C56F7">
        <w:rPr>
          <w:rFonts w:ascii="GHEA Grapalat" w:hAnsi="GHEA Grapalat"/>
          <w:i/>
        </w:rPr>
        <w:t>7</w:t>
      </w:r>
      <w:r w:rsidRPr="001C56F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1E65D1" w:rsidRDefault="00A80ECD" w:rsidP="008A7430">
      <w:pPr>
        <w:pStyle w:val="BodyTextIndent2"/>
        <w:widowControl w:val="0"/>
        <w:spacing w:line="240" w:lineRule="auto"/>
        <w:ind w:firstLine="567"/>
        <w:rPr>
          <w:rFonts w:ascii="GHEA Grapalat" w:hAnsi="GHEA Grapalat"/>
          <w:i/>
        </w:rPr>
      </w:pPr>
      <w:r w:rsidRPr="001C56F7">
        <w:rPr>
          <w:rFonts w:ascii="GHEA Grapalat" w:hAnsi="GHEA Grapalat"/>
          <w:i/>
        </w:rPr>
        <w:t>Заявки на процедуру получает и в журнале регистрации заявок регистрирует секретарь комиссии "</w:t>
      </w:r>
      <w:r w:rsidR="00B10C2A" w:rsidRPr="001C56F7">
        <w:rPr>
          <w:rFonts w:ascii="GHEA Grapalat" w:hAnsi="GHEA Grapalat"/>
          <w:i/>
        </w:rPr>
        <w:t>Г.Оганнисян</w:t>
      </w:r>
      <w:r w:rsidRPr="001C56F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C56F7" w:rsidRDefault="00B67CCD"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4.3.В заявке участник представляет: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1C56F7">
        <w:rPr>
          <w:rFonts w:ascii="GHEA Grapalat" w:hAnsi="GHEA Grapalat"/>
          <w:i/>
          <w:sz w:val="20"/>
          <w:szCs w:val="20"/>
          <w:lang w:val="hy-AM"/>
        </w:rPr>
        <w:t xml:space="preserve"> </w:t>
      </w:r>
      <w:r w:rsidR="003C5795" w:rsidRPr="001C56F7">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1C56F7">
        <w:rPr>
          <w:rFonts w:ascii="GHEA Grapalat" w:hAnsi="GHEA Grapalat"/>
          <w:i/>
          <w:sz w:val="20"/>
          <w:szCs w:val="20"/>
        </w:rPr>
        <w:t>, которое включает: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а) </w:t>
      </w:r>
      <w:r w:rsidR="003C5795" w:rsidRPr="001C56F7">
        <w:rPr>
          <w:rFonts w:ascii="GHEA Grapalat" w:hAnsi="GHEA Grapalat"/>
          <w:i/>
          <w:sz w:val="20"/>
          <w:szCs w:val="20"/>
        </w:rPr>
        <w:t xml:space="preserve">подтверждение </w:t>
      </w:r>
      <w:r w:rsidRPr="001C56F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б) </w:t>
      </w:r>
      <w:r w:rsidR="003C5795" w:rsidRPr="001C56F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C56F7">
        <w:rPr>
          <w:rFonts w:ascii="GHEA Grapalat" w:hAnsi="GHEA Grapalat"/>
          <w:i/>
          <w:sz w:val="20"/>
          <w:szCs w:val="20"/>
        </w:rPr>
        <w:t xml:space="preserve"> в случае признания отобранным участником</w:t>
      </w:r>
      <w:r w:rsidR="0049623A" w:rsidRPr="001C56F7">
        <w:rPr>
          <w:rFonts w:ascii="GHEA Grapalat" w:hAnsi="GHEA Grapalat"/>
          <w:i/>
          <w:sz w:val="20"/>
          <w:szCs w:val="20"/>
        </w:rPr>
        <w:t xml:space="preserve">    </w:t>
      </w:r>
    </w:p>
    <w:p w:rsidR="005F25EF" w:rsidRPr="001C56F7" w:rsidRDefault="005F25EF" w:rsidP="001D1F0F">
      <w:pPr>
        <w:ind w:firstLine="284"/>
        <w:jc w:val="both"/>
        <w:rPr>
          <w:rFonts w:ascii="GHEA Grapalat" w:hAnsi="GHEA Grapalat"/>
          <w:i/>
          <w:sz w:val="20"/>
          <w:szCs w:val="20"/>
        </w:rPr>
      </w:pPr>
      <w:r w:rsidRPr="001C56F7">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1C56F7" w:rsidRDefault="001361B2"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C56F7">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1C56F7">
        <w:rPr>
          <w:rFonts w:ascii="GHEA Grapalat" w:hAnsi="GHEA Grapalat"/>
          <w:i/>
          <w:sz w:val="20"/>
        </w:rPr>
        <w:t xml:space="preserve"> решении заключить договор;</w:t>
      </w:r>
      <w:r w:rsidR="005F25EF" w:rsidRPr="001C56F7">
        <w:rPr>
          <w:rFonts w:ascii="GHEA Grapalat" w:hAnsi="GHEA Grapalat"/>
          <w:i/>
          <w:sz w:val="20"/>
        </w:rPr>
        <w:t xml:space="preserve">  </w:t>
      </w:r>
    </w:p>
    <w:p w:rsidR="00071119" w:rsidRPr="001C56F7" w:rsidRDefault="00932115"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2</w:t>
      </w:r>
      <w:r w:rsidR="005F25EF" w:rsidRPr="001C56F7">
        <w:rPr>
          <w:rFonts w:ascii="GHEA Grapalat" w:hAnsi="GHEA Grapalat"/>
          <w:i/>
          <w:sz w:val="20"/>
        </w:rPr>
        <w:t>) технические характеристики</w:t>
      </w:r>
      <w:r w:rsidRPr="001C56F7">
        <w:rPr>
          <w:rFonts w:ascii="GHEA Grapalat" w:hAnsi="GHEA Grapalat" w:cs="Sylfaen"/>
          <w:i/>
          <w:sz w:val="20"/>
        </w:rPr>
        <w:t xml:space="preserve"> предлагаемого им товара</w:t>
      </w:r>
      <w:r w:rsidR="005F25EF" w:rsidRPr="001C56F7">
        <w:rPr>
          <w:rFonts w:ascii="GHEA Grapalat" w:hAnsi="GHEA Grapalat"/>
          <w:i/>
          <w:sz w:val="20"/>
        </w:rPr>
        <w:t xml:space="preserve">, а также товарный знак, </w:t>
      </w:r>
      <w:r w:rsidRPr="001C56F7">
        <w:rPr>
          <w:rFonts w:ascii="GHEA Grapalat" w:hAnsi="GHEA Grapalat" w:cs="Sylfaen"/>
          <w:i/>
          <w:sz w:val="20"/>
        </w:rPr>
        <w:t xml:space="preserve">фирменное </w:t>
      </w:r>
      <w:r w:rsidRPr="001C56F7">
        <w:rPr>
          <w:rFonts w:ascii="GHEA Grapalat" w:hAnsi="GHEA Grapalat" w:cs="Sylfaen"/>
          <w:i/>
          <w:sz w:val="20"/>
        </w:rPr>
        <w:lastRenderedPageBreak/>
        <w:t>наименование, марка и</w:t>
      </w:r>
      <w:r w:rsidRPr="001C56F7">
        <w:rPr>
          <w:rFonts w:ascii="GHEA Grapalat" w:hAnsi="GHEA Grapalat"/>
          <w:i/>
          <w:sz w:val="20"/>
        </w:rPr>
        <w:t xml:space="preserve"> </w:t>
      </w:r>
      <w:r w:rsidR="005F25EF" w:rsidRPr="001C56F7">
        <w:rPr>
          <w:rFonts w:ascii="GHEA Grapalat" w:hAnsi="GHEA Grapalat"/>
          <w:i/>
          <w:sz w:val="20"/>
        </w:rPr>
        <w:t>наименование производителя, (далее</w:t>
      </w:r>
      <w:r w:rsidR="005F25EF" w:rsidRPr="001C56F7">
        <w:rPr>
          <w:rFonts w:ascii="Courier New" w:hAnsi="Courier New" w:cs="Courier New"/>
          <w:i/>
          <w:sz w:val="20"/>
        </w:rPr>
        <w:t> </w:t>
      </w:r>
      <w:r w:rsidR="005F25EF" w:rsidRPr="001C56F7">
        <w:rPr>
          <w:rFonts w:ascii="GHEA Grapalat" w:hAnsi="GHEA Grapalat" w:cs="GHEA Grapalat"/>
          <w:i/>
          <w:sz w:val="20"/>
        </w:rPr>
        <w:t>—</w:t>
      </w:r>
      <w:r w:rsidR="005F25EF" w:rsidRPr="001C56F7">
        <w:rPr>
          <w:rFonts w:ascii="GHEA Grapalat" w:hAnsi="GHEA Grapalat"/>
          <w:i/>
          <w:sz w:val="20"/>
        </w:rPr>
        <w:t xml:space="preserve"> </w:t>
      </w:r>
      <w:r w:rsidR="005F25EF" w:rsidRPr="001C56F7">
        <w:rPr>
          <w:rFonts w:ascii="GHEA Grapalat" w:hAnsi="GHEA Grapalat" w:cs="GHEA Grapalat"/>
          <w:i/>
          <w:sz w:val="20"/>
        </w:rPr>
        <w:t>полное</w:t>
      </w:r>
      <w:r w:rsidR="005F25EF" w:rsidRPr="001C56F7">
        <w:rPr>
          <w:rFonts w:ascii="GHEA Grapalat" w:hAnsi="GHEA Grapalat"/>
          <w:i/>
          <w:sz w:val="20"/>
        </w:rPr>
        <w:t xml:space="preserve"> </w:t>
      </w:r>
      <w:r w:rsidR="005F25EF" w:rsidRPr="001C56F7">
        <w:rPr>
          <w:rFonts w:ascii="GHEA Grapalat" w:hAnsi="GHEA Grapalat" w:cs="GHEA Grapalat"/>
          <w:i/>
          <w:sz w:val="20"/>
        </w:rPr>
        <w:t>описание</w:t>
      </w:r>
      <w:r w:rsidR="005F25EF" w:rsidRPr="001C56F7">
        <w:rPr>
          <w:rFonts w:ascii="GHEA Grapalat" w:hAnsi="GHEA Grapalat"/>
          <w:i/>
          <w:sz w:val="20"/>
        </w:rPr>
        <w:t xml:space="preserve"> </w:t>
      </w:r>
      <w:r w:rsidR="005F25EF" w:rsidRPr="001C56F7">
        <w:rPr>
          <w:rFonts w:ascii="GHEA Grapalat" w:hAnsi="GHEA Grapalat" w:cs="GHEA Grapalat"/>
          <w:i/>
          <w:sz w:val="20"/>
        </w:rPr>
        <w:t>товара</w:t>
      </w:r>
      <w:r w:rsidR="005F25EF" w:rsidRPr="001C56F7">
        <w:rPr>
          <w:rFonts w:ascii="GHEA Grapalat" w:hAnsi="GHEA Grapalat"/>
          <w:i/>
          <w:sz w:val="20"/>
        </w:rPr>
        <w:t>)</w:t>
      </w:r>
      <w:r w:rsidR="00EA6AE0" w:rsidRPr="001C56F7">
        <w:rPr>
          <w:rStyle w:val="FootnoteReference"/>
          <w:rFonts w:ascii="GHEA Grapalat" w:hAnsi="GHEA Grapalat" w:cs="Sylfaen"/>
          <w:i/>
          <w:sz w:val="20"/>
        </w:rPr>
        <w:footnoteReference w:customMarkFollows="1" w:id="3"/>
        <w:t>7</w:t>
      </w:r>
      <w:r w:rsidR="005F25EF" w:rsidRPr="001C56F7">
        <w:rPr>
          <w:rFonts w:ascii="GHEA Grapalat" w:hAnsi="GHEA Grapalat" w:cs="Sylfaen"/>
          <w:i/>
          <w:sz w:val="20"/>
        </w:rPr>
        <w:t>:</w:t>
      </w:r>
      <w:r w:rsidRPr="001C56F7">
        <w:rPr>
          <w:rFonts w:ascii="GHEA Grapalat" w:hAnsi="GHEA Grapalat"/>
          <w:i/>
          <w:sz w:val="20"/>
        </w:rPr>
        <w:t xml:space="preserve"> </w:t>
      </w:r>
    </w:p>
    <w:p w:rsidR="00B67CCD" w:rsidRPr="001C56F7" w:rsidRDefault="001C6688"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lang w:val="hy-AM"/>
        </w:rPr>
        <w:t>3</w:t>
      </w:r>
      <w:r w:rsidR="0047117B" w:rsidRPr="001C56F7">
        <w:rPr>
          <w:rFonts w:ascii="GHEA Grapalat" w:hAnsi="GHEA Grapalat"/>
          <w:i/>
          <w:sz w:val="20"/>
        </w:rPr>
        <w:t>)утвержденное им ценовое предложение;</w:t>
      </w:r>
    </w:p>
    <w:p w:rsidR="000845F6" w:rsidRPr="001C56F7" w:rsidRDefault="005F25E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w:t>
      </w:r>
      <w:r w:rsidR="003E3FD0" w:rsidRPr="001C56F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C56F7" w:rsidRDefault="005F25EF"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6</w:t>
      </w:r>
      <w:r w:rsidR="003E3FD0" w:rsidRPr="001C56F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C56F7">
        <w:rPr>
          <w:rFonts w:ascii="GHEA Grapalat" w:hAnsi="GHEA Grapalat" w:cs="Sylfaen"/>
          <w:i/>
          <w:sz w:val="20"/>
          <w:szCs w:val="20"/>
        </w:rPr>
        <w:t xml:space="preserve"> (на один и тот же лот)</w:t>
      </w:r>
      <w:r w:rsidRPr="001C56F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1E65D1" w:rsidRDefault="00D746CA" w:rsidP="00B46D58">
      <w:pPr>
        <w:widowControl w:val="0"/>
        <w:spacing w:after="160"/>
        <w:jc w:val="center"/>
        <w:rPr>
          <w:rFonts w:ascii="GHEA Grapalat" w:hAnsi="GHEA Grapalat"/>
          <w:b/>
          <w:sz w:val="20"/>
          <w:szCs w:val="20"/>
        </w:rPr>
      </w:pPr>
    </w:p>
    <w:p w:rsidR="00A45946" w:rsidRPr="001C56F7" w:rsidRDefault="00333B85"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5.</w:t>
      </w:r>
      <w:r w:rsidR="00D746CA" w:rsidRPr="001C56F7">
        <w:rPr>
          <w:rFonts w:ascii="GHEA Grapalat" w:hAnsi="GHEA Grapalat"/>
          <w:b/>
          <w:sz w:val="20"/>
          <w:szCs w:val="20"/>
        </w:rPr>
        <w:t xml:space="preserve"> </w:t>
      </w:r>
      <w:r w:rsidR="00C8055A" w:rsidRPr="001C56F7">
        <w:rPr>
          <w:rFonts w:ascii="GHEA Grapalat" w:hAnsi="GHEA Grapalat"/>
          <w:b/>
          <w:sz w:val="20"/>
          <w:szCs w:val="20"/>
        </w:rPr>
        <w:t xml:space="preserve">ЦЕНОВОЕ ПРЕДЛОЖЕНИЕ ЗАЯВКИ </w:t>
      </w:r>
    </w:p>
    <w:p w:rsidR="00A45946" w:rsidRPr="001C56F7" w:rsidRDefault="00C8055A"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5.1</w:t>
      </w:r>
      <w:r w:rsidR="00A34DFE" w:rsidRPr="001C56F7">
        <w:rPr>
          <w:rFonts w:ascii="GHEA Grapalat" w:hAnsi="GHEA Grapalat"/>
          <w:i/>
          <w:sz w:val="20"/>
          <w:szCs w:val="20"/>
        </w:rPr>
        <w:t>.</w:t>
      </w:r>
      <w:r w:rsidRPr="001C56F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C56F7" w:rsidRDefault="00C8055A"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5.2.Участник представляет ценовое предложение в форме расчета, состоящего из обобщенных компонентов</w:t>
      </w:r>
      <w:r w:rsidR="00443317" w:rsidRPr="001C56F7">
        <w:rPr>
          <w:rFonts w:ascii="GHEA Grapalat" w:hAnsi="GHEA Grapalat"/>
          <w:i/>
          <w:sz w:val="20"/>
        </w:rPr>
        <w:t>-</w:t>
      </w:r>
      <w:r w:rsidRPr="001C56F7">
        <w:rPr>
          <w:rFonts w:ascii="GHEA Grapalat" w:hAnsi="GHEA Grapalat"/>
          <w:i/>
          <w:sz w:val="20"/>
        </w:rPr>
        <w:t xml:space="preserve"> </w:t>
      </w:r>
      <w:r w:rsidR="00443317" w:rsidRPr="001C56F7">
        <w:rPr>
          <w:rFonts w:ascii="GHEA Grapalat" w:hAnsi="GHEA Grapalat"/>
          <w:i/>
          <w:sz w:val="20"/>
        </w:rPr>
        <w:t>себестоимость, прибыль</w:t>
      </w:r>
      <w:r w:rsidRPr="001C56F7">
        <w:rPr>
          <w:rFonts w:ascii="GHEA Grapalat" w:hAnsi="GHEA Grapalat"/>
          <w:i/>
          <w:sz w:val="20"/>
        </w:rPr>
        <w:t xml:space="preserve"> и налог на добавленную стоимость. Расчет компонентов </w:t>
      </w:r>
      <w:r w:rsidR="009963C3" w:rsidRPr="001C56F7">
        <w:rPr>
          <w:rFonts w:ascii="GHEA Grapalat" w:hAnsi="GHEA Grapalat"/>
          <w:i/>
          <w:sz w:val="20"/>
        </w:rPr>
        <w:t>себе</w:t>
      </w:r>
      <w:r w:rsidRPr="001C56F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C56F7" w:rsidRDefault="00B95FE0" w:rsidP="001D1F0F">
      <w:pPr>
        <w:pStyle w:val="norm"/>
        <w:widowControl w:val="0"/>
        <w:spacing w:line="240" w:lineRule="auto"/>
        <w:ind w:firstLine="567"/>
        <w:rPr>
          <w:rFonts w:ascii="GHEA Grapalat" w:hAnsi="GHEA Grapalat" w:cs="Sylfaen"/>
          <w:i/>
          <w:sz w:val="20"/>
        </w:rPr>
      </w:pPr>
      <w:r w:rsidRPr="001C56F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а.графы "</w:t>
      </w:r>
      <w:r w:rsidR="00830AD3" w:rsidRPr="001C56F7">
        <w:rPr>
          <w:rFonts w:ascii="GHEA Grapalat" w:hAnsi="GHEA Grapalat"/>
          <w:i/>
          <w:sz w:val="20"/>
        </w:rPr>
        <w:t>себе</w:t>
      </w:r>
      <w:r w:rsidRPr="001C56F7">
        <w:rPr>
          <w:rFonts w:ascii="GHEA Grapalat" w:hAnsi="GHEA Grapalat"/>
          <w:i/>
          <w:sz w:val="20"/>
        </w:rPr>
        <w:t>стоимость</w:t>
      </w:r>
      <w:r w:rsidR="00DF3688" w:rsidRPr="001C56F7">
        <w:rPr>
          <w:rFonts w:ascii="GHEA Grapalat" w:hAnsi="GHEA Grapalat"/>
          <w:i/>
          <w:sz w:val="20"/>
        </w:rPr>
        <w:t>"</w:t>
      </w:r>
      <w:r w:rsidR="00830AD3" w:rsidRPr="001C56F7">
        <w:rPr>
          <w:rFonts w:ascii="GHEA Grapalat" w:hAnsi="GHEA Grapalat"/>
          <w:i/>
          <w:sz w:val="20"/>
        </w:rPr>
        <w:t xml:space="preserve">, </w:t>
      </w:r>
      <w:r w:rsidR="00DF3688" w:rsidRPr="001C56F7">
        <w:rPr>
          <w:rFonts w:ascii="GHEA Grapalat" w:hAnsi="GHEA Grapalat"/>
          <w:i/>
          <w:sz w:val="20"/>
        </w:rPr>
        <w:t>"</w:t>
      </w:r>
      <w:r w:rsidR="00830AD3" w:rsidRPr="001C56F7">
        <w:rPr>
          <w:rFonts w:ascii="GHEA Grapalat" w:hAnsi="GHEA Grapalat"/>
          <w:i/>
          <w:sz w:val="20"/>
        </w:rPr>
        <w:t>прибыль"</w:t>
      </w:r>
      <w:r w:rsidRPr="001C56F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б.между суммами, указанными прописью или цифрами в графах </w:t>
      </w:r>
      <w:r w:rsidR="00A60D60" w:rsidRPr="001C56F7">
        <w:rPr>
          <w:rFonts w:ascii="GHEA Grapalat" w:hAnsi="GHEA Grapalat"/>
          <w:i/>
          <w:sz w:val="20"/>
        </w:rPr>
        <w:t xml:space="preserve">"себестоимость", "прибыль" </w:t>
      </w:r>
      <w:r w:rsidRPr="001C56F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C56F7" w:rsidRDefault="00B95FE0"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в.номер лота в ценовом предложении указан неверно, однако наименование предмета закупки заполнено правильно.</w:t>
      </w:r>
    </w:p>
    <w:p w:rsidR="00B9778A" w:rsidRPr="001C56F7" w:rsidRDefault="00B9778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г. себестоимость, прибыль, налог на добавленную стоимость и общая сумма</w:t>
      </w:r>
      <w:r w:rsidR="00910938" w:rsidRPr="001C56F7">
        <w:rPr>
          <w:rFonts w:ascii="GHEA Grapalat" w:hAnsi="GHEA Grapalat"/>
          <w:i/>
          <w:sz w:val="20"/>
        </w:rPr>
        <w:t xml:space="preserve"> ценового предложения</w:t>
      </w:r>
      <w:r w:rsidRPr="001C56F7">
        <w:rPr>
          <w:rFonts w:ascii="GHEA Grapalat" w:hAnsi="GHEA Grapalat"/>
          <w:i/>
          <w:sz w:val="20"/>
        </w:rPr>
        <w:t xml:space="preserve">, указанные в графах </w:t>
      </w:r>
      <w:r w:rsidR="00207490" w:rsidRPr="001C56F7">
        <w:rPr>
          <w:rFonts w:ascii="GHEA Grapalat" w:hAnsi="GHEA Grapalat"/>
          <w:i/>
          <w:sz w:val="20"/>
        </w:rPr>
        <w:t>прописью</w:t>
      </w:r>
      <w:r w:rsidRPr="001C56F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1C56F7">
        <w:rPr>
          <w:rFonts w:ascii="GHEA Grapalat" w:hAnsi="GHEA Grapalat"/>
          <w:i/>
          <w:sz w:val="20"/>
        </w:rPr>
        <w:t xml:space="preserve">, </w:t>
      </w:r>
    </w:p>
    <w:p w:rsidR="00AE1E38" w:rsidRPr="001C56F7" w:rsidRDefault="00A14685"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д. в графах себестоимость, прибыль и налог на добавленную стоимость </w:t>
      </w:r>
      <w:r w:rsidR="008730A8" w:rsidRPr="001C56F7">
        <w:rPr>
          <w:rFonts w:ascii="GHEA Grapalat" w:hAnsi="GHEA Grapalat"/>
          <w:i/>
          <w:sz w:val="20"/>
        </w:rPr>
        <w:t xml:space="preserve">ценового предложения </w:t>
      </w:r>
      <w:r w:rsidRPr="001C56F7">
        <w:rPr>
          <w:rFonts w:ascii="GHEA Grapalat" w:hAnsi="GHEA Grapalat"/>
          <w:i/>
          <w:sz w:val="20"/>
        </w:rPr>
        <w:t xml:space="preserve">суммы заполнены как цифрами, так и </w:t>
      </w:r>
      <w:r w:rsidR="008730A8" w:rsidRPr="001C56F7">
        <w:rPr>
          <w:rFonts w:ascii="GHEA Grapalat" w:hAnsi="GHEA Grapalat"/>
          <w:i/>
          <w:sz w:val="20"/>
        </w:rPr>
        <w:t>прописью</w:t>
      </w:r>
      <w:r w:rsidRPr="001C56F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C56F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1C56F7" w:rsidRDefault="0048059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е. в суммах, заполненных буквами в графах ценового пред</w:t>
      </w:r>
      <w:r w:rsidR="00413595" w:rsidRPr="001C56F7">
        <w:rPr>
          <w:rFonts w:ascii="GHEA Grapalat" w:hAnsi="GHEA Grapalat"/>
          <w:i/>
          <w:sz w:val="20"/>
        </w:rPr>
        <w:t>ложения, лумы указаны в цифрах.</w:t>
      </w:r>
    </w:p>
    <w:p w:rsidR="00096865" w:rsidRPr="007214AF" w:rsidRDefault="00C8055A" w:rsidP="007214A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5.3</w:t>
      </w:r>
      <w:r w:rsidR="00A34DFE" w:rsidRPr="001C56F7">
        <w:rPr>
          <w:rFonts w:ascii="GHEA Grapalat" w:hAnsi="GHEA Grapalat"/>
          <w:i/>
          <w:sz w:val="20"/>
        </w:rPr>
        <w:t>.</w:t>
      </w:r>
      <w:r w:rsidRPr="001C56F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C56F7" w:rsidRDefault="00220C7C" w:rsidP="00B46D58">
      <w:pPr>
        <w:widowControl w:val="0"/>
        <w:spacing w:after="160"/>
        <w:ind w:left="567" w:right="565"/>
        <w:jc w:val="center"/>
        <w:rPr>
          <w:rFonts w:ascii="GHEA Grapalat" w:hAnsi="GHEA Grapalat"/>
          <w:b/>
          <w:sz w:val="20"/>
          <w:szCs w:val="20"/>
        </w:rPr>
      </w:pPr>
      <w:r w:rsidRPr="001C56F7">
        <w:rPr>
          <w:rFonts w:ascii="GHEA Grapalat" w:hAnsi="GHEA Grapalat"/>
          <w:b/>
          <w:sz w:val="20"/>
          <w:szCs w:val="20"/>
        </w:rPr>
        <w:lastRenderedPageBreak/>
        <w:t xml:space="preserve">6. СРОК ДЕЙСТВИЯ ЗАЯВКИ, </w:t>
      </w:r>
      <w:r w:rsidR="00294F67" w:rsidRPr="001C56F7">
        <w:rPr>
          <w:rFonts w:ascii="GHEA Grapalat" w:hAnsi="GHEA Grapalat"/>
          <w:b/>
          <w:sz w:val="20"/>
          <w:szCs w:val="20"/>
        </w:rPr>
        <w:br/>
      </w:r>
      <w:r w:rsidRPr="001C56F7">
        <w:rPr>
          <w:rFonts w:ascii="GHEA Grapalat" w:hAnsi="GHEA Grapalat"/>
          <w:b/>
          <w:sz w:val="20"/>
          <w:szCs w:val="20"/>
        </w:rPr>
        <w:t>ПОРЯДОК ВНЕСЕНИЯ ИЗМЕНЕНИЙ В ЗАЯВКИ</w:t>
      </w:r>
      <w:r w:rsidR="002626F7" w:rsidRPr="001C56F7">
        <w:rPr>
          <w:rFonts w:ascii="GHEA Grapalat" w:hAnsi="GHEA Grapalat"/>
          <w:b/>
          <w:sz w:val="20"/>
          <w:szCs w:val="20"/>
        </w:rPr>
        <w:t xml:space="preserve"> </w:t>
      </w:r>
      <w:r w:rsidR="00955A1E" w:rsidRPr="001C56F7">
        <w:rPr>
          <w:rFonts w:ascii="GHEA Grapalat" w:hAnsi="GHEA Grapalat"/>
          <w:b/>
          <w:sz w:val="20"/>
          <w:szCs w:val="20"/>
        </w:rPr>
        <w:t>И ИХ ОТЗЫВА</w:t>
      </w:r>
    </w:p>
    <w:p w:rsidR="001E65D1" w:rsidRPr="00BB377C" w:rsidRDefault="001E65D1" w:rsidP="001E65D1">
      <w:pPr>
        <w:pStyle w:val="BodyTextIndent"/>
        <w:widowControl w:val="0"/>
        <w:tabs>
          <w:tab w:val="left" w:pos="1134"/>
        </w:tabs>
        <w:spacing w:line="240" w:lineRule="auto"/>
        <w:ind w:firstLine="0"/>
        <w:rPr>
          <w:rFonts w:ascii="GHEA Grapalat" w:hAnsi="GHEA Grapalat"/>
        </w:rPr>
      </w:pPr>
    </w:p>
    <w:p w:rsidR="00096865" w:rsidRPr="001C56F7" w:rsidRDefault="00D746CA" w:rsidP="001E65D1">
      <w:pPr>
        <w:pStyle w:val="BodyTextIndent"/>
        <w:widowControl w:val="0"/>
        <w:tabs>
          <w:tab w:val="left" w:pos="1134"/>
        </w:tabs>
        <w:spacing w:line="240" w:lineRule="auto"/>
        <w:ind w:firstLine="0"/>
        <w:rPr>
          <w:rFonts w:ascii="GHEA Grapalat" w:hAnsi="GHEA Grapalat"/>
        </w:rPr>
      </w:pPr>
      <w:r w:rsidRPr="001C56F7">
        <w:rPr>
          <w:rFonts w:ascii="GHEA Grapalat" w:hAnsi="GHEA Grapalat"/>
        </w:rPr>
        <w:t>6</w:t>
      </w:r>
      <w:r w:rsidR="00220C7C" w:rsidRPr="001C56F7">
        <w:rPr>
          <w:rFonts w:ascii="GHEA Grapalat" w:hAnsi="GHEA Grapalat"/>
        </w:rPr>
        <w:t>.1</w:t>
      </w:r>
      <w:r w:rsidR="00A34DFE" w:rsidRPr="001C56F7">
        <w:rPr>
          <w:rFonts w:ascii="GHEA Grapalat" w:hAnsi="GHEA Grapalat"/>
        </w:rPr>
        <w:t>.</w:t>
      </w:r>
      <w:r w:rsidR="00220C7C" w:rsidRPr="001C56F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C56F7" w:rsidRDefault="00220C7C" w:rsidP="001E65D1">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6.2</w:t>
      </w:r>
      <w:r w:rsidR="00A34DFE" w:rsidRPr="001C56F7">
        <w:rPr>
          <w:rFonts w:ascii="GHEA Grapalat" w:hAnsi="GHEA Grapalat"/>
        </w:rPr>
        <w:t>.</w:t>
      </w:r>
      <w:r w:rsidRPr="001C56F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1E65D1" w:rsidRDefault="001D1F0F" w:rsidP="008A7430">
      <w:pPr>
        <w:widowControl w:val="0"/>
        <w:tabs>
          <w:tab w:val="left" w:pos="7695"/>
        </w:tabs>
        <w:ind w:firstLine="567"/>
        <w:rPr>
          <w:rFonts w:ascii="GHEA Grapalat" w:hAnsi="GHEA Grapalat"/>
          <w:b/>
          <w:i/>
          <w:sz w:val="20"/>
          <w:szCs w:val="20"/>
        </w:rPr>
      </w:pPr>
      <w:r w:rsidRPr="001C56F7">
        <w:rPr>
          <w:rFonts w:ascii="GHEA Grapalat" w:hAnsi="GHEA Grapalat"/>
          <w:b/>
          <w:i/>
          <w:sz w:val="20"/>
          <w:szCs w:val="20"/>
        </w:rPr>
        <w:tab/>
      </w:r>
    </w:p>
    <w:p w:rsidR="00096865" w:rsidRPr="001C56F7" w:rsidRDefault="00E70FC4"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8.ВСКРЫТИЕ, ОЦЕНКА ЗАЯВОК И </w:t>
      </w:r>
      <w:r w:rsidR="008E3C53" w:rsidRPr="001C56F7">
        <w:rPr>
          <w:rFonts w:ascii="GHEA Grapalat" w:hAnsi="GHEA Grapalat"/>
          <w:b/>
          <w:sz w:val="20"/>
          <w:szCs w:val="20"/>
        </w:rPr>
        <w:br/>
      </w:r>
      <w:r w:rsidR="00807178" w:rsidRPr="001C56F7">
        <w:rPr>
          <w:rFonts w:ascii="GHEA Grapalat" w:hAnsi="GHEA Grapalat"/>
          <w:b/>
          <w:sz w:val="20"/>
          <w:szCs w:val="20"/>
        </w:rPr>
        <w:t xml:space="preserve">ПОДВЕДЕНИЕ ИТОГОВ </w:t>
      </w:r>
    </w:p>
    <w:p w:rsidR="00096865" w:rsidRPr="001C56F7" w:rsidRDefault="00FD2748" w:rsidP="00BB3286">
      <w:pPr>
        <w:pStyle w:val="BodyTextIndent2"/>
        <w:widowControl w:val="0"/>
        <w:tabs>
          <w:tab w:val="left" w:pos="1134"/>
        </w:tabs>
        <w:spacing w:line="240" w:lineRule="auto"/>
        <w:ind w:firstLine="0"/>
        <w:rPr>
          <w:rFonts w:ascii="GHEA Grapalat" w:hAnsi="GHEA Grapalat" w:cs="Tahoma"/>
          <w:i/>
        </w:rPr>
      </w:pPr>
      <w:r w:rsidRPr="001C56F7">
        <w:rPr>
          <w:rFonts w:ascii="GHEA Grapalat" w:hAnsi="GHEA Grapalat"/>
          <w:i/>
        </w:rPr>
        <w:t>8.1</w:t>
      </w:r>
      <w:r w:rsidR="00B10C2A" w:rsidRPr="001C56F7">
        <w:rPr>
          <w:rFonts w:ascii="GHEA Grapalat" w:hAnsi="GHEA Grapalat"/>
          <w:i/>
        </w:rPr>
        <w:t>.</w:t>
      </w:r>
      <w:r w:rsidR="00BB3286" w:rsidRPr="001C56F7">
        <w:rPr>
          <w:rFonts w:ascii="GHEA Grapalat" w:hAnsi="GHEA Grapalat"/>
          <w:i/>
        </w:rPr>
        <w:t>Вскрытие заявок произойдет на "7</w:t>
      </w:r>
      <w:r w:rsidRPr="001C56F7">
        <w:rPr>
          <w:rFonts w:ascii="GHEA Grapalat" w:hAnsi="GHEA Grapalat"/>
          <w:i/>
        </w:rPr>
        <w:t>"-</w:t>
      </w:r>
      <w:r w:rsidR="00D746CA" w:rsidRPr="001C56F7">
        <w:rPr>
          <w:rFonts w:ascii="GHEA Grapalat" w:hAnsi="GHEA Grapalat"/>
          <w:i/>
        </w:rPr>
        <w:t>о</w:t>
      </w:r>
      <w:r w:rsidRPr="001C56F7">
        <w:rPr>
          <w:rFonts w:ascii="GHEA Grapalat" w:hAnsi="GHEA Grapalat"/>
          <w:i/>
        </w:rPr>
        <w:t>й день в "</w:t>
      </w:r>
      <w:r w:rsidR="00BB3286" w:rsidRPr="001C56F7">
        <w:rPr>
          <w:rFonts w:ascii="GHEA Grapalat" w:hAnsi="GHEA Grapalat"/>
          <w:i/>
        </w:rPr>
        <w:t>1</w:t>
      </w:r>
      <w:r w:rsidR="007214AF" w:rsidRPr="007214AF">
        <w:rPr>
          <w:rFonts w:ascii="GHEA Grapalat" w:hAnsi="GHEA Grapalat"/>
          <w:i/>
        </w:rPr>
        <w:t>1</w:t>
      </w:r>
      <w:r w:rsidR="00BB3286" w:rsidRPr="001C56F7">
        <w:rPr>
          <w:rFonts w:ascii="GHEA Grapalat" w:hAnsi="GHEA Grapalat"/>
          <w:i/>
        </w:rPr>
        <w:t>;00</w:t>
      </w:r>
      <w:r w:rsidRPr="001C56F7">
        <w:rPr>
          <w:rFonts w:ascii="GHEA Grapalat" w:hAnsi="GHEA Grapalat"/>
          <w:i/>
        </w:rPr>
        <w:t xml:space="preserve">" со дня опубликования в </w:t>
      </w:r>
      <w:r w:rsidR="00CE35E7" w:rsidRPr="001C56F7">
        <w:rPr>
          <w:rFonts w:ascii="GHEA Grapalat" w:hAnsi="GHEA Grapalat"/>
          <w:i/>
        </w:rPr>
        <w:t>бюллетене</w:t>
      </w:r>
      <w:r w:rsidRPr="001C56F7">
        <w:rPr>
          <w:rFonts w:ascii="GHEA Grapalat" w:hAnsi="GHEA Grapalat"/>
          <w:i/>
        </w:rPr>
        <w:t xml:space="preserve"> объявления и приглашения на настоящую процедуру. </w:t>
      </w:r>
    </w:p>
    <w:p w:rsidR="00C64E56"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На заседании по вскрытию</w:t>
      </w:r>
      <w:r w:rsidR="001F2926" w:rsidRPr="001C56F7">
        <w:rPr>
          <w:rFonts w:ascii="GHEA Grapalat" w:hAnsi="GHEA Grapalat"/>
          <w:i/>
          <w:sz w:val="20"/>
          <w:szCs w:val="20"/>
        </w:rPr>
        <w:t xml:space="preserve"> и оценке</w:t>
      </w:r>
      <w:r w:rsidRPr="001C56F7">
        <w:rPr>
          <w:rFonts w:ascii="GHEA Grapalat" w:hAnsi="GHEA Grapalat"/>
          <w:i/>
          <w:sz w:val="20"/>
          <w:szCs w:val="20"/>
        </w:rPr>
        <w:t xml:space="preserve"> заявок</w:t>
      </w:r>
      <w:r w:rsidR="00C64E56" w:rsidRPr="001C56F7">
        <w:rPr>
          <w:rFonts w:ascii="GHEA Grapalat" w:hAnsi="GHEA Grapalat"/>
          <w:i/>
          <w:sz w:val="20"/>
          <w:szCs w:val="20"/>
        </w:rPr>
        <w:t>:</w:t>
      </w:r>
    </w:p>
    <w:p w:rsidR="00576D5D"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 xml:space="preserve"> </w:t>
      </w:r>
      <w:r w:rsidR="00576D5D" w:rsidRPr="001C56F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1C56F7">
        <w:rPr>
          <w:rFonts w:ascii="GHEA Grapalat" w:hAnsi="GHEA Grapalat"/>
          <w:i/>
          <w:sz w:val="20"/>
          <w:szCs w:val="20"/>
        </w:rPr>
        <w:t>;</w:t>
      </w:r>
    </w:p>
    <w:p w:rsidR="00576D5D" w:rsidRPr="001C56F7" w:rsidRDefault="00B10C2A"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76D5D" w:rsidRPr="001C56F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C56F7" w:rsidRDefault="00BB3286"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r w:rsidR="00576D5D" w:rsidRPr="001C56F7">
        <w:rPr>
          <w:rFonts w:ascii="GHEA Grapalat" w:hAnsi="GHEA Grapalat"/>
          <w:i/>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C56F7" w:rsidRDefault="00576D5D"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r w:rsidRPr="001C56F7">
        <w:rPr>
          <w:rFonts w:ascii="GHEA Grapalat" w:hAnsi="GHEA Grapalat"/>
          <w:i/>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C56F7">
        <w:rPr>
          <w:rFonts w:ascii="GHEA Grapalat" w:hAnsi="GHEA Grapalat"/>
          <w:i/>
          <w:sz w:val="20"/>
          <w:szCs w:val="20"/>
        </w:rPr>
        <w:t xml:space="preserve"> реквизитам;</w:t>
      </w:r>
    </w:p>
    <w:p w:rsidR="00576D5D" w:rsidRPr="001C56F7" w:rsidRDefault="00BB3286"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576D5D" w:rsidRPr="001C56F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C56F7" w:rsidRDefault="00FD274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8.2.Заявки оцениваются в порядке, установленном настоящим приглашением. </w:t>
      </w:r>
    </w:p>
    <w:p w:rsidR="002A665D" w:rsidRPr="001C56F7" w:rsidRDefault="00CF34DE" w:rsidP="00BB3286">
      <w:pPr>
        <w:widowControl w:val="0"/>
        <w:ind w:firstLine="567"/>
        <w:jc w:val="both"/>
        <w:rPr>
          <w:rFonts w:ascii="GHEA Grapalat" w:hAnsi="GHEA Grapalat"/>
          <w:i/>
          <w:sz w:val="20"/>
          <w:szCs w:val="20"/>
        </w:rPr>
      </w:pPr>
      <w:r w:rsidRPr="001C56F7">
        <w:rPr>
          <w:rFonts w:ascii="GHEA Grapalat" w:hAnsi="GHEA Grapalat"/>
          <w:i/>
          <w:sz w:val="20"/>
          <w:szCs w:val="20"/>
        </w:rPr>
        <w:t>Е</w:t>
      </w:r>
      <w:r w:rsidR="00CA7C54" w:rsidRPr="001C56F7">
        <w:rPr>
          <w:rFonts w:ascii="GHEA Grapalat" w:hAnsi="GHEA Grapalat"/>
          <w:i/>
          <w:sz w:val="20"/>
          <w:szCs w:val="20"/>
        </w:rPr>
        <w:t xml:space="preserve">сли количество лотов </w:t>
      </w:r>
      <w:r w:rsidR="00D42D33" w:rsidRPr="001C56F7">
        <w:rPr>
          <w:rFonts w:ascii="GHEA Grapalat" w:hAnsi="GHEA Grapalat"/>
          <w:i/>
          <w:sz w:val="20"/>
          <w:szCs w:val="20"/>
        </w:rPr>
        <w:t xml:space="preserve">в </w:t>
      </w:r>
      <w:r w:rsidR="00CA7C54" w:rsidRPr="001C56F7">
        <w:rPr>
          <w:rFonts w:ascii="GHEA Grapalat" w:hAnsi="GHEA Grapalat"/>
          <w:i/>
          <w:sz w:val="20"/>
          <w:szCs w:val="20"/>
        </w:rPr>
        <w:t>процедур</w:t>
      </w:r>
      <w:r w:rsidR="00D42D33" w:rsidRPr="001C56F7">
        <w:rPr>
          <w:rFonts w:ascii="GHEA Grapalat" w:hAnsi="GHEA Grapalat"/>
          <w:i/>
          <w:sz w:val="20"/>
          <w:szCs w:val="20"/>
        </w:rPr>
        <w:t>е</w:t>
      </w:r>
      <w:r w:rsidR="00CA7C54" w:rsidRPr="001C56F7">
        <w:rPr>
          <w:rFonts w:ascii="GHEA Grapalat" w:hAnsi="GHEA Grapalat"/>
          <w:i/>
          <w:sz w:val="20"/>
          <w:szCs w:val="20"/>
        </w:rPr>
        <w:t xml:space="preserve"> закупок не превышает семдесять пять</w:t>
      </w:r>
      <w:r w:rsidRPr="001C56F7">
        <w:rPr>
          <w:rFonts w:ascii="GHEA Grapalat" w:hAnsi="GHEA Grapalat"/>
          <w:i/>
          <w:sz w:val="20"/>
          <w:szCs w:val="20"/>
        </w:rPr>
        <w:t xml:space="preserve"> лотов</w:t>
      </w:r>
      <w:r w:rsidR="00CA7C54" w:rsidRPr="001C56F7">
        <w:rPr>
          <w:rFonts w:ascii="GHEA Grapalat" w:hAnsi="GHEA Grapalat"/>
          <w:i/>
          <w:sz w:val="20"/>
          <w:szCs w:val="20"/>
        </w:rPr>
        <w:t xml:space="preserve">- оценка </w:t>
      </w:r>
      <w:r w:rsidR="009A796C" w:rsidRPr="001C56F7">
        <w:rPr>
          <w:rFonts w:ascii="GHEA Grapalat" w:hAnsi="GHEA Grapalat"/>
          <w:i/>
          <w:sz w:val="20"/>
          <w:szCs w:val="20"/>
        </w:rPr>
        <w:t xml:space="preserve">заявок осуществляется в течение </w:t>
      </w:r>
      <w:r w:rsidR="00CA7C54" w:rsidRPr="001C56F7">
        <w:rPr>
          <w:rFonts w:ascii="GHEA Grapalat" w:hAnsi="GHEA Grapalat"/>
          <w:i/>
          <w:sz w:val="20"/>
          <w:szCs w:val="20"/>
        </w:rPr>
        <w:t xml:space="preserve">десяти </w:t>
      </w:r>
      <w:r w:rsidR="009A796C" w:rsidRPr="001C56F7">
        <w:rPr>
          <w:rFonts w:ascii="GHEA Grapalat" w:hAnsi="GHEA Grapalat"/>
          <w:i/>
          <w:sz w:val="20"/>
          <w:szCs w:val="20"/>
        </w:rPr>
        <w:t>рабочих дней со дня истечения окончательного срока их подачи, а</w:t>
      </w:r>
      <w:r w:rsidR="00CA7C54" w:rsidRPr="001C56F7">
        <w:rPr>
          <w:rFonts w:ascii="GHEA Grapalat" w:hAnsi="GHEA Grapalat"/>
          <w:i/>
          <w:sz w:val="20"/>
          <w:szCs w:val="20"/>
        </w:rPr>
        <w:t xml:space="preserve"> при превышении-</w:t>
      </w:r>
      <w:r w:rsidR="009A796C" w:rsidRPr="001C56F7">
        <w:rPr>
          <w:rFonts w:ascii="GHEA Grapalat" w:hAnsi="GHEA Grapalat"/>
          <w:i/>
          <w:sz w:val="20"/>
          <w:szCs w:val="20"/>
        </w:rPr>
        <w:t xml:space="preserve"> в течение </w:t>
      </w:r>
      <w:r w:rsidR="00CA7C54" w:rsidRPr="001C56F7">
        <w:rPr>
          <w:rFonts w:ascii="GHEA Grapalat" w:hAnsi="GHEA Grapalat"/>
          <w:i/>
          <w:sz w:val="20"/>
          <w:szCs w:val="20"/>
        </w:rPr>
        <w:t xml:space="preserve">пятнадцати </w:t>
      </w:r>
      <w:r w:rsidR="009A796C" w:rsidRPr="001C56F7">
        <w:rPr>
          <w:rFonts w:ascii="GHEA Grapalat" w:hAnsi="GHEA Grapalat"/>
          <w:i/>
          <w:sz w:val="20"/>
          <w:szCs w:val="20"/>
        </w:rPr>
        <w:t>рабочих дней.</w:t>
      </w:r>
    </w:p>
    <w:p w:rsidR="00ED6836" w:rsidRPr="001C56F7" w:rsidRDefault="00745561" w:rsidP="00BB3286">
      <w:pPr>
        <w:widowControl w:val="0"/>
        <w:jc w:val="both"/>
        <w:rPr>
          <w:rFonts w:ascii="GHEA Grapalat" w:hAnsi="GHEA Grapalat" w:cs="Sylfaen"/>
          <w:i/>
          <w:sz w:val="20"/>
          <w:szCs w:val="20"/>
        </w:rPr>
      </w:pPr>
      <w:r w:rsidRPr="001C56F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C56F7">
        <w:rPr>
          <w:rFonts w:ascii="GHEA Grapalat" w:hAnsi="GHEA Grapalat"/>
          <w:i/>
          <w:sz w:val="20"/>
          <w:szCs w:val="20"/>
        </w:rPr>
        <w:t xml:space="preserve"> и оценке </w:t>
      </w:r>
      <w:r w:rsidRPr="001C56F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C56F7">
        <w:rPr>
          <w:rFonts w:ascii="GHEA Grapalat" w:hAnsi="GHEA Grapalat"/>
          <w:i/>
          <w:sz w:val="20"/>
          <w:szCs w:val="20"/>
        </w:rPr>
        <w:t>, за исключением случая, установленного пунктом 8.9 части 1 настоящего приглашения</w:t>
      </w:r>
      <w:r w:rsidRPr="001C56F7">
        <w:rPr>
          <w:rFonts w:ascii="GHEA Grapalat" w:hAnsi="GHEA Grapalat"/>
          <w:i/>
          <w:sz w:val="20"/>
          <w:szCs w:val="20"/>
        </w:rPr>
        <w:t>.</w:t>
      </w:r>
    </w:p>
    <w:p w:rsidR="00B514E8" w:rsidRPr="001C56F7" w:rsidRDefault="00FD2748"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8.</w:t>
      </w:r>
      <w:r w:rsidR="004C3E56" w:rsidRPr="001C56F7">
        <w:rPr>
          <w:rFonts w:ascii="GHEA Grapalat" w:hAnsi="GHEA Grapalat"/>
          <w:i/>
        </w:rPr>
        <w:t>3</w:t>
      </w:r>
      <w:r w:rsidR="00BB3286" w:rsidRPr="001C56F7">
        <w:rPr>
          <w:rFonts w:ascii="GHEA Grapalat" w:hAnsi="GHEA Grapalat"/>
          <w:i/>
        </w:rPr>
        <w:t>.</w:t>
      </w:r>
      <w:r w:rsidR="00D22CBB" w:rsidRPr="001C56F7">
        <w:rPr>
          <w:rFonts w:ascii="GHEA Grapalat" w:hAnsi="GHEA Grapalat"/>
          <w:i/>
        </w:rPr>
        <w:t>Отобранный у</w:t>
      </w:r>
      <w:r w:rsidRPr="001C56F7">
        <w:rPr>
          <w:rFonts w:ascii="GHEA Grapalat" w:hAnsi="GHEA Grapalat"/>
          <w:i/>
        </w:rPr>
        <w:t>частник</w:t>
      </w:r>
      <w:r w:rsidR="00DD2F66" w:rsidRPr="001C56F7">
        <w:rPr>
          <w:rFonts w:ascii="GHEA Grapalat" w:hAnsi="GHEA Grapalat"/>
          <w:i/>
        </w:rPr>
        <w:t xml:space="preserve"> </w:t>
      </w:r>
      <w:r w:rsidRPr="001C56F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C56F7">
        <w:rPr>
          <w:rFonts w:ascii="GHEA Grapalat" w:hAnsi="GHEA Grapalat"/>
          <w:i/>
        </w:rPr>
        <w:t>отобранного</w:t>
      </w:r>
      <w:r w:rsidR="0066621D" w:rsidRPr="001C56F7">
        <w:rPr>
          <w:rFonts w:ascii="GHEA Grapalat" w:hAnsi="GHEA Grapalat"/>
          <w:i/>
        </w:rPr>
        <w:t xml:space="preserve"> участника</w:t>
      </w:r>
      <w:r w:rsidR="009A0BDF" w:rsidRPr="001C56F7">
        <w:rPr>
          <w:rFonts w:ascii="GHEA Grapalat" w:hAnsi="GHEA Grapalat"/>
          <w:i/>
        </w:rPr>
        <w:t xml:space="preserve"> и </w:t>
      </w:r>
      <w:r w:rsidRPr="001C56F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C56F7">
        <w:rPr>
          <w:rFonts w:ascii="GHEA Grapalat" w:hAnsi="GHEA Grapalat"/>
          <w:i/>
        </w:rPr>
        <w:t>.</w:t>
      </w:r>
    </w:p>
    <w:p w:rsidR="00BB3286" w:rsidRPr="001C56F7" w:rsidRDefault="00FD2748" w:rsidP="00BB3286">
      <w:pPr>
        <w:pStyle w:val="BodyTextIndent"/>
        <w:widowControl w:val="0"/>
        <w:tabs>
          <w:tab w:val="left" w:pos="1134"/>
        </w:tabs>
        <w:spacing w:line="240" w:lineRule="auto"/>
        <w:ind w:firstLine="0"/>
        <w:rPr>
          <w:rFonts w:ascii="GHEA Grapalat" w:hAnsi="GHEA Grapalat"/>
        </w:rPr>
      </w:pPr>
      <w:r w:rsidRPr="001C56F7">
        <w:rPr>
          <w:rFonts w:ascii="GHEA Grapalat" w:hAnsi="GHEA Grapalat"/>
        </w:rPr>
        <w:t>8.</w:t>
      </w:r>
      <w:r w:rsidR="004C3E56" w:rsidRPr="001C56F7">
        <w:rPr>
          <w:rFonts w:ascii="GHEA Grapalat" w:hAnsi="GHEA Grapalat"/>
        </w:rPr>
        <w:t>4</w:t>
      </w:r>
      <w:r w:rsidR="00BB3286" w:rsidRPr="001C56F7">
        <w:rPr>
          <w:rFonts w:ascii="GHEA Grapalat" w:hAnsi="GHEA Grapalat"/>
        </w:rPr>
        <w:t>.</w:t>
      </w:r>
      <w:r w:rsidRPr="001C56F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B3286" w:rsidRPr="001C56F7">
        <w:rPr>
          <w:rFonts w:ascii="GHEA Grapalat" w:hAnsi="GHEA Grapalat"/>
        </w:rPr>
        <w:t xml:space="preserve">  </w:t>
      </w:r>
      <w:r w:rsidR="00BB3286" w:rsidRPr="001C56F7">
        <w:rPr>
          <w:rFonts w:ascii="GHEA Grapalat" w:hAnsi="GHEA Grapalat" w:cs="Arial"/>
        </w:rPr>
        <w:t>установленному</w:t>
      </w:r>
      <w:r w:rsidR="00BB3286" w:rsidRPr="001C56F7">
        <w:rPr>
          <w:rFonts w:ascii="GHEA Grapalat" w:hAnsi="GHEA Grapalat"/>
        </w:rPr>
        <w:t xml:space="preserve"> </w:t>
      </w:r>
      <w:r w:rsidR="00BB3286" w:rsidRPr="001C56F7">
        <w:rPr>
          <w:rFonts w:ascii="GHEA Grapalat" w:hAnsi="GHEA Grapalat" w:cs="Arial"/>
        </w:rPr>
        <w:t>ЦБ</w:t>
      </w:r>
      <w:r w:rsidR="00BB3286" w:rsidRPr="001C56F7">
        <w:rPr>
          <w:rFonts w:ascii="GHEA Grapalat" w:hAnsi="GHEA Grapalat"/>
        </w:rPr>
        <w:t xml:space="preserve"> </w:t>
      </w:r>
      <w:r w:rsidR="00BB3286" w:rsidRPr="001C56F7">
        <w:rPr>
          <w:rFonts w:ascii="GHEA Grapalat" w:hAnsi="GHEA Grapalat" w:cs="Arial"/>
        </w:rPr>
        <w:t>на</w:t>
      </w:r>
      <w:r w:rsidR="00BB3286" w:rsidRPr="001C56F7">
        <w:rPr>
          <w:rFonts w:ascii="GHEA Grapalat" w:hAnsi="GHEA Grapalat"/>
        </w:rPr>
        <w:t xml:space="preserve"> </w:t>
      </w:r>
      <w:r w:rsidR="00BB3286" w:rsidRPr="001C56F7">
        <w:rPr>
          <w:rFonts w:ascii="GHEA Grapalat" w:hAnsi="GHEA Grapalat" w:cs="Arial"/>
        </w:rPr>
        <w:t>тот</w:t>
      </w:r>
      <w:r w:rsidR="00BB3286" w:rsidRPr="001C56F7">
        <w:rPr>
          <w:rFonts w:ascii="GHEA Grapalat" w:hAnsi="GHEA Grapalat"/>
        </w:rPr>
        <w:t xml:space="preserve"> </w:t>
      </w:r>
      <w:r w:rsidR="00BB3286" w:rsidRPr="001C56F7">
        <w:rPr>
          <w:rFonts w:ascii="GHEA Grapalat" w:hAnsi="GHEA Grapalat" w:cs="Arial"/>
        </w:rPr>
        <w:t>день</w:t>
      </w:r>
      <w:r w:rsidR="00BB3286" w:rsidRPr="001C56F7">
        <w:rPr>
          <w:rFonts w:ascii="GHEA Grapalat" w:hAnsi="GHEA Grapalat"/>
        </w:rPr>
        <w:t>.</w:t>
      </w:r>
    </w:p>
    <w:p w:rsidR="00096865" w:rsidRPr="001C56F7" w:rsidRDefault="00FD2748"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8.</w:t>
      </w:r>
      <w:r w:rsidR="00D31874" w:rsidRPr="001C56F7">
        <w:rPr>
          <w:rFonts w:ascii="GHEA Grapalat" w:hAnsi="GHEA Grapalat"/>
        </w:rPr>
        <w:t>5</w:t>
      </w:r>
      <w:r w:rsidRPr="001C56F7">
        <w:rPr>
          <w:rFonts w:ascii="GHEA Grapalat" w:hAnsi="GHEA Grapalat"/>
        </w:rPr>
        <w:t>.Переговоры между комиссией, заказчиком и участниками запрещаются, за исключением случаев,</w:t>
      </w:r>
    </w:p>
    <w:p w:rsidR="00096865" w:rsidRPr="001C56F7" w:rsidRDefault="00096865"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C56F7">
        <w:rPr>
          <w:rFonts w:ascii="Courier New" w:hAnsi="Courier New" w:cs="Courier New"/>
          <w:lang w:val="en-US"/>
        </w:rPr>
        <w:t> </w:t>
      </w:r>
      <w:r w:rsidRPr="001C56F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1C56F7">
        <w:rPr>
          <w:rFonts w:ascii="GHEA Grapalat" w:hAnsi="GHEA Grapalat"/>
        </w:rPr>
        <w:t xml:space="preserve"> </w:t>
      </w:r>
      <w:r w:rsidRPr="001C56F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C56F7" w:rsidDel="00992C40" w:rsidRDefault="00096865"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2)иных случаев, предусмотренных Законом.</w:t>
      </w:r>
    </w:p>
    <w:p w:rsidR="009B6D58" w:rsidRPr="001E65D1" w:rsidRDefault="00FD27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D31874" w:rsidRPr="001C56F7">
        <w:rPr>
          <w:rFonts w:ascii="GHEA Grapalat" w:hAnsi="GHEA Grapalat"/>
          <w:i/>
          <w:sz w:val="20"/>
        </w:rPr>
        <w:t>6</w:t>
      </w:r>
      <w:r w:rsidRPr="001C56F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C56F7">
        <w:rPr>
          <w:rFonts w:ascii="GHEA Grapalat" w:hAnsi="GHEA Grapalat"/>
          <w:i/>
          <w:sz w:val="20"/>
        </w:rPr>
        <w:t>отобранного</w:t>
      </w:r>
      <w:r w:rsidR="00970000" w:rsidRPr="001C56F7">
        <w:rPr>
          <w:rFonts w:ascii="GHEA Grapalat" w:hAnsi="GHEA Grapalat"/>
          <w:i/>
          <w:sz w:val="20"/>
        </w:rPr>
        <w:t xml:space="preserve"> участника</w:t>
      </w:r>
      <w:r w:rsidR="00A00A1F" w:rsidRPr="001C56F7">
        <w:rPr>
          <w:rFonts w:ascii="GHEA Grapalat" w:hAnsi="GHEA Grapalat"/>
          <w:i/>
          <w:sz w:val="20"/>
        </w:rPr>
        <w:t xml:space="preserve"> и </w:t>
      </w:r>
      <w:r w:rsidRPr="001C56F7">
        <w:rPr>
          <w:rFonts w:ascii="GHEA Grapalat" w:hAnsi="GHEA Grapalat"/>
          <w:i/>
          <w:sz w:val="20"/>
        </w:rPr>
        <w:t xml:space="preserve">участников, </w:t>
      </w:r>
      <w:r w:rsidR="00A00A1F" w:rsidRPr="001C56F7">
        <w:rPr>
          <w:rFonts w:ascii="GHEA Grapalat" w:hAnsi="GHEA Grapalat"/>
          <w:i/>
          <w:sz w:val="20"/>
        </w:rPr>
        <w:t xml:space="preserve"> занявших </w:t>
      </w:r>
      <w:r w:rsidRPr="001C56F7">
        <w:rPr>
          <w:rFonts w:ascii="GHEA Grapalat" w:hAnsi="GHEA Grapalat"/>
          <w:i/>
          <w:sz w:val="20"/>
        </w:rPr>
        <w:t xml:space="preserve">последующие места. </w:t>
      </w:r>
      <w:r w:rsidR="002F2045" w:rsidRPr="001C56F7">
        <w:rPr>
          <w:rFonts w:ascii="GHEA Grapalat" w:hAnsi="GHEA Grapalat"/>
          <w:i/>
          <w:sz w:val="20"/>
        </w:rPr>
        <w:t xml:space="preserve">В </w:t>
      </w:r>
      <w:r w:rsidR="002F2045" w:rsidRPr="001C56F7">
        <w:rPr>
          <w:rFonts w:ascii="GHEA Grapalat" w:hAnsi="GHEA Grapalat"/>
          <w:i/>
          <w:sz w:val="20"/>
        </w:rPr>
        <w:lastRenderedPageBreak/>
        <w:t>случае закупки товаров комиссия также оценивает соответствие полного описания представленных товаров требованиям приглашения</w:t>
      </w:r>
      <w:r w:rsidR="005A3D17" w:rsidRPr="001C56F7">
        <w:rPr>
          <w:rFonts w:ascii="GHEA Grapalat" w:hAnsi="GHEA Grapalat"/>
          <w:i/>
          <w:sz w:val="20"/>
        </w:rPr>
        <w:t>.</w:t>
      </w:r>
      <w:r w:rsidRPr="001C56F7">
        <w:rPr>
          <w:rFonts w:ascii="GHEA Grapalat" w:hAnsi="GHEA Grapalat"/>
          <w: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C56F7">
        <w:rPr>
          <w:rFonts w:ascii="GHEA Grapalat" w:hAnsi="GHEA Grapalat"/>
          <w:i/>
          <w:sz w:val="20"/>
        </w:rPr>
        <w:t>ании части 6 статьи 15 Закона:</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а.для определения</w:t>
      </w:r>
      <w:r w:rsidR="005F09CE" w:rsidRPr="001C56F7">
        <w:rPr>
          <w:rFonts w:ascii="GHEA Grapalat" w:hAnsi="GHEA Grapalat"/>
          <w:i/>
          <w:sz w:val="20"/>
        </w:rPr>
        <w:t xml:space="preserve"> отобранного</w:t>
      </w:r>
      <w:r w:rsidR="000C6E1C" w:rsidRPr="001C56F7">
        <w:rPr>
          <w:rFonts w:ascii="GHEA Grapalat" w:hAnsi="GHEA Grapalat"/>
          <w:i/>
          <w:sz w:val="20"/>
        </w:rPr>
        <w:t xml:space="preserve"> участника</w:t>
      </w:r>
      <w:r w:rsidR="005F09CE" w:rsidRPr="001C56F7">
        <w:rPr>
          <w:rFonts w:ascii="GHEA Grapalat" w:hAnsi="GHEA Grapalat"/>
          <w:i/>
          <w:sz w:val="20"/>
        </w:rPr>
        <w:t xml:space="preserve"> и</w:t>
      </w:r>
      <w:r w:rsidRPr="001C56F7">
        <w:rPr>
          <w:rFonts w:ascii="GHEA Grapalat" w:hAnsi="GHEA Grapalat"/>
          <w:i/>
          <w:sz w:val="20"/>
        </w:rPr>
        <w:t xml:space="preserve"> участников, занявших последующие места, с</w:t>
      </w:r>
      <w:r w:rsidR="00A50C53" w:rsidRPr="001C56F7">
        <w:rPr>
          <w:rFonts w:ascii="Courier New" w:hAnsi="Courier New" w:cs="Courier New"/>
          <w:i/>
          <w:sz w:val="20"/>
          <w:lang w:val="en-US"/>
        </w:rPr>
        <w:t> </w:t>
      </w:r>
      <w:r w:rsidRPr="001C56F7">
        <w:rPr>
          <w:rFonts w:ascii="GHEA Grapalat" w:hAnsi="GHEA Grapalat"/>
          <w:i/>
          <w:sz w:val="20"/>
        </w:rPr>
        <w:t>целью сокращения предложенных на заседании комиссии цен, со всеми участниками,</w:t>
      </w:r>
      <w:r w:rsidR="00AA7117" w:rsidRPr="001C56F7">
        <w:rPr>
          <w:rFonts w:ascii="GHEA Grapalat" w:hAnsi="GHEA Grapalat"/>
          <w:i/>
          <w:sz w:val="20"/>
        </w:rPr>
        <w:t xml:space="preserve"> </w:t>
      </w:r>
      <w:r w:rsidRPr="001C56F7">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б.в противном случае заседание комиссии приостанавливается, и в течение одного рабочего дня секретарь комиссии </w:t>
      </w:r>
      <w:r w:rsidR="00172B98" w:rsidRPr="001C56F7">
        <w:rPr>
          <w:rFonts w:ascii="GHEA Grapalat" w:hAnsi="GHEA Grapalat"/>
          <w:i/>
          <w:sz w:val="20"/>
        </w:rPr>
        <w:t>в электронной форме</w:t>
      </w:r>
      <w:r w:rsidRPr="001C56F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в.переговоры проводятся не раннее чем на второй и не позднее чем на </w:t>
      </w:r>
      <w:r w:rsidR="00996FDC" w:rsidRPr="001C56F7">
        <w:rPr>
          <w:rFonts w:ascii="GHEA Grapalat" w:hAnsi="GHEA Grapalat"/>
          <w:i/>
          <w:sz w:val="20"/>
        </w:rPr>
        <w:t xml:space="preserve">пятый </w:t>
      </w:r>
      <w:r w:rsidRPr="001C56F7">
        <w:rPr>
          <w:rFonts w:ascii="GHEA Grapalat" w:hAnsi="GHEA Grapalat"/>
          <w:i/>
          <w:sz w:val="20"/>
        </w:rPr>
        <w:t>рабочий день со дня отправки извещения</w:t>
      </w:r>
      <w:r w:rsidR="00A50C53" w:rsidRPr="001C56F7">
        <w:rPr>
          <w:rFonts w:ascii="GHEA Grapalat" w:hAnsi="GHEA Grapalat"/>
          <w:i/>
          <w:sz w:val="20"/>
        </w:rPr>
        <w:t>,</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д.на момент истечения установленного для переговоров окончательного срока, по представленным </w:t>
      </w:r>
      <w:r w:rsidR="001D129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w:t>
      </w:r>
      <w:r w:rsidR="001D129F" w:rsidRPr="001C56F7">
        <w:rPr>
          <w:rFonts w:ascii="GHEA Grapalat" w:hAnsi="GHEA Grapalat"/>
          <w:i/>
          <w:sz w:val="20"/>
        </w:rPr>
        <w:t xml:space="preserve"> </w:t>
      </w:r>
      <w:r w:rsidRPr="001C56F7">
        <w:rPr>
          <w:rFonts w:ascii="GHEA Grapalat" w:hAnsi="GHEA Grapalat"/>
          <w:i/>
          <w:sz w:val="20"/>
        </w:rPr>
        <w:t xml:space="preserve">ценам, </w:t>
      </w:r>
      <w:r w:rsidR="00927888" w:rsidRPr="001C56F7">
        <w:rPr>
          <w:rFonts w:ascii="GHEA Grapalat" w:hAnsi="GHEA Grapalat"/>
          <w:i/>
          <w:sz w:val="20"/>
        </w:rPr>
        <w:t xml:space="preserve">которые </w:t>
      </w:r>
      <w:r w:rsidRPr="001C56F7">
        <w:rPr>
          <w:rFonts w:ascii="GHEA Grapalat" w:hAnsi="GHEA Grapalat"/>
          <w:i/>
          <w:sz w:val="20"/>
        </w:rPr>
        <w:t xml:space="preserve">не </w:t>
      </w:r>
      <w:r w:rsidR="00927888" w:rsidRPr="001C56F7">
        <w:rPr>
          <w:rFonts w:ascii="GHEA Grapalat" w:hAnsi="GHEA Grapalat"/>
          <w:i/>
          <w:sz w:val="20"/>
        </w:rPr>
        <w:t xml:space="preserve">превышают цену, установленную  заявкой на закупку  </w:t>
      </w:r>
      <w:r w:rsidRPr="001C56F7">
        <w:rPr>
          <w:rFonts w:ascii="GHEA Grapalat" w:hAnsi="GHEA Grapalat"/>
          <w:i/>
          <w:sz w:val="20"/>
        </w:rPr>
        <w:t>, определяются и объявляются</w:t>
      </w:r>
      <w:r w:rsidR="00A134CC" w:rsidRPr="001C56F7">
        <w:rPr>
          <w:rFonts w:ascii="GHEA Grapalat" w:hAnsi="GHEA Grapalat"/>
          <w:i/>
          <w:sz w:val="20"/>
        </w:rPr>
        <w:t xml:space="preserve"> отобранный участник и</w:t>
      </w:r>
      <w:r w:rsidRPr="001C56F7">
        <w:rPr>
          <w:rFonts w:ascii="GHEA Grapalat" w:hAnsi="GHEA Grapalat"/>
          <w:i/>
          <w:sz w:val="20"/>
        </w:rPr>
        <w:t xml:space="preserve"> участники, занявшие последующие места,</w:t>
      </w:r>
    </w:p>
    <w:p w:rsidR="008F2148" w:rsidRPr="001C56F7" w:rsidRDefault="009B6D5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е.если на момент истечения установленного для переговоров окончательного срока представленные </w:t>
      </w:r>
      <w:r w:rsidR="009639F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 цены превышают цену, установленную заявкой на закупку,</w:t>
      </w:r>
      <w:r w:rsidR="008F2148" w:rsidRPr="001C56F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C56F7" w:rsidRDefault="008F21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1C56F7">
        <w:rPr>
          <w:rFonts w:ascii="GHEA Grapalat" w:hAnsi="GHEA Grapalat"/>
          <w:i/>
          <w:sz w:val="20"/>
        </w:rPr>
        <w:t xml:space="preserve">как минимум одна </w:t>
      </w:r>
      <w:r w:rsidRPr="001C56F7">
        <w:rPr>
          <w:rFonts w:ascii="GHEA Grapalat" w:hAnsi="GHEA Grapalat"/>
          <w:i/>
          <w:sz w:val="20"/>
        </w:rPr>
        <w:t xml:space="preserve">конкурентная процедура закупки, которая была объявлена несостоявшейся </w:t>
      </w:r>
      <w:r w:rsidR="00E23F8C" w:rsidRPr="001C56F7">
        <w:rPr>
          <w:rFonts w:ascii="GHEA Grapalat" w:hAnsi="GHEA Grapalat"/>
          <w:i/>
          <w:sz w:val="20"/>
        </w:rPr>
        <w:t>на основании</w:t>
      </w:r>
      <w:r w:rsidR="00144E38" w:rsidRPr="001C56F7">
        <w:rPr>
          <w:rFonts w:ascii="GHEA Grapalat" w:hAnsi="GHEA Grapalat"/>
          <w:i/>
          <w:sz w:val="20"/>
        </w:rPr>
        <w:t xml:space="preserve"> того, что</w:t>
      </w:r>
      <w:r w:rsidRPr="001C56F7">
        <w:rPr>
          <w:rFonts w:ascii="GHEA Grapalat" w:hAnsi="GHEA Grapalat"/>
          <w:i/>
          <w:sz w:val="20"/>
        </w:rPr>
        <w:t xml:space="preserve"> представленны</w:t>
      </w:r>
      <w:r w:rsidR="00144E38" w:rsidRPr="001C56F7">
        <w:rPr>
          <w:rFonts w:ascii="GHEA Grapalat" w:hAnsi="GHEA Grapalat"/>
          <w:i/>
          <w:sz w:val="20"/>
        </w:rPr>
        <w:t>е</w:t>
      </w:r>
      <w:r w:rsidRPr="001C56F7">
        <w:rPr>
          <w:rFonts w:ascii="GHEA Grapalat" w:hAnsi="GHEA Grapalat"/>
          <w:i/>
          <w:sz w:val="20"/>
        </w:rPr>
        <w:t xml:space="preserve"> участниками цен</w:t>
      </w:r>
      <w:r w:rsidR="00144E38" w:rsidRPr="001C56F7">
        <w:rPr>
          <w:rFonts w:ascii="GHEA Grapalat" w:hAnsi="GHEA Grapalat"/>
          <w:i/>
          <w:sz w:val="20"/>
        </w:rPr>
        <w:t>ы</w:t>
      </w:r>
      <w:r w:rsidRPr="001C56F7">
        <w:rPr>
          <w:rFonts w:ascii="GHEA Grapalat" w:hAnsi="GHEA Grapalat"/>
          <w:i/>
          <w:sz w:val="20"/>
        </w:rPr>
        <w:t xml:space="preserve"> пре</w:t>
      </w:r>
      <w:r w:rsidR="00144E38" w:rsidRPr="001C56F7">
        <w:rPr>
          <w:rFonts w:ascii="GHEA Grapalat" w:hAnsi="GHEA Grapalat"/>
          <w:i/>
          <w:sz w:val="20"/>
        </w:rPr>
        <w:t>вышают цену, установленную</w:t>
      </w:r>
      <w:r w:rsidRPr="001C56F7">
        <w:rPr>
          <w:rFonts w:ascii="GHEA Grapalat" w:hAnsi="GHEA Grapalat"/>
          <w:i/>
          <w:sz w:val="20"/>
        </w:rPr>
        <w:t xml:space="preserve"> заявкой на закупку</w:t>
      </w:r>
      <w:r w:rsidR="00235D56" w:rsidRPr="001C56F7">
        <w:rPr>
          <w:rFonts w:ascii="GHEA Grapalat" w:hAnsi="GHEA Grapalat"/>
          <w:i/>
          <w:sz w:val="20"/>
        </w:rPr>
        <w:t>,</w:t>
      </w:r>
    </w:p>
    <w:p w:rsidR="008F2148" w:rsidRPr="001C56F7" w:rsidRDefault="00235D56"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w:t>
      </w:r>
      <w:r w:rsidR="00B11432" w:rsidRPr="001C56F7">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1C56F7">
        <w:rPr>
          <w:rFonts w:ascii="GHEA Grapalat" w:hAnsi="GHEA Grapalat"/>
          <w:i/>
          <w:sz w:val="20"/>
        </w:rPr>
        <w:t xml:space="preserve"> цены, превышающей</w:t>
      </w:r>
      <w:r w:rsidR="00B11432" w:rsidRPr="001C56F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1C56F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C56F7">
        <w:rPr>
          <w:rFonts w:ascii="GHEA Grapalat" w:hAnsi="GHEA Grapalat"/>
          <w:i/>
          <w:sz w:val="20"/>
        </w:rPr>
        <w:t xml:space="preserve"> договора, </w:t>
      </w:r>
      <w:r w:rsidR="007D4E09" w:rsidRPr="001C56F7">
        <w:rPr>
          <w:rFonts w:ascii="GHEA Grapalat" w:hAnsi="GHEA Grapalat"/>
          <w:i/>
          <w:sz w:val="20"/>
        </w:rPr>
        <w:t>дополнительные финансовые средства</w:t>
      </w:r>
      <w:r w:rsidR="00EC09B0" w:rsidRPr="001C56F7">
        <w:rPr>
          <w:rFonts w:ascii="GHEA Grapalat" w:hAnsi="GHEA Grapalat"/>
          <w:i/>
          <w:sz w:val="20"/>
        </w:rPr>
        <w:t xml:space="preserve"> не предусматриваются.</w:t>
      </w:r>
    </w:p>
    <w:p w:rsidR="009B6D58" w:rsidRPr="001C56F7" w:rsidRDefault="003572EA"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ж.</w:t>
      </w:r>
      <w:r w:rsidR="00DF44E3" w:rsidRPr="001C56F7">
        <w:rPr>
          <w:rFonts w:ascii="GHEA Grapalat" w:hAnsi="GHEA Grapalat"/>
          <w:i/>
          <w:sz w:val="20"/>
        </w:rPr>
        <w:t xml:space="preserve"> </w:t>
      </w:r>
      <w:r w:rsidR="00C34AFD" w:rsidRPr="001C56F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C56F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C56F7">
        <w:rPr>
          <w:rFonts w:ascii="GHEA Grapalat" w:hAnsi="GHEA Grapalat"/>
          <w:i/>
          <w:sz w:val="20"/>
        </w:rPr>
        <w:t>, за исключением случая, предусмотренного абзацем ,, е " настоящего подпункта</w:t>
      </w:r>
      <w:r w:rsidR="009B6D58" w:rsidRPr="001C56F7">
        <w:rPr>
          <w:rFonts w:ascii="GHEA Grapalat" w:hAnsi="GHEA Grapalat"/>
          <w:i/>
          <w:sz w:val="20"/>
        </w:rPr>
        <w:t xml:space="preserve">. </w:t>
      </w:r>
    </w:p>
    <w:p w:rsidR="00B514E8" w:rsidRPr="001C56F7" w:rsidRDefault="00FD2748"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8.</w:t>
      </w:r>
      <w:r w:rsidR="00096B2C" w:rsidRPr="001C56F7">
        <w:rPr>
          <w:rFonts w:ascii="GHEA Grapalat" w:hAnsi="GHEA Grapalat"/>
          <w:i/>
          <w:sz w:val="20"/>
          <w:szCs w:val="20"/>
        </w:rPr>
        <w:t>7</w:t>
      </w:r>
      <w:r w:rsidRPr="001C56F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C56F7">
        <w:rPr>
          <w:rFonts w:ascii="GHEA Grapalat" w:hAnsi="GHEA Grapalat"/>
          <w:i/>
          <w:sz w:val="20"/>
          <w:szCs w:val="20"/>
        </w:rPr>
        <w:t xml:space="preserve">включенные в заявку </w:t>
      </w:r>
      <w:r w:rsidRPr="001C56F7">
        <w:rPr>
          <w:rFonts w:ascii="GHEA Grapalat" w:hAnsi="GHEA Grapalat"/>
          <w:i/>
          <w:sz w:val="20"/>
          <w:szCs w:val="20"/>
        </w:rPr>
        <w:t>документ</w:t>
      </w:r>
      <w:r w:rsidR="00F7541A" w:rsidRPr="001C56F7">
        <w:rPr>
          <w:rFonts w:ascii="GHEA Grapalat" w:hAnsi="GHEA Grapalat"/>
          <w:i/>
          <w:sz w:val="20"/>
          <w:szCs w:val="20"/>
        </w:rPr>
        <w:t>ы</w:t>
      </w:r>
      <w:r w:rsidRPr="001C56F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C56F7">
        <w:rPr>
          <w:rFonts w:ascii="Courier New" w:hAnsi="Courier New" w:cs="Courier New"/>
          <w:i/>
          <w:sz w:val="20"/>
          <w:szCs w:val="20"/>
          <w:lang w:val="en-US"/>
        </w:rPr>
        <w:t> </w:t>
      </w:r>
      <w:r w:rsidRPr="001C56F7">
        <w:rPr>
          <w:rFonts w:ascii="GHEA Grapalat" w:hAnsi="GHEA Grapalat"/>
          <w:i/>
          <w:sz w:val="20"/>
          <w:szCs w:val="20"/>
        </w:rPr>
        <w:t>препятствуя нормальному функционированию комиссии.</w:t>
      </w:r>
    </w:p>
    <w:p w:rsidR="00AD2081" w:rsidRPr="001C56F7" w:rsidRDefault="00A150A9"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917747" w:rsidRPr="001C56F7">
        <w:rPr>
          <w:rFonts w:ascii="GHEA Grapalat" w:hAnsi="GHEA Grapalat"/>
          <w:i/>
          <w:sz w:val="20"/>
        </w:rPr>
        <w:t>8</w:t>
      </w:r>
      <w:r w:rsidRPr="001C56F7">
        <w:rPr>
          <w:rFonts w:ascii="GHEA Grapalat" w:hAnsi="GHEA Grapalat"/>
          <w:i/>
          <w:sz w:val="20"/>
        </w:rPr>
        <w:t xml:space="preserve">.Если в результате оценки, проведенной в ходе заседания по вскрытию </w:t>
      </w:r>
      <w:r w:rsidR="00F00565" w:rsidRPr="001C56F7">
        <w:rPr>
          <w:rFonts w:ascii="GHEA Grapalat" w:hAnsi="GHEA Grapalat"/>
          <w:i/>
          <w:sz w:val="20"/>
        </w:rPr>
        <w:t xml:space="preserve">и оценке </w:t>
      </w:r>
      <w:r w:rsidRPr="001C56F7">
        <w:rPr>
          <w:rFonts w:ascii="GHEA Grapalat" w:hAnsi="GHEA Grapalat"/>
          <w:i/>
          <w:sz w:val="20"/>
        </w:rPr>
        <w:t>заявок, в заявке участника фиксируются несоответствия требованиям приглашения,</w:t>
      </w:r>
      <w:r w:rsidR="001F0DAB" w:rsidRPr="001C56F7">
        <w:rPr>
          <w:rFonts w:ascii="GHEA Grapalat" w:hAnsi="GHEA Grapalat"/>
          <w:i/>
          <w:sz w:val="20"/>
        </w:rPr>
        <w:t xml:space="preserve"> </w:t>
      </w:r>
      <w:r w:rsidRPr="001C56F7">
        <w:rPr>
          <w:rFonts w:ascii="GHEA Grapalat" w:hAnsi="GHEA Grapalat"/>
          <w:i/>
          <w:sz w:val="20"/>
        </w:rPr>
        <w:t>комиссия приостанавливает заседание на один рабочий день, а секретарь комиссии в тот же день</w:t>
      </w:r>
      <w:r w:rsidR="007A34A6" w:rsidRPr="001C56F7">
        <w:rPr>
          <w:rFonts w:ascii="GHEA Grapalat" w:hAnsi="GHEA Grapalat"/>
          <w:i/>
          <w:sz w:val="20"/>
        </w:rPr>
        <w:t xml:space="preserve"> </w:t>
      </w:r>
      <w:r w:rsidR="001F0DAB" w:rsidRPr="001C56F7">
        <w:rPr>
          <w:rFonts w:ascii="GHEA Grapalat" w:hAnsi="GHEA Grapalat"/>
          <w:i/>
          <w:sz w:val="20"/>
        </w:rPr>
        <w:t>в электронной форме</w:t>
      </w:r>
      <w:r w:rsidR="007A34A6" w:rsidRPr="001C56F7">
        <w:rPr>
          <w:rFonts w:ascii="GHEA Grapalat" w:hAnsi="GHEA Grapalat"/>
          <w:i/>
          <w:sz w:val="20"/>
        </w:rPr>
        <w:t xml:space="preserve"> </w:t>
      </w:r>
      <w:r w:rsidRPr="001C56F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C56F7" w:rsidRDefault="006A202F" w:rsidP="00BB3286">
      <w:pPr>
        <w:pStyle w:val="norm"/>
        <w:widowControl w:val="0"/>
        <w:tabs>
          <w:tab w:val="left" w:pos="1134"/>
        </w:tabs>
        <w:spacing w:line="240" w:lineRule="auto"/>
        <w:ind w:firstLine="567"/>
        <w:rPr>
          <w:rFonts w:ascii="GHEA Grapalat" w:hAnsi="GHEA Grapalat" w:cs="Sylfaen"/>
          <w:i/>
          <w:sz w:val="20"/>
        </w:rPr>
      </w:pPr>
      <w:r w:rsidRPr="001C56F7">
        <w:rPr>
          <w:rFonts w:ascii="GHEA Grapalat" w:hAnsi="GHEA Grapalat"/>
          <w:i/>
          <w:sz w:val="20"/>
        </w:rPr>
        <w:t>В</w:t>
      </w:r>
      <w:r w:rsidR="00AD2081" w:rsidRPr="001C56F7">
        <w:rPr>
          <w:rFonts w:ascii="GHEA Grapalat" w:hAnsi="GHEA Grapalat"/>
          <w:i/>
          <w:sz w:val="20"/>
        </w:rPr>
        <w:t xml:space="preserve"> случае обоснованного решения на основании пункта 67 </w:t>
      </w:r>
      <w:r w:rsidR="0033740E" w:rsidRPr="001C56F7">
        <w:rPr>
          <w:rFonts w:ascii="GHEA Grapalat" w:hAnsi="GHEA Grapalat"/>
          <w:i/>
          <w:sz w:val="20"/>
        </w:rPr>
        <w:t>П</w:t>
      </w:r>
      <w:r w:rsidR="00AD2081" w:rsidRPr="001C56F7">
        <w:rPr>
          <w:rFonts w:ascii="GHEA Grapalat" w:hAnsi="GHEA Grapalat"/>
          <w:i/>
          <w:sz w:val="20"/>
        </w:rPr>
        <w:t xml:space="preserve">орядка </w:t>
      </w:r>
      <w:r w:rsidRPr="001C56F7">
        <w:rPr>
          <w:rFonts w:ascii="GHEA Grapalat" w:hAnsi="GHEA Grapalat"/>
          <w:i/>
          <w:sz w:val="20"/>
        </w:rPr>
        <w:t xml:space="preserve">Оценочная комиссия </w:t>
      </w:r>
      <w:r w:rsidR="00CD1E50" w:rsidRPr="001C56F7">
        <w:rPr>
          <w:rFonts w:ascii="GHEA Grapalat" w:hAnsi="GHEA Grapalat"/>
          <w:i/>
          <w:sz w:val="20"/>
        </w:rPr>
        <w:t xml:space="preserve">посредством </w:t>
      </w:r>
      <w:r w:rsidR="00A150D1" w:rsidRPr="001C56F7">
        <w:rPr>
          <w:rFonts w:ascii="GHEA Grapalat" w:hAnsi="GHEA Grapalat"/>
          <w:i/>
          <w:sz w:val="20"/>
        </w:rPr>
        <w:t>К</w:t>
      </w:r>
      <w:r w:rsidR="00CD1E50" w:rsidRPr="001C56F7">
        <w:rPr>
          <w:rFonts w:ascii="GHEA Grapalat" w:hAnsi="GHEA Grapalat"/>
          <w:i/>
          <w:sz w:val="20"/>
        </w:rPr>
        <w:t xml:space="preserve">омитета государственных доходов РА </w:t>
      </w:r>
      <w:r w:rsidRPr="001C56F7">
        <w:rPr>
          <w:rFonts w:ascii="GHEA Grapalat" w:hAnsi="GHEA Grapalat"/>
          <w:i/>
          <w:sz w:val="20"/>
        </w:rPr>
        <w:t xml:space="preserve">может </w:t>
      </w:r>
      <w:r w:rsidR="00AD2081" w:rsidRPr="001C56F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C56F7">
        <w:rPr>
          <w:rFonts w:ascii="GHEA Grapalat" w:hAnsi="GHEA Grapalat"/>
          <w:i/>
          <w:sz w:val="20"/>
        </w:rPr>
        <w:t>З</w:t>
      </w:r>
      <w:r w:rsidR="00AD2081" w:rsidRPr="001C56F7">
        <w:rPr>
          <w:rFonts w:ascii="GHEA Grapalat" w:hAnsi="GHEA Grapalat"/>
          <w:i/>
          <w:sz w:val="20"/>
        </w:rPr>
        <w:t>акона</w:t>
      </w:r>
      <w:r w:rsidR="00F215E2" w:rsidRPr="001C56F7">
        <w:rPr>
          <w:rFonts w:ascii="GHEA Grapalat" w:hAnsi="GHEA Grapalat"/>
          <w:i/>
          <w:sz w:val="20"/>
        </w:rPr>
        <w:t xml:space="preserve">. </w:t>
      </w:r>
      <w:r w:rsidR="00AD2081" w:rsidRPr="001C56F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C56F7">
        <w:rPr>
          <w:rFonts w:ascii="GHEA Grapalat" w:hAnsi="GHEA Grapalat" w:cs="Sylfaen"/>
          <w:i/>
          <w:sz w:val="20"/>
        </w:rPr>
        <w:t>(число, месяц, год)</w:t>
      </w:r>
      <w:r w:rsidR="00AD2081" w:rsidRPr="001C56F7">
        <w:rPr>
          <w:rFonts w:ascii="GHEA Grapalat" w:hAnsi="GHEA Grapalat" w:cs="Sylfaen"/>
          <w:i/>
          <w:sz w:val="20"/>
        </w:rPr>
        <w:t xml:space="preserve"> представления заявки</w:t>
      </w:r>
      <w:r w:rsidR="00855622" w:rsidRPr="001C56F7">
        <w:rPr>
          <w:rFonts w:ascii="GHEA Grapalat" w:hAnsi="GHEA Grapalat" w:cs="Sylfaen"/>
          <w:i/>
          <w:sz w:val="20"/>
        </w:rPr>
        <w:t>.</w:t>
      </w:r>
      <w:r w:rsidR="003B3E74" w:rsidRPr="001C56F7">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C56F7">
        <w:rPr>
          <w:rFonts w:ascii="GHEA Grapalat" w:hAnsi="GHEA Grapalat" w:cs="Sylfaen"/>
          <w:i/>
          <w:sz w:val="20"/>
        </w:rPr>
        <w:t>с</w:t>
      </w:r>
      <w:r w:rsidR="003B3E74" w:rsidRPr="001C56F7">
        <w:rPr>
          <w:rFonts w:ascii="GHEA Grapalat" w:hAnsi="GHEA Grapalat" w:cs="Sylfaen"/>
          <w:i/>
          <w:sz w:val="20"/>
        </w:rPr>
        <w:t xml:space="preserve"> оригинала информаци</w:t>
      </w:r>
      <w:r w:rsidR="00914B4A" w:rsidRPr="001C56F7">
        <w:rPr>
          <w:rFonts w:ascii="GHEA Grapalat" w:hAnsi="GHEA Grapalat" w:cs="Sylfaen"/>
          <w:i/>
          <w:sz w:val="20"/>
        </w:rPr>
        <w:t>я</w:t>
      </w:r>
      <w:r w:rsidR="003B3E74" w:rsidRPr="001C56F7">
        <w:rPr>
          <w:rFonts w:ascii="GHEA Grapalat" w:hAnsi="GHEA Grapalat" w:cs="Sylfaen"/>
          <w:i/>
          <w:sz w:val="20"/>
        </w:rPr>
        <w:t>, полученн</w:t>
      </w:r>
      <w:r w:rsidR="00914B4A" w:rsidRPr="001C56F7">
        <w:rPr>
          <w:rFonts w:ascii="GHEA Grapalat" w:hAnsi="GHEA Grapalat" w:cs="Sylfaen"/>
          <w:i/>
          <w:sz w:val="20"/>
        </w:rPr>
        <w:t xml:space="preserve">ая </w:t>
      </w:r>
      <w:r w:rsidR="00584166" w:rsidRPr="001C56F7">
        <w:rPr>
          <w:rFonts w:ascii="GHEA Grapalat" w:hAnsi="GHEA Grapalat" w:cs="Sylfaen"/>
          <w:i/>
          <w:sz w:val="20"/>
        </w:rPr>
        <w:t>из</w:t>
      </w:r>
      <w:r w:rsidR="003B3E74" w:rsidRPr="001C56F7">
        <w:rPr>
          <w:rFonts w:ascii="GHEA Grapalat" w:hAnsi="GHEA Grapalat" w:cs="Sylfaen"/>
          <w:i/>
          <w:sz w:val="20"/>
        </w:rPr>
        <w:t xml:space="preserve"> </w:t>
      </w:r>
      <w:r w:rsidR="00914B4A" w:rsidRPr="001C56F7">
        <w:rPr>
          <w:rFonts w:ascii="GHEA Grapalat" w:hAnsi="GHEA Grapalat" w:cs="Sylfaen"/>
          <w:i/>
          <w:sz w:val="20"/>
        </w:rPr>
        <w:t>К</w:t>
      </w:r>
      <w:r w:rsidR="003B3E74" w:rsidRPr="001C56F7">
        <w:rPr>
          <w:rFonts w:ascii="GHEA Grapalat" w:hAnsi="GHEA Grapalat" w:cs="Sylfaen"/>
          <w:i/>
          <w:sz w:val="20"/>
        </w:rPr>
        <w:t>омитета.</w:t>
      </w:r>
      <w:r w:rsidR="006A3C8A" w:rsidRPr="001C56F7">
        <w:rPr>
          <w:rFonts w:ascii="GHEA Grapalat" w:hAnsi="GHEA Grapalat"/>
          <w:i/>
          <w:sz w:val="20"/>
        </w:rPr>
        <w:t xml:space="preserve"> </w:t>
      </w:r>
      <w:r w:rsidR="006A3C8A" w:rsidRPr="001C56F7">
        <w:rPr>
          <w:rFonts w:ascii="GHEA Grapalat" w:hAnsi="GHEA Grapalat" w:cs="Sylfaen"/>
          <w:i/>
          <w:sz w:val="20"/>
        </w:rPr>
        <w:t xml:space="preserve">В уведомлении, направленном </w:t>
      </w:r>
      <w:r w:rsidR="006A3C8A" w:rsidRPr="001C56F7">
        <w:rPr>
          <w:rFonts w:ascii="GHEA Grapalat" w:hAnsi="GHEA Grapalat" w:cs="Sylfaen"/>
          <w:i/>
          <w:sz w:val="20"/>
        </w:rPr>
        <w:lastRenderedPageBreak/>
        <w:t>участнику, подробно описываются все несоответствия, обнаруженные при оценке заявки</w:t>
      </w:r>
      <w:r w:rsidR="006371D0" w:rsidRPr="001C56F7">
        <w:rPr>
          <w:rFonts w:ascii="GHEA Grapalat" w:hAnsi="GHEA Grapalat" w:cs="Sylfaen"/>
          <w:i/>
          <w:sz w:val="20"/>
        </w:rPr>
        <w:t>.</w:t>
      </w:r>
    </w:p>
    <w:p w:rsidR="00C27BA4"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z w:val="20"/>
        </w:rPr>
        <w:t>8.</w:t>
      </w:r>
      <w:r w:rsidR="000F35AE" w:rsidRPr="001C56F7">
        <w:rPr>
          <w:rFonts w:ascii="GHEA Grapalat" w:hAnsi="GHEA Grapalat"/>
          <w:i/>
          <w:sz w:val="20"/>
        </w:rPr>
        <w:t>9</w:t>
      </w:r>
      <w:r w:rsidRPr="001C56F7">
        <w:rPr>
          <w:rFonts w:ascii="GHEA Grapalat" w:hAnsi="GHEA Grapalat"/>
          <w:i/>
          <w:sz w:val="20"/>
        </w:rPr>
        <w:t>.Если участник исправляет зафиксированное несоответствие в срок, установленный пунктом 8.</w:t>
      </w:r>
      <w:r w:rsidR="000F35AE" w:rsidRPr="001C56F7">
        <w:rPr>
          <w:rFonts w:ascii="GHEA Grapalat" w:hAnsi="GHEA Grapalat"/>
          <w:i/>
          <w:sz w:val="20"/>
        </w:rPr>
        <w:t>8</w:t>
      </w:r>
      <w:r w:rsidRPr="001C56F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1C56F7">
        <w:rPr>
          <w:rFonts w:ascii="GHEA Grapalat" w:hAnsi="GHEA Grapalat"/>
          <w:i/>
          <w:sz w:val="20"/>
        </w:rPr>
        <w:t xml:space="preserve"> данного участника</w:t>
      </w:r>
      <w:r w:rsidRPr="001C56F7">
        <w:rPr>
          <w:rFonts w:ascii="GHEA Grapalat" w:hAnsi="GHEA Grapalat"/>
          <w:i/>
          <w:sz w:val="20"/>
        </w:rPr>
        <w:t xml:space="preserve"> оценивается неуд</w:t>
      </w:r>
      <w:r w:rsidR="00A50C53" w:rsidRPr="001C56F7">
        <w:rPr>
          <w:rFonts w:ascii="GHEA Grapalat" w:hAnsi="GHEA Grapalat"/>
          <w:i/>
          <w:sz w:val="20"/>
        </w:rPr>
        <w:t>овлетворительно и отклоняется</w:t>
      </w:r>
      <w:r w:rsidR="005D7FA6" w:rsidRPr="001C56F7">
        <w:rPr>
          <w:rFonts w:ascii="GHEA Grapalat" w:hAnsi="GHEA Grapalat"/>
          <w:i/>
          <w:sz w:val="20"/>
        </w:rPr>
        <w:t>, а отобранным участником признается участник, занявший последующее место</w:t>
      </w:r>
      <w:r w:rsidR="00A50C53" w:rsidRPr="001C56F7">
        <w:rPr>
          <w:rFonts w:ascii="GHEA Grapalat" w:hAnsi="GHEA Grapalat"/>
          <w:i/>
          <w:sz w:val="20"/>
        </w:rPr>
        <w:t>.</w:t>
      </w:r>
    </w:p>
    <w:p w:rsidR="00C27BA4" w:rsidRPr="001C56F7" w:rsidRDefault="00C27BA4" w:rsidP="008A7430">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1C56F7">
        <w:rPr>
          <w:rFonts w:ascii="GHEA Grapalat" w:hAnsi="GHEA Grapalat" w:cs="Sylfaen"/>
          <w:i/>
          <w:sz w:val="20"/>
        </w:rPr>
        <w:t>К</w:t>
      </w:r>
      <w:r w:rsidRPr="001C56F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1C56F7">
        <w:rPr>
          <w:rFonts w:ascii="GHEA Grapalat" w:hAnsi="GHEA Grapalat" w:cs="Sylfaen"/>
          <w:i/>
          <w:sz w:val="20"/>
        </w:rPr>
        <w:t xml:space="preserve">воспроизведенный </w:t>
      </w:r>
      <w:r w:rsidRPr="001C56F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1C56F7">
        <w:rPr>
          <w:rFonts w:ascii="GHEA Grapalat" w:hAnsi="GHEA Grapalat" w:cs="Sylfaen"/>
          <w:i/>
          <w:sz w:val="20"/>
        </w:rPr>
        <w:t>.</w:t>
      </w:r>
    </w:p>
    <w:p w:rsidR="005E0E50"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81197" w:rsidRPr="001C56F7">
        <w:rPr>
          <w:rFonts w:ascii="GHEA Grapalat" w:hAnsi="GHEA Grapalat"/>
          <w:i/>
        </w:rPr>
        <w:t>0</w:t>
      </w:r>
      <w:r w:rsidRPr="001C56F7">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55371" w:rsidRPr="001C56F7">
        <w:rPr>
          <w:rFonts w:ascii="GHEA Grapalat" w:hAnsi="GHEA Grapalat"/>
          <w:i/>
        </w:rPr>
        <w:t>1</w:t>
      </w:r>
      <w:r w:rsidR="00BB3286" w:rsidRPr="001C56F7">
        <w:rPr>
          <w:rFonts w:ascii="GHEA Grapalat" w:hAnsi="GHEA Grapalat"/>
          <w:i/>
        </w:rPr>
        <w:t>.</w:t>
      </w:r>
      <w:r w:rsidRPr="001C56F7">
        <w:rPr>
          <w:rFonts w:ascii="GHEA Grapalat" w:hAnsi="GHEA Grapalat"/>
          <w:i/>
        </w:rPr>
        <w:t>После вскрытия</w:t>
      </w:r>
      <w:r w:rsidR="00895E05" w:rsidRPr="001C56F7">
        <w:rPr>
          <w:rFonts w:ascii="GHEA Grapalat" w:hAnsi="GHEA Grapalat"/>
          <w:i/>
        </w:rPr>
        <w:t xml:space="preserve"> и оценки</w:t>
      </w:r>
      <w:r w:rsidRPr="001C56F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1C56F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C56F7">
        <w:rPr>
          <w:rFonts w:ascii="GHEA Grapalat" w:hAnsi="GHEA Grapalat"/>
          <w:i/>
        </w:rPr>
        <w:t>.</w:t>
      </w:r>
    </w:p>
    <w:p w:rsidR="00E65F37"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696900" w:rsidRPr="001C56F7">
        <w:rPr>
          <w:rFonts w:ascii="GHEA Grapalat" w:hAnsi="GHEA Grapalat"/>
          <w:i/>
        </w:rPr>
        <w:t>2</w:t>
      </w:r>
      <w:r w:rsidRPr="001C56F7">
        <w:rPr>
          <w:rFonts w:ascii="GHEA Grapalat" w:hAnsi="GHEA Grapalat"/>
          <w:i/>
        </w:rPr>
        <w:t>.Не позднее чем на следующий рабочий день после завершения заседания по вскрытию</w:t>
      </w:r>
      <w:r w:rsidR="001E4A24" w:rsidRPr="001C56F7">
        <w:rPr>
          <w:rFonts w:ascii="GHEA Grapalat" w:hAnsi="GHEA Grapalat"/>
          <w:i/>
        </w:rPr>
        <w:t xml:space="preserve"> и оценке</w:t>
      </w:r>
      <w:r w:rsidRPr="001C56F7">
        <w:rPr>
          <w:rFonts w:ascii="GHEA Grapalat" w:hAnsi="GHEA Grapalat"/>
          <w:i/>
        </w:rPr>
        <w:t xml:space="preserve"> заявок секретарь комиссии: </w:t>
      </w:r>
    </w:p>
    <w:p w:rsidR="00A24827" w:rsidRPr="001C56F7" w:rsidRDefault="00A24827"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1)опубликовывает в бюллетене воспроизведенный (отсканированный) с</w:t>
      </w:r>
      <w:r w:rsidR="00DC64B5" w:rsidRPr="001C56F7">
        <w:rPr>
          <w:rFonts w:ascii="Courier New" w:hAnsi="Courier New" w:cs="Courier New"/>
          <w:i/>
          <w:lang w:val="en-US"/>
        </w:rPr>
        <w:t> </w:t>
      </w:r>
      <w:r w:rsidRPr="001C56F7">
        <w:rPr>
          <w:rFonts w:ascii="GHEA Grapalat" w:hAnsi="GHEA Grapalat"/>
          <w:i/>
        </w:rPr>
        <w:t>оригинала вариант протокола заседания по вскрытию заявок</w:t>
      </w:r>
      <w:r w:rsidR="001E4A24" w:rsidRPr="001C56F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C56F7" w:rsidRDefault="008B73CD"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2)опубликовывает в бюллетене воспроизведенные (отсканированные) с</w:t>
      </w:r>
      <w:r w:rsidR="00DC64B5" w:rsidRPr="001C56F7">
        <w:rPr>
          <w:rFonts w:ascii="Courier New" w:hAnsi="Courier New" w:cs="Courier New"/>
          <w:i/>
          <w:lang w:val="en-US"/>
        </w:rPr>
        <w:t> </w:t>
      </w:r>
      <w:r w:rsidRPr="001C56F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C56F7">
        <w:rPr>
          <w:rFonts w:ascii="GHEA Grapalat" w:hAnsi="GHEA Grapalat"/>
          <w:i/>
        </w:rPr>
        <w:t xml:space="preserve"> и оценке</w:t>
      </w:r>
      <w:r w:rsidRPr="001C56F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C56F7" w:rsidRDefault="008769B4"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5B6DCF" w:rsidRPr="001C56F7">
        <w:rPr>
          <w:rFonts w:ascii="GHEA Grapalat" w:hAnsi="GHEA Grapalat"/>
          <w:i/>
          <w:sz w:val="20"/>
          <w:szCs w:val="20"/>
          <w:lang w:val="hy-AM"/>
        </w:rPr>
        <w:t>1</w:t>
      </w:r>
      <w:r w:rsidR="00762474" w:rsidRPr="001C56F7">
        <w:rPr>
          <w:rFonts w:ascii="GHEA Grapalat" w:hAnsi="GHEA Grapalat"/>
          <w:i/>
          <w:sz w:val="20"/>
          <w:szCs w:val="20"/>
        </w:rPr>
        <w:t>3</w:t>
      </w:r>
      <w:r w:rsidR="00493CC7" w:rsidRPr="001C56F7">
        <w:rPr>
          <w:rFonts w:ascii="GHEA Grapalat" w:hAnsi="GHEA Grapalat"/>
          <w:i/>
          <w:sz w:val="20"/>
          <w:szCs w:val="20"/>
        </w:rPr>
        <w:t>.</w:t>
      </w:r>
      <w:r w:rsidRPr="001C56F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C56F7">
        <w:rPr>
          <w:rFonts w:ascii="GHEA Grapalat" w:hAnsi="GHEA Grapalat"/>
          <w:i/>
          <w:sz w:val="20"/>
          <w:szCs w:val="20"/>
        </w:rPr>
        <w:t xml:space="preserve"> их</w:t>
      </w:r>
      <w:r w:rsidRPr="001C56F7">
        <w:rPr>
          <w:rFonts w:ascii="GHEA Grapalat" w:hAnsi="GHEA Grapalat"/>
          <w:i/>
          <w:sz w:val="20"/>
          <w:szCs w:val="20"/>
        </w:rPr>
        <w:t xml:space="preserve"> получения </w:t>
      </w:r>
      <w:r w:rsidR="00C42879" w:rsidRPr="001C56F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1C56F7">
        <w:rPr>
          <w:rFonts w:ascii="GHEA Grapalat" w:hAnsi="GHEA Grapalat"/>
          <w:i/>
          <w:sz w:val="20"/>
          <w:szCs w:val="20"/>
        </w:rPr>
        <w:t xml:space="preserve">. При этом если </w:t>
      </w:r>
      <w:r w:rsidR="00F763EC" w:rsidRPr="001C56F7">
        <w:rPr>
          <w:rFonts w:ascii="GHEA Grapalat" w:hAnsi="GHEA Grapalat"/>
          <w:i/>
          <w:sz w:val="20"/>
          <w:szCs w:val="20"/>
        </w:rPr>
        <w:t xml:space="preserve">представленное </w:t>
      </w:r>
      <w:r w:rsidRPr="001C56F7">
        <w:rPr>
          <w:rFonts w:ascii="GHEA Grapalat" w:hAnsi="GHEA Grapalat"/>
          <w:i/>
          <w:sz w:val="20"/>
          <w:szCs w:val="20"/>
        </w:rPr>
        <w:t xml:space="preserve">по заявке </w:t>
      </w:r>
      <w:r w:rsidR="00FA2B47" w:rsidRPr="001C56F7">
        <w:rPr>
          <w:rFonts w:ascii="GHEA Grapalat" w:hAnsi="GHEA Grapalat"/>
          <w:i/>
          <w:sz w:val="20"/>
          <w:szCs w:val="20"/>
        </w:rPr>
        <w:t>подтверждени</w:t>
      </w:r>
      <w:r w:rsidR="00F763EC" w:rsidRPr="001C56F7">
        <w:rPr>
          <w:rFonts w:ascii="GHEA Grapalat" w:hAnsi="GHEA Grapalat"/>
          <w:i/>
          <w:sz w:val="20"/>
          <w:szCs w:val="20"/>
        </w:rPr>
        <w:t>е</w:t>
      </w:r>
      <w:r w:rsidR="00FA2B47" w:rsidRPr="001C56F7">
        <w:rPr>
          <w:rFonts w:ascii="GHEA Grapalat" w:hAnsi="GHEA Grapalat"/>
          <w:i/>
          <w:sz w:val="20"/>
          <w:szCs w:val="20"/>
        </w:rPr>
        <w:t xml:space="preserve"> </w:t>
      </w:r>
      <w:r w:rsidRPr="001C56F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C56F7">
        <w:rPr>
          <w:rFonts w:ascii="GHEA Grapalat" w:hAnsi="GHEA Grapalat"/>
          <w:i/>
          <w:sz w:val="20"/>
          <w:szCs w:val="20"/>
        </w:rPr>
        <w:t xml:space="preserve">соответствующее </w:t>
      </w:r>
      <w:r w:rsidRPr="001C56F7">
        <w:rPr>
          <w:rFonts w:ascii="GHEA Grapalat" w:hAnsi="GHEA Grapalat"/>
          <w:i/>
          <w:sz w:val="20"/>
          <w:szCs w:val="20"/>
        </w:rPr>
        <w:t xml:space="preserve">действительности </w:t>
      </w:r>
      <w:r w:rsidR="00F763EC" w:rsidRPr="001C56F7">
        <w:rPr>
          <w:rFonts w:ascii="GHEA Grapalat" w:hAnsi="GHEA Grapalat"/>
          <w:i/>
          <w:sz w:val="20"/>
          <w:szCs w:val="20"/>
        </w:rPr>
        <w:t xml:space="preserve">либо </w:t>
      </w:r>
      <w:r w:rsidRPr="001C56F7">
        <w:rPr>
          <w:rFonts w:ascii="GHEA Grapalat" w:hAnsi="GHEA Grapalat"/>
          <w:i/>
          <w:sz w:val="20"/>
          <w:szCs w:val="20"/>
        </w:rPr>
        <w:t xml:space="preserve">участник в установленные </w:t>
      </w:r>
      <w:r w:rsidR="004623A3" w:rsidRPr="001C56F7">
        <w:rPr>
          <w:rFonts w:ascii="GHEA Grapalat" w:hAnsi="GHEA Grapalat"/>
          <w:i/>
          <w:sz w:val="20"/>
          <w:szCs w:val="20"/>
        </w:rPr>
        <w:t xml:space="preserve">настоящим </w:t>
      </w:r>
      <w:r w:rsidRPr="001C56F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1C56F7">
        <w:rPr>
          <w:rFonts w:ascii="GHEA Grapalat" w:hAnsi="GHEA Grapalat"/>
          <w:i/>
          <w:sz w:val="20"/>
          <w:szCs w:val="20"/>
        </w:rPr>
        <w:t>или отобранный участник не представляет обеспечение квалификации,</w:t>
      </w:r>
      <w:r w:rsidR="00F73D7F" w:rsidRPr="001C56F7">
        <w:rPr>
          <w:rFonts w:ascii="GHEA Grapalat" w:hAnsi="GHEA Grapalat"/>
          <w:i/>
          <w:sz w:val="20"/>
          <w:szCs w:val="20"/>
        </w:rPr>
        <w:t xml:space="preserve"> </w:t>
      </w:r>
      <w:r w:rsidRPr="001C56F7">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1C56F7" w:rsidRDefault="00A63D83"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8067C5" w:rsidRPr="001C56F7">
        <w:rPr>
          <w:rFonts w:ascii="GHEA Grapalat" w:hAnsi="GHEA Grapalat"/>
          <w:i/>
          <w:sz w:val="20"/>
          <w:szCs w:val="20"/>
        </w:rPr>
        <w:t>4</w:t>
      </w:r>
      <w:r w:rsidR="00A31DCA" w:rsidRPr="001C56F7">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C56F7" w:rsidRDefault="00E64D24" w:rsidP="00BB3286">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i/>
          <w:sz w:val="20"/>
        </w:rPr>
        <w:t>8.1</w:t>
      </w:r>
      <w:r w:rsidR="00FE1D95" w:rsidRPr="001C56F7">
        <w:rPr>
          <w:rFonts w:ascii="GHEA Grapalat" w:hAnsi="GHEA Grapalat"/>
          <w:i/>
          <w:sz w:val="20"/>
        </w:rPr>
        <w:t>5</w:t>
      </w:r>
      <w:r w:rsidRPr="001C56F7">
        <w:rPr>
          <w:rFonts w:ascii="GHEA Grapalat" w:hAnsi="GHEA Grapalat"/>
          <w:i/>
          <w:sz w:val="20"/>
        </w:rPr>
        <w:t xml:space="preserve"> </w:t>
      </w:r>
      <w:r w:rsidR="00A74478" w:rsidRPr="001C56F7">
        <w:rPr>
          <w:rFonts w:ascii="GHEA Grapalat" w:hAnsi="GHEA Grapalat"/>
          <w:i/>
          <w:sz w:val="20"/>
        </w:rPr>
        <w:t>Документы, указанные в пунктах 8.</w:t>
      </w:r>
      <w:r w:rsidR="00D0532E" w:rsidRPr="001C56F7">
        <w:rPr>
          <w:rFonts w:ascii="GHEA Grapalat" w:hAnsi="GHEA Grapalat"/>
          <w:i/>
          <w:sz w:val="20"/>
        </w:rPr>
        <w:t>8</w:t>
      </w:r>
      <w:r w:rsidR="00A74478" w:rsidRPr="001C56F7">
        <w:rPr>
          <w:rFonts w:ascii="GHEA Grapalat" w:hAnsi="GHEA Grapalat"/>
          <w:i/>
          <w:sz w:val="20"/>
        </w:rPr>
        <w:t xml:space="preserve"> и 8.</w:t>
      </w:r>
      <w:r w:rsidR="00D0532E" w:rsidRPr="001C56F7">
        <w:rPr>
          <w:rFonts w:ascii="GHEA Grapalat" w:hAnsi="GHEA Grapalat"/>
          <w:i/>
          <w:sz w:val="20"/>
        </w:rPr>
        <w:t>9</w:t>
      </w:r>
      <w:r w:rsidR="00A74478" w:rsidRPr="001C56F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C56F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C56F7" w:rsidRDefault="00A150A9" w:rsidP="00BB3286">
      <w:pPr>
        <w:pStyle w:val="BodyTextIndent2"/>
        <w:widowControl w:val="0"/>
        <w:tabs>
          <w:tab w:val="left" w:pos="1276"/>
        </w:tabs>
        <w:spacing w:line="240" w:lineRule="auto"/>
        <w:ind w:firstLine="0"/>
        <w:rPr>
          <w:rFonts w:ascii="GHEA Grapalat" w:hAnsi="GHEA Grapalat" w:cs="Sylfaen"/>
          <w:i/>
          <w:spacing w:val="-4"/>
        </w:rPr>
      </w:pPr>
      <w:r w:rsidRPr="001C56F7">
        <w:rPr>
          <w:rFonts w:ascii="GHEA Grapalat" w:hAnsi="GHEA Grapalat"/>
          <w:i/>
        </w:rPr>
        <w:t>8.</w:t>
      </w:r>
      <w:r w:rsidR="0093610F" w:rsidRPr="001C56F7">
        <w:rPr>
          <w:rFonts w:ascii="GHEA Grapalat" w:hAnsi="GHEA Grapalat"/>
          <w:i/>
        </w:rPr>
        <w:t>1</w:t>
      </w:r>
      <w:r w:rsidR="00D51DF5" w:rsidRPr="001C56F7">
        <w:rPr>
          <w:rFonts w:ascii="GHEA Grapalat" w:hAnsi="GHEA Grapalat"/>
          <w:i/>
        </w:rPr>
        <w:t>6</w:t>
      </w:r>
      <w:r w:rsidR="00EE0CB1" w:rsidRPr="001C56F7">
        <w:rPr>
          <w:rFonts w:ascii="GHEA Grapalat" w:hAnsi="GHEA Grapalat"/>
          <w:i/>
        </w:rPr>
        <w:t>.</w:t>
      </w:r>
      <w:r w:rsidRPr="001C56F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C56F7" w:rsidRDefault="00B5219E" w:rsidP="00BB3286">
      <w:pPr>
        <w:widowControl w:val="0"/>
        <w:tabs>
          <w:tab w:val="left" w:pos="1276"/>
        </w:tabs>
        <w:contextualSpacing/>
        <w:jc w:val="both"/>
        <w:rPr>
          <w:rFonts w:ascii="GHEA Grapalat" w:hAnsi="GHEA Grapalat"/>
          <w:i/>
          <w:spacing w:val="-4"/>
          <w:sz w:val="20"/>
          <w:szCs w:val="20"/>
        </w:rPr>
      </w:pPr>
      <w:r w:rsidRPr="001C56F7">
        <w:rPr>
          <w:rFonts w:ascii="GHEA Grapalat" w:hAnsi="GHEA Grapalat"/>
          <w:i/>
          <w:spacing w:val="-4"/>
          <w:sz w:val="20"/>
          <w:szCs w:val="20"/>
        </w:rPr>
        <w:t>8</w:t>
      </w:r>
      <w:r w:rsidR="00A150A9" w:rsidRPr="001C56F7">
        <w:rPr>
          <w:rFonts w:ascii="GHEA Grapalat" w:hAnsi="GHEA Grapalat"/>
          <w:i/>
          <w:spacing w:val="-4"/>
          <w:sz w:val="20"/>
          <w:szCs w:val="20"/>
        </w:rPr>
        <w:t>.</w:t>
      </w:r>
      <w:r w:rsidR="0093610F" w:rsidRPr="001C56F7">
        <w:rPr>
          <w:rFonts w:ascii="GHEA Grapalat" w:hAnsi="GHEA Grapalat"/>
          <w:i/>
          <w:spacing w:val="-4"/>
          <w:sz w:val="20"/>
          <w:szCs w:val="20"/>
        </w:rPr>
        <w:t>1</w:t>
      </w:r>
      <w:r w:rsidR="00A161B0" w:rsidRPr="001C56F7">
        <w:rPr>
          <w:rFonts w:ascii="GHEA Grapalat" w:hAnsi="GHEA Grapalat"/>
          <w:i/>
          <w:spacing w:val="-4"/>
          <w:sz w:val="20"/>
          <w:szCs w:val="20"/>
        </w:rPr>
        <w:t>7</w:t>
      </w:r>
      <w:r w:rsidR="00BB3286" w:rsidRPr="001C56F7">
        <w:rPr>
          <w:rFonts w:ascii="GHEA Grapalat" w:hAnsi="GHEA Grapalat"/>
          <w:i/>
          <w:spacing w:val="-4"/>
          <w:sz w:val="20"/>
          <w:szCs w:val="20"/>
        </w:rPr>
        <w:t>.</w:t>
      </w:r>
      <w:r w:rsidR="00BF1CBD" w:rsidRPr="001C56F7">
        <w:rPr>
          <w:rFonts w:ascii="GHEA Grapalat" w:hAnsi="GHEA Grapalat"/>
          <w:i/>
          <w:spacing w:val="-4"/>
          <w:sz w:val="20"/>
          <w:szCs w:val="20"/>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w:t>
      </w:r>
      <w:r w:rsidR="00BF1CBD" w:rsidRPr="001C56F7">
        <w:rPr>
          <w:rFonts w:ascii="GHEA Grapalat" w:hAnsi="GHEA Grapalat"/>
          <w:i/>
          <w:spacing w:val="-4"/>
          <w:sz w:val="20"/>
          <w:szCs w:val="20"/>
        </w:rPr>
        <w:lastRenderedPageBreak/>
        <w:t>отмеченный в настоящем приглашении электронный адрес секретаря комиссии.</w:t>
      </w:r>
    </w:p>
    <w:p w:rsidR="00BF1CBD" w:rsidRPr="001C56F7" w:rsidRDefault="00BF1CBD" w:rsidP="00BB3286">
      <w:pPr>
        <w:widowControl w:val="0"/>
        <w:ind w:firstLine="567"/>
        <w:contextualSpacing/>
        <w:jc w:val="both"/>
        <w:rPr>
          <w:rFonts w:ascii="GHEA Grapalat" w:hAnsi="GHEA Grapalat"/>
          <w:i/>
          <w:spacing w:val="-4"/>
          <w:sz w:val="20"/>
          <w:szCs w:val="20"/>
        </w:rPr>
      </w:pPr>
      <w:r w:rsidRPr="001C56F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C56F7" w:rsidRDefault="00A150A9" w:rsidP="00BB3286">
      <w:pPr>
        <w:pStyle w:val="BodyTextIndent2"/>
        <w:widowControl w:val="0"/>
        <w:tabs>
          <w:tab w:val="left" w:pos="1276"/>
        </w:tabs>
        <w:spacing w:line="240" w:lineRule="auto"/>
        <w:ind w:firstLine="0"/>
        <w:rPr>
          <w:rFonts w:ascii="GHEA Grapalat" w:hAnsi="GHEA Grapalat"/>
          <w:i/>
        </w:rPr>
      </w:pPr>
      <w:r w:rsidRPr="001C56F7">
        <w:rPr>
          <w:rFonts w:ascii="GHEA Grapalat" w:hAnsi="GHEA Grapalat"/>
          <w:i/>
        </w:rPr>
        <w:t>8.</w:t>
      </w:r>
      <w:r w:rsidR="000E624C" w:rsidRPr="001C56F7">
        <w:rPr>
          <w:rFonts w:ascii="GHEA Grapalat" w:hAnsi="GHEA Grapalat"/>
          <w:i/>
          <w:lang w:val="hy-AM"/>
        </w:rPr>
        <w:t>1</w:t>
      </w:r>
      <w:r w:rsidR="00B325AF" w:rsidRPr="001C56F7">
        <w:rPr>
          <w:rFonts w:ascii="GHEA Grapalat" w:hAnsi="GHEA Grapalat"/>
          <w:i/>
        </w:rPr>
        <w:t>8</w:t>
      </w:r>
      <w:r w:rsidRPr="001C56F7">
        <w:rPr>
          <w:rFonts w:ascii="GHEA Grapalat" w:hAnsi="GHEA Grapalat"/>
          <w:i/>
        </w:rPr>
        <w:t>.Оценка заявок и определение отобранного участника осуществляются по отдельным лотам</w:t>
      </w:r>
      <w:r w:rsidR="00FE2802" w:rsidRPr="001C56F7">
        <w:rPr>
          <w:rStyle w:val="FootnoteReference"/>
          <w:rFonts w:ascii="GHEA Grapalat" w:hAnsi="GHEA Grapalat"/>
          <w:i/>
        </w:rPr>
        <w:footnoteReference w:customMarkFollows="1" w:id="4"/>
        <w:t>11</w:t>
      </w:r>
      <w:r w:rsidRPr="001C56F7">
        <w:rPr>
          <w:rFonts w:ascii="GHEA Grapalat" w:hAnsi="GHEA Grapalat"/>
          <w:i/>
        </w:rPr>
        <w:t xml:space="preserve">. </w:t>
      </w:r>
    </w:p>
    <w:p w:rsidR="00583092" w:rsidRPr="001C56F7" w:rsidRDefault="00A150A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E44A71" w:rsidRPr="001C56F7">
        <w:rPr>
          <w:rFonts w:ascii="GHEA Grapalat" w:hAnsi="GHEA Grapalat"/>
          <w:i/>
          <w:sz w:val="20"/>
          <w:szCs w:val="20"/>
        </w:rPr>
        <w:t>19</w:t>
      </w:r>
      <w:r w:rsidR="00BB3286" w:rsidRPr="001C56F7">
        <w:rPr>
          <w:rFonts w:ascii="GHEA Grapalat" w:hAnsi="GHEA Grapalat"/>
          <w:i/>
          <w:sz w:val="20"/>
          <w:szCs w:val="20"/>
        </w:rPr>
        <w:t>.</w:t>
      </w:r>
      <w:r w:rsidRPr="001C56F7">
        <w:rPr>
          <w:rFonts w:ascii="GHEA Grapalat" w:hAnsi="GHEA Grapalat"/>
          <w:i/>
          <w:sz w:val="20"/>
          <w:szCs w:val="20"/>
        </w:rPr>
        <w:t>В случае если отобранный участник не заключает (отказывается</w:t>
      </w:r>
      <w:r w:rsidR="00521B59" w:rsidRPr="001C56F7">
        <w:rPr>
          <w:rFonts w:ascii="Courier New" w:hAnsi="Courier New" w:cs="Courier New"/>
          <w:i/>
          <w:sz w:val="20"/>
          <w:szCs w:val="20"/>
          <w:lang w:val="en-US"/>
        </w:rPr>
        <w:t> </w:t>
      </w:r>
      <w:r w:rsidRPr="001C56F7">
        <w:rPr>
          <w:rFonts w:ascii="GHEA Grapalat" w:hAnsi="GHEA Grapalat"/>
          <w:i/>
          <w:sz w:val="20"/>
          <w:szCs w:val="20"/>
        </w:rPr>
        <w:t xml:space="preserve">заключать) договор или лишается права на заключение договора, </w:t>
      </w:r>
      <w:r w:rsidR="000702A0" w:rsidRPr="001C56F7">
        <w:rPr>
          <w:rFonts w:ascii="GHEA Grapalat" w:hAnsi="GHEA Grapalat"/>
          <w:i/>
          <w:sz w:val="20"/>
          <w:szCs w:val="20"/>
        </w:rPr>
        <w:t xml:space="preserve">решением комиссии </w:t>
      </w:r>
      <w:r w:rsidR="005F2F3B" w:rsidRPr="001C56F7">
        <w:rPr>
          <w:rFonts w:ascii="GHEA Grapalat" w:hAnsi="GHEA Grapalat"/>
          <w:i/>
          <w:sz w:val="20"/>
          <w:szCs w:val="20"/>
        </w:rPr>
        <w:t xml:space="preserve">отобранным  </w:t>
      </w:r>
      <w:r w:rsidRPr="001C56F7">
        <w:rPr>
          <w:rFonts w:ascii="GHEA Grapalat" w:hAnsi="GHEA Grapalat"/>
          <w:i/>
          <w:sz w:val="20"/>
          <w:szCs w:val="20"/>
        </w:rPr>
        <w:t>участник</w:t>
      </w:r>
      <w:r w:rsidR="005F2F3B" w:rsidRPr="001C56F7">
        <w:rPr>
          <w:rFonts w:ascii="GHEA Grapalat" w:hAnsi="GHEA Grapalat"/>
          <w:i/>
          <w:sz w:val="20"/>
          <w:szCs w:val="20"/>
        </w:rPr>
        <w:t xml:space="preserve">ом </w:t>
      </w:r>
      <w:r w:rsidR="005F2F3B" w:rsidRPr="001C56F7">
        <w:rPr>
          <w:rFonts w:ascii="GHEA Grapalat" w:hAnsi="GHEA Grapalat"/>
          <w:i/>
          <w:sz w:val="20"/>
          <w:szCs w:val="20"/>
          <w:lang w:val="hy-AM"/>
        </w:rPr>
        <w:t xml:space="preserve"> </w:t>
      </w:r>
      <w:r w:rsidR="005F2F3B" w:rsidRPr="001C56F7">
        <w:rPr>
          <w:rFonts w:ascii="GHEA Grapalat" w:hAnsi="GHEA Grapalat"/>
          <w:i/>
          <w:sz w:val="20"/>
          <w:szCs w:val="20"/>
        </w:rPr>
        <w:t>признается участник занявший следующее место</w:t>
      </w:r>
      <w:r w:rsidR="00951CE5" w:rsidRPr="001C56F7">
        <w:rPr>
          <w:rFonts w:ascii="GHEA Grapalat" w:hAnsi="GHEA Grapalat"/>
          <w:i/>
          <w:sz w:val="20"/>
          <w:szCs w:val="20"/>
          <w:lang w:val="hy-AM"/>
        </w:rPr>
        <w:t xml:space="preserve"> </w:t>
      </w:r>
      <w:r w:rsidR="00951CE5" w:rsidRPr="001C56F7">
        <w:rPr>
          <w:rFonts w:ascii="GHEA Grapalat" w:hAnsi="GHEA Grapalat"/>
          <w:i/>
          <w:sz w:val="20"/>
          <w:szCs w:val="20"/>
        </w:rPr>
        <w:t>с</w:t>
      </w:r>
      <w:r w:rsidRPr="001C56F7">
        <w:rPr>
          <w:rFonts w:ascii="GHEA Grapalat" w:hAnsi="GHEA Grapalat"/>
          <w:i/>
          <w:sz w:val="20"/>
          <w:szCs w:val="20"/>
        </w:rPr>
        <w:t xml:space="preserve"> </w:t>
      </w:r>
      <w:r w:rsidR="00951CE5" w:rsidRPr="001C56F7">
        <w:rPr>
          <w:rFonts w:ascii="GHEA Grapalat" w:hAnsi="GHEA Grapalat"/>
          <w:i/>
          <w:sz w:val="20"/>
          <w:szCs w:val="20"/>
        </w:rPr>
        <w:t>применением процедуры</w:t>
      </w:r>
      <w:r w:rsidRPr="001C56F7">
        <w:rPr>
          <w:rFonts w:ascii="GHEA Grapalat" w:hAnsi="GHEA Grapalat"/>
          <w:i/>
          <w:sz w:val="20"/>
          <w:szCs w:val="20"/>
        </w:rPr>
        <w:t>, установленн</w:t>
      </w:r>
      <w:r w:rsidR="00951CE5" w:rsidRPr="001C56F7">
        <w:rPr>
          <w:rFonts w:ascii="GHEA Grapalat" w:hAnsi="GHEA Grapalat"/>
          <w:i/>
          <w:sz w:val="20"/>
          <w:szCs w:val="20"/>
        </w:rPr>
        <w:t>ой</w:t>
      </w:r>
      <w:r w:rsidRPr="001C56F7">
        <w:rPr>
          <w:rFonts w:ascii="GHEA Grapalat" w:hAnsi="GHEA Grapalat"/>
          <w:i/>
          <w:sz w:val="20"/>
          <w:szCs w:val="20"/>
        </w:rPr>
        <w:t xml:space="preserve"> пунктами 8.1</w:t>
      </w:r>
      <w:r w:rsidR="00625515" w:rsidRPr="001C56F7">
        <w:rPr>
          <w:rFonts w:ascii="GHEA Grapalat" w:hAnsi="GHEA Grapalat"/>
          <w:i/>
          <w:sz w:val="20"/>
          <w:szCs w:val="20"/>
        </w:rPr>
        <w:t>2</w:t>
      </w:r>
      <w:r w:rsidRPr="001C56F7">
        <w:rPr>
          <w:rFonts w:ascii="GHEA Grapalat" w:hAnsi="GHEA Grapalat"/>
          <w:i/>
          <w:sz w:val="20"/>
          <w:szCs w:val="20"/>
        </w:rPr>
        <w:t>-8.</w:t>
      </w:r>
      <w:r w:rsidR="00625515" w:rsidRPr="001C56F7">
        <w:rPr>
          <w:rFonts w:ascii="GHEA Grapalat" w:hAnsi="GHEA Grapalat"/>
          <w:i/>
          <w:sz w:val="20"/>
          <w:szCs w:val="20"/>
        </w:rPr>
        <w:t>18</w:t>
      </w:r>
      <w:r w:rsidR="007854B2"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583092"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22247D" w:rsidRPr="001C56F7">
        <w:rPr>
          <w:rFonts w:ascii="GHEA Grapalat" w:hAnsi="GHEA Grapalat"/>
          <w:i/>
        </w:rPr>
        <w:t>2</w:t>
      </w:r>
      <w:r w:rsidR="005D0468" w:rsidRPr="001C56F7">
        <w:rPr>
          <w:rFonts w:ascii="GHEA Grapalat" w:hAnsi="GHEA Grapalat"/>
          <w:i/>
        </w:rPr>
        <w:t>0</w:t>
      </w:r>
      <w:r w:rsidR="00FA2DBA" w:rsidRPr="001C56F7">
        <w:rPr>
          <w:rFonts w:ascii="GHEA Grapalat" w:hAnsi="GHEA Grapalat"/>
          <w:i/>
        </w:rPr>
        <w:t>.</w:t>
      </w:r>
      <w:r w:rsidRPr="001C56F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C56F7" w:rsidRDefault="00662165" w:rsidP="00BB3286">
      <w:pPr>
        <w:pStyle w:val="BodyTextIndent2"/>
        <w:widowControl w:val="0"/>
        <w:spacing w:line="240" w:lineRule="auto"/>
        <w:ind w:firstLine="0"/>
        <w:rPr>
          <w:rFonts w:ascii="GHEA Grapalat" w:hAnsi="GHEA Grapalat"/>
          <w:i/>
        </w:rPr>
      </w:pPr>
      <w:r w:rsidRPr="001C56F7">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C56F7" w:rsidRDefault="00A150A9" w:rsidP="00BB3286">
      <w:pPr>
        <w:pStyle w:val="BodyTextIndent2"/>
        <w:widowControl w:val="0"/>
        <w:tabs>
          <w:tab w:val="left" w:pos="1276"/>
        </w:tabs>
        <w:spacing w:line="240" w:lineRule="auto"/>
        <w:ind w:firstLine="0"/>
        <w:rPr>
          <w:rFonts w:ascii="GHEA Grapalat" w:hAnsi="GHEA Grapalat"/>
          <w:i/>
        </w:rPr>
      </w:pPr>
      <w:r w:rsidRPr="001C56F7">
        <w:rPr>
          <w:rFonts w:ascii="GHEA Grapalat" w:hAnsi="GHEA Grapalat"/>
          <w:i/>
        </w:rPr>
        <w:t>8.</w:t>
      </w:r>
      <w:r w:rsidR="005A79EE" w:rsidRPr="001C56F7">
        <w:rPr>
          <w:rFonts w:ascii="GHEA Grapalat" w:hAnsi="GHEA Grapalat"/>
          <w:i/>
        </w:rPr>
        <w:t>2</w:t>
      </w:r>
      <w:r w:rsidR="000241CA" w:rsidRPr="001C56F7">
        <w:rPr>
          <w:rFonts w:ascii="GHEA Grapalat" w:hAnsi="GHEA Grapalat"/>
          <w:i/>
        </w:rPr>
        <w:t>1</w:t>
      </w:r>
      <w:r w:rsidRPr="001C56F7">
        <w:rPr>
          <w:rFonts w:ascii="GHEA Grapalat" w:hAnsi="GHEA Grapalat"/>
          <w:i/>
        </w:rPr>
        <w:t>.С целью применения пункта 8.</w:t>
      </w:r>
      <w:r w:rsidR="005A79EE" w:rsidRPr="001C56F7">
        <w:rPr>
          <w:rFonts w:ascii="GHEA Grapalat" w:hAnsi="GHEA Grapalat"/>
          <w:i/>
        </w:rPr>
        <w:t>2</w:t>
      </w:r>
      <w:r w:rsidR="00D35E75" w:rsidRPr="001C56F7">
        <w:rPr>
          <w:rFonts w:ascii="GHEA Grapalat" w:hAnsi="GHEA Grapalat"/>
          <w:i/>
        </w:rPr>
        <w:t>0</w:t>
      </w:r>
      <w:r w:rsidRPr="001C56F7">
        <w:rPr>
          <w:rFonts w:ascii="GHEA Grapalat" w:hAnsi="GHEA Grapalat"/>
          <w:i/>
        </w:rPr>
        <w:t xml:space="preserve">. части 1 настоящего приглашения </w:t>
      </w:r>
      <w:r w:rsidR="005A79EE" w:rsidRPr="001C56F7">
        <w:rPr>
          <w:rFonts w:ascii="GHEA Grapalat" w:hAnsi="GHEA Grapalat"/>
          <w:i/>
        </w:rPr>
        <w:t xml:space="preserve">может быть созвано </w:t>
      </w:r>
      <w:r w:rsidRPr="001C56F7">
        <w:rPr>
          <w:rFonts w:ascii="GHEA Grapalat" w:hAnsi="GHEA Grapalat"/>
          <w:i/>
        </w:rPr>
        <w:t>внеочередное заседание комиссии.</w:t>
      </w:r>
    </w:p>
    <w:p w:rsidR="00E45ACA"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pacing w:val="-6"/>
          <w:sz w:val="20"/>
        </w:rPr>
        <w:t>8.</w:t>
      </w:r>
      <w:r w:rsidR="004D0EA7" w:rsidRPr="001C56F7">
        <w:rPr>
          <w:rFonts w:ascii="GHEA Grapalat" w:hAnsi="GHEA Grapalat"/>
          <w:i/>
          <w:spacing w:val="-6"/>
          <w:sz w:val="20"/>
        </w:rPr>
        <w:t>2</w:t>
      </w:r>
      <w:r w:rsidR="005D5CCD" w:rsidRPr="001C56F7">
        <w:rPr>
          <w:rFonts w:ascii="GHEA Grapalat" w:hAnsi="GHEA Grapalat"/>
          <w:i/>
          <w:spacing w:val="-6"/>
          <w:sz w:val="20"/>
        </w:rPr>
        <w:t>2</w:t>
      </w:r>
      <w:r w:rsidR="00544D9F" w:rsidRPr="001C56F7">
        <w:rPr>
          <w:rFonts w:ascii="GHEA Grapalat" w:hAnsi="GHEA Grapalat"/>
          <w:i/>
          <w:spacing w:val="-6"/>
          <w:sz w:val="20"/>
        </w:rPr>
        <w:t>.</w:t>
      </w:r>
      <w:r w:rsidRPr="001C56F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C56F7">
        <w:rPr>
          <w:rFonts w:ascii="GHEA Grapalat" w:hAnsi="GHEA Grapalat"/>
          <w:i/>
          <w:sz w:val="20"/>
        </w:rPr>
        <w:t xml:space="preserve"> Решение о</w:t>
      </w:r>
      <w:r w:rsidR="00BA2853" w:rsidRPr="001C56F7">
        <w:rPr>
          <w:rFonts w:ascii="Courier New" w:hAnsi="Courier New" w:cs="Courier New"/>
          <w:i/>
          <w:sz w:val="20"/>
          <w:lang w:val="en-US"/>
        </w:rPr>
        <w:t> </w:t>
      </w:r>
      <w:r w:rsidRPr="001C56F7">
        <w:rPr>
          <w:rFonts w:ascii="GHEA Grapalat" w:hAnsi="GHEA Grapalat"/>
          <w:i/>
          <w:sz w:val="20"/>
        </w:rPr>
        <w:t>заключении договора содержит краткую информацию об оценке заявок, о</w:t>
      </w:r>
      <w:r w:rsidR="00BA2853" w:rsidRPr="001C56F7">
        <w:rPr>
          <w:rFonts w:ascii="Courier New" w:hAnsi="Courier New" w:cs="Courier New"/>
          <w:i/>
          <w:sz w:val="20"/>
          <w:lang w:val="en-US"/>
        </w:rPr>
        <w:t> </w:t>
      </w:r>
      <w:r w:rsidRPr="001C56F7">
        <w:rPr>
          <w:rFonts w:ascii="GHEA Grapalat" w:hAnsi="GHEA Grapalat"/>
          <w:i/>
          <w:sz w:val="20"/>
        </w:rPr>
        <w:t>причинах, обосновывающих выбор отобранного участника, и объявление о</w:t>
      </w:r>
      <w:r w:rsidR="00BA2853" w:rsidRPr="001C56F7">
        <w:rPr>
          <w:rFonts w:ascii="Courier New" w:hAnsi="Courier New" w:cs="Courier New"/>
          <w:i/>
          <w:sz w:val="20"/>
          <w:lang w:val="en-US"/>
        </w:rPr>
        <w:t> </w:t>
      </w:r>
      <w:r w:rsidRPr="001C56F7">
        <w:rPr>
          <w:rFonts w:ascii="GHEA Grapalat" w:hAnsi="GHEA Grapalat"/>
          <w:i/>
          <w:sz w:val="20"/>
        </w:rPr>
        <w:t>периоде ожидания.</w:t>
      </w:r>
    </w:p>
    <w:p w:rsidR="00583092"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163324" w:rsidRPr="001C56F7">
        <w:rPr>
          <w:rFonts w:ascii="GHEA Grapalat" w:hAnsi="GHEA Grapalat"/>
          <w:i/>
        </w:rPr>
        <w:t>2</w:t>
      </w:r>
      <w:r w:rsidR="00BE4CFA" w:rsidRPr="001C56F7">
        <w:rPr>
          <w:rFonts w:ascii="GHEA Grapalat" w:hAnsi="GHEA Grapalat"/>
          <w:i/>
        </w:rPr>
        <w:t>3</w:t>
      </w:r>
      <w:r w:rsidR="00BA2853" w:rsidRPr="001C56F7">
        <w:rPr>
          <w:rFonts w:ascii="GHEA Grapalat" w:hAnsi="GHEA Grapalat"/>
          <w:i/>
        </w:rPr>
        <w:t>.</w:t>
      </w:r>
      <w:r w:rsidR="006354FA" w:rsidRPr="001C56F7">
        <w:rPr>
          <w:rFonts w:ascii="GHEA Grapalat" w:hAnsi="GHEA Grapalat"/>
          <w:i/>
        </w:rPr>
        <w:t xml:space="preserve"> </w:t>
      </w:r>
      <w:r w:rsidRPr="001C56F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C56F7" w:rsidRDefault="00583092" w:rsidP="00BB3286">
      <w:pPr>
        <w:pStyle w:val="BodyTextIndent2"/>
        <w:widowControl w:val="0"/>
        <w:spacing w:line="240" w:lineRule="auto"/>
        <w:ind w:firstLine="0"/>
        <w:rPr>
          <w:rFonts w:ascii="GHEA Grapalat" w:hAnsi="GHEA Grapalat"/>
          <w:i/>
        </w:rPr>
      </w:pPr>
      <w:r w:rsidRPr="001C56F7">
        <w:rPr>
          <w:rFonts w:ascii="GHEA Grapalat" w:hAnsi="GHEA Grapalat"/>
          <w:i/>
        </w:rPr>
        <w:t>Период ожидания в случае настоящей процедуры составляет "</w:t>
      </w:r>
      <w:r w:rsidR="008A7430" w:rsidRPr="001C56F7">
        <w:rPr>
          <w:rFonts w:ascii="GHEA Grapalat" w:hAnsi="GHEA Grapalat"/>
          <w:i/>
        </w:rPr>
        <w:t>5</w:t>
      </w:r>
      <w:r w:rsidRPr="001C56F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1C56F7" w:rsidRDefault="00583092" w:rsidP="008A7430">
      <w:pPr>
        <w:pStyle w:val="BodyTextIndent2"/>
        <w:widowControl w:val="0"/>
        <w:spacing w:line="240" w:lineRule="auto"/>
        <w:ind w:firstLine="0"/>
        <w:rPr>
          <w:rFonts w:ascii="GHEA Grapalat" w:hAnsi="GHEA Grapalat" w:cs="Sylfaen"/>
          <w:i/>
        </w:rPr>
      </w:pPr>
      <w:r w:rsidRPr="001C56F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C56F7" w:rsidRDefault="00B138F3" w:rsidP="00BB3286">
      <w:pPr>
        <w:widowControl w:val="0"/>
        <w:jc w:val="center"/>
        <w:rPr>
          <w:rFonts w:ascii="GHEA Grapalat" w:hAnsi="GHEA Grapalat"/>
          <w:b/>
          <w:i/>
          <w:sz w:val="20"/>
          <w:szCs w:val="20"/>
        </w:rPr>
      </w:pPr>
    </w:p>
    <w:p w:rsidR="000313A6" w:rsidRPr="001C56F7" w:rsidRDefault="00AA0AD8"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9. ЗАКЛЮЧЕНИЕ ДОГОВОРА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9.1</w:t>
      </w:r>
      <w:r w:rsidR="002A3FC1" w:rsidRPr="001C56F7">
        <w:rPr>
          <w:rFonts w:ascii="GHEA Grapalat" w:hAnsi="GHEA Grapalat"/>
          <w:i/>
          <w:sz w:val="20"/>
          <w:szCs w:val="20"/>
        </w:rPr>
        <w:t>.</w:t>
      </w:r>
      <w:r w:rsidRPr="001C56F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Pr="001C56F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00DA3F9C"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F23A51"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w:t>
      </w:r>
      <w:r w:rsidR="008E1532" w:rsidRPr="001C56F7">
        <w:rPr>
          <w:rFonts w:ascii="GHEA Grapalat" w:hAnsi="GHEA Grapalat"/>
          <w:i/>
          <w:sz w:val="20"/>
          <w:szCs w:val="20"/>
        </w:rPr>
        <w:t>4</w:t>
      </w:r>
      <w:r w:rsidR="00DC30CC" w:rsidRPr="001C56F7">
        <w:rPr>
          <w:rFonts w:ascii="GHEA Grapalat" w:hAnsi="GHEA Grapalat"/>
          <w:i/>
          <w:sz w:val="20"/>
          <w:szCs w:val="20"/>
        </w:rPr>
        <w:t>.</w:t>
      </w:r>
      <w:r w:rsidRPr="001C56F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C56F7">
        <w:rPr>
          <w:rFonts w:ascii="GHEA Grapalat" w:hAnsi="GHEA Grapalat"/>
          <w:i/>
          <w:sz w:val="20"/>
          <w:szCs w:val="20"/>
        </w:rPr>
        <w:t xml:space="preserve"> квалификации и</w:t>
      </w:r>
      <w:r w:rsidRPr="001C56F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C56F7" w:rsidRDefault="000313A6" w:rsidP="008A7430">
      <w:pPr>
        <w:widowControl w:val="0"/>
        <w:jc w:val="both"/>
        <w:rPr>
          <w:rFonts w:ascii="GHEA Grapalat" w:hAnsi="GHEA Grapalat" w:cs="Sylfaen"/>
          <w:i/>
          <w:sz w:val="20"/>
          <w:szCs w:val="20"/>
        </w:rPr>
      </w:pPr>
      <w:r w:rsidRPr="001C56F7">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C56F7">
        <w:rPr>
          <w:rFonts w:ascii="GHEA Grapalat" w:hAnsi="GHEA Grapalat"/>
          <w:i/>
          <w:sz w:val="20"/>
          <w:szCs w:val="20"/>
        </w:rPr>
        <w:t xml:space="preserve"> </w:t>
      </w:r>
      <w:r w:rsidRPr="001C56F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C56F7" w:rsidRDefault="00AA0AD8"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9.</w:t>
      </w:r>
      <w:r w:rsidR="00CC3097" w:rsidRPr="001C56F7">
        <w:rPr>
          <w:rFonts w:ascii="GHEA Grapalat" w:hAnsi="GHEA Grapalat"/>
        </w:rPr>
        <w:t>5</w:t>
      </w:r>
      <w:r w:rsidR="00BB3286" w:rsidRPr="001C56F7">
        <w:rPr>
          <w:rFonts w:ascii="GHEA Grapalat" w:hAnsi="GHEA Grapalat"/>
        </w:rPr>
        <w:t>.</w:t>
      </w:r>
      <w:r w:rsidRPr="001C56F7">
        <w:rPr>
          <w:rFonts w:ascii="GHEA Grapalat" w:hAnsi="GHEA Grapalat"/>
        </w:rPr>
        <w:t>До истечения срока, предусмотренного пунктом 9.</w:t>
      </w:r>
      <w:r w:rsidR="00E048B1" w:rsidRPr="001C56F7">
        <w:rPr>
          <w:rFonts w:ascii="GHEA Grapalat" w:hAnsi="GHEA Grapalat"/>
        </w:rPr>
        <w:t>4</w:t>
      </w:r>
      <w:r w:rsidRPr="001C56F7">
        <w:rPr>
          <w:rFonts w:ascii="GHEA Grapalat" w:hAnsi="GHEA Grapalat"/>
        </w:rPr>
        <w:t xml:space="preserve"> части 1 настоящего Приглашения, с согласия сторон </w:t>
      </w:r>
      <w:r w:rsidRPr="001C56F7">
        <w:rPr>
          <w:rFonts w:ascii="GHEA Grapalat" w:hAnsi="GHEA Grapalat"/>
        </w:rPr>
        <w:lastRenderedPageBreak/>
        <w:t>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C56F7">
        <w:rPr>
          <w:rFonts w:ascii="GHEA Grapalat" w:hAnsi="GHEA Grapalat"/>
          <w:spacing w:val="-8"/>
        </w:rPr>
        <w:t xml:space="preserve"> </w:t>
      </w:r>
    </w:p>
    <w:p w:rsidR="00096865" w:rsidRPr="001C56F7" w:rsidRDefault="00096865" w:rsidP="00B46D58">
      <w:pPr>
        <w:widowControl w:val="0"/>
        <w:spacing w:after="160"/>
        <w:jc w:val="center"/>
        <w:rPr>
          <w:rFonts w:ascii="GHEA Grapalat" w:hAnsi="GHEA Grapalat"/>
          <w:b/>
          <w:iCs/>
          <w:sz w:val="20"/>
          <w:szCs w:val="20"/>
        </w:rPr>
      </w:pPr>
    </w:p>
    <w:p w:rsidR="00096865" w:rsidRPr="001C56F7" w:rsidRDefault="00030D40"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10. </w:t>
      </w:r>
      <w:r w:rsidR="00F83409" w:rsidRPr="001C56F7">
        <w:rPr>
          <w:rFonts w:ascii="GHEA Grapalat" w:hAnsi="GHEA Grapalat"/>
          <w:b/>
          <w:sz w:val="20"/>
          <w:szCs w:val="20"/>
        </w:rPr>
        <w:t xml:space="preserve">ОБЕСПЕЧЕНИЯ КВАЛИФИКАЦИИ И </w:t>
      </w:r>
      <w:r w:rsidRPr="001C56F7">
        <w:rPr>
          <w:rFonts w:ascii="GHEA Grapalat" w:hAnsi="GHEA Grapalat"/>
          <w:b/>
          <w:sz w:val="20"/>
          <w:szCs w:val="20"/>
        </w:rPr>
        <w:t xml:space="preserve">ДОГОВОРА </w:t>
      </w:r>
    </w:p>
    <w:p w:rsidR="00096865"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10.1</w:t>
      </w:r>
      <w:r w:rsidR="00DC30CC" w:rsidRPr="001C56F7">
        <w:rPr>
          <w:rFonts w:ascii="GHEA Grapalat" w:hAnsi="GHEA Grapalat"/>
          <w:i/>
          <w:sz w:val="20"/>
          <w:szCs w:val="20"/>
        </w:rPr>
        <w:t>.</w:t>
      </w:r>
      <w:r w:rsidRPr="001C56F7">
        <w:rPr>
          <w:rFonts w:ascii="GHEA Grapalat" w:hAnsi="GHEA Grapalat"/>
          <w:i/>
          <w:sz w:val="20"/>
          <w:szCs w:val="20"/>
        </w:rPr>
        <w:t xml:space="preserve">На основании требования о предоставлении </w:t>
      </w:r>
      <w:r w:rsidR="000E4039" w:rsidRPr="001C56F7">
        <w:rPr>
          <w:rFonts w:ascii="GHEA Grapalat" w:hAnsi="GHEA Grapalat"/>
          <w:i/>
          <w:sz w:val="20"/>
          <w:szCs w:val="20"/>
        </w:rPr>
        <w:t xml:space="preserve">обеспечений квалификации и </w:t>
      </w:r>
      <w:r w:rsidRPr="001C56F7">
        <w:rPr>
          <w:rFonts w:ascii="GHEA Grapalat" w:hAnsi="GHEA Grapalat"/>
          <w:i/>
          <w:sz w:val="20"/>
          <w:szCs w:val="20"/>
        </w:rPr>
        <w:t>договора отобранный участник в течение 10</w:t>
      </w:r>
      <w:r w:rsidR="000E4039" w:rsidRPr="001C56F7">
        <w:rPr>
          <w:rFonts w:ascii="GHEA Grapalat" w:hAnsi="GHEA Grapalat"/>
          <w:i/>
          <w:sz w:val="20"/>
          <w:szCs w:val="20"/>
        </w:rPr>
        <w:t>-и, а в случае, если заключаемым договором предусмотрена предоплата – 15-и</w:t>
      </w:r>
      <w:r w:rsidRPr="001C56F7">
        <w:rPr>
          <w:rFonts w:ascii="GHEA Grapalat" w:hAnsi="GHEA Grapalat"/>
          <w:i/>
          <w:sz w:val="20"/>
          <w:szCs w:val="20"/>
        </w:rPr>
        <w:t xml:space="preserve"> </w:t>
      </w:r>
      <w:r w:rsidR="000E4039" w:rsidRPr="001C56F7">
        <w:rPr>
          <w:rFonts w:ascii="GHEA Grapalat" w:hAnsi="GHEA Grapalat"/>
          <w:i/>
          <w:sz w:val="20"/>
          <w:szCs w:val="20"/>
        </w:rPr>
        <w:t xml:space="preserve">рабочих дней со дня его получения, </w:t>
      </w:r>
      <w:r w:rsidRPr="001C56F7">
        <w:rPr>
          <w:rFonts w:ascii="GHEA Grapalat" w:hAnsi="GHEA Grapalat"/>
          <w:i/>
          <w:sz w:val="20"/>
          <w:szCs w:val="20"/>
        </w:rPr>
        <w:t xml:space="preserve">обязан представить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 xml:space="preserve">договора. С отобранным участником заключается договор, если он представляет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w:t>
      </w:r>
    </w:p>
    <w:p w:rsidR="0035631F" w:rsidRPr="001C56F7" w:rsidRDefault="00A6609C" w:rsidP="00BB3286">
      <w:pPr>
        <w:pStyle w:val="FootnoteText"/>
        <w:jc w:val="both"/>
        <w:rPr>
          <w:rFonts w:ascii="GHEA Grapalat" w:hAnsi="GHEA Grapalat"/>
          <w:i/>
        </w:rPr>
      </w:pPr>
      <w:r w:rsidRPr="001C56F7">
        <w:rPr>
          <w:rFonts w:ascii="GHEA Grapalat" w:hAnsi="GHEA Grapalat"/>
          <w:i/>
        </w:rPr>
        <w:t xml:space="preserve">10.2 </w:t>
      </w:r>
      <w:r w:rsidR="008C5F2A" w:rsidRPr="001C56F7">
        <w:rPr>
          <w:rFonts w:ascii="GHEA Grapalat" w:hAnsi="GHEA Grapalat"/>
          <w:i/>
        </w:rPr>
        <w:t>Размер обеспечения квалификации равен размеру ценового предложения отобранного участника.</w:t>
      </w:r>
      <w:r w:rsidR="001647D2" w:rsidRPr="001C56F7">
        <w:rPr>
          <w:rFonts w:ascii="GHEA Grapalat" w:hAnsi="GHEA Grapalat"/>
          <w:i/>
        </w:rPr>
        <w:t xml:space="preserve">Обеспечение квалификации представляется в </w:t>
      </w:r>
      <w:r w:rsidR="004B6A49" w:rsidRPr="001C56F7">
        <w:rPr>
          <w:rFonts w:ascii="GHEA Grapalat" w:hAnsi="GHEA Grapalat"/>
          <w:i/>
        </w:rPr>
        <w:t>виде</w:t>
      </w:r>
      <w:r w:rsidR="001647D2" w:rsidRPr="001C56F7">
        <w:rPr>
          <w:rFonts w:ascii="GHEA Grapalat" w:hAnsi="GHEA Grapalat"/>
          <w:i/>
        </w:rPr>
        <w:t xml:space="preserve"> </w:t>
      </w:r>
      <w:r w:rsidR="00BB3286" w:rsidRPr="001C56F7">
        <w:rPr>
          <w:rFonts w:ascii="GHEA Grapalat" w:hAnsi="GHEA Grapalat"/>
          <w:i/>
        </w:rPr>
        <w:t>в одностороннем порядке утвержденного заявления в виде неустойки (приложение 4.1) или наличных денег</w:t>
      </w:r>
      <w:r w:rsidR="00BB3286" w:rsidRPr="001C56F7">
        <w:rPr>
          <w:rFonts w:ascii="GHEA Grapalat" w:hAnsi="GHEA Grapalat" w:cs="Sylfaen"/>
          <w:i/>
        </w:rPr>
        <w:t>”</w:t>
      </w:r>
      <w:r w:rsidR="001647D2" w:rsidRPr="001C56F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1C56F7">
        <w:rPr>
          <w:rStyle w:val="FootnoteReference"/>
          <w:rFonts w:ascii="GHEA Grapalat" w:hAnsi="GHEA Grapalat"/>
          <w:i/>
        </w:rPr>
        <w:footnoteReference w:customMarkFollows="1" w:id="5"/>
        <w:t>12</w:t>
      </w:r>
      <w:r w:rsidRPr="001C56F7">
        <w:rPr>
          <w:rFonts w:ascii="GHEA Grapalat" w:hAnsi="GHEA Grapalat"/>
          <w:i/>
        </w:rPr>
        <w:t xml:space="preserve"> </w:t>
      </w:r>
      <w:r w:rsidR="00853CBA" w:rsidRPr="001C56F7">
        <w:rPr>
          <w:rFonts w:ascii="GHEA Grapalat" w:hAnsi="GHEA Grapalat"/>
          <w:i/>
        </w:rPr>
        <w:t>.</w:t>
      </w:r>
    </w:p>
    <w:p w:rsidR="0035631F" w:rsidRPr="001C56F7" w:rsidRDefault="0035631F"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 xml:space="preserve">Если процедура закупки организована в </w:t>
      </w:r>
      <w:r w:rsidR="008F1F9B" w:rsidRPr="001C56F7">
        <w:rPr>
          <w:rFonts w:ascii="GHEA Grapalat" w:hAnsi="GHEA Grapalat" w:cs="Sylfaen"/>
          <w:i/>
          <w:sz w:val="20"/>
          <w:szCs w:val="20"/>
        </w:rPr>
        <w:t>лотах</w:t>
      </w:r>
      <w:r w:rsidRPr="001C56F7">
        <w:rPr>
          <w:rFonts w:ascii="GHEA Grapalat" w:hAnsi="GHEA Grapalat" w:cs="Sylfaen"/>
          <w:i/>
          <w:sz w:val="20"/>
          <w:szCs w:val="20"/>
        </w:rPr>
        <w:t xml:space="preserve"> и участник признается </w:t>
      </w:r>
      <w:r w:rsidR="008F1F9B" w:rsidRPr="001C56F7">
        <w:rPr>
          <w:rFonts w:ascii="GHEA Grapalat" w:hAnsi="GHEA Grapalat" w:cs="Sylfaen"/>
          <w:i/>
          <w:sz w:val="20"/>
          <w:szCs w:val="20"/>
        </w:rPr>
        <w:t>отобранным</w:t>
      </w:r>
      <w:r w:rsidRPr="001C56F7">
        <w:rPr>
          <w:rFonts w:ascii="GHEA Grapalat" w:hAnsi="GHEA Grapalat" w:cs="Sylfaen"/>
          <w:i/>
          <w:sz w:val="20"/>
          <w:szCs w:val="20"/>
        </w:rPr>
        <w:t xml:space="preserve"> участником </w:t>
      </w:r>
      <w:r w:rsidR="008F1F9B" w:rsidRPr="001C56F7">
        <w:rPr>
          <w:rFonts w:ascii="GHEA Grapalat" w:hAnsi="GHEA Grapalat" w:cs="Sylfaen"/>
          <w:i/>
          <w:sz w:val="20"/>
          <w:szCs w:val="20"/>
        </w:rPr>
        <w:t>по</w:t>
      </w:r>
      <w:r w:rsidRPr="001C56F7">
        <w:rPr>
          <w:rFonts w:ascii="GHEA Grapalat" w:hAnsi="GHEA Grapalat" w:cs="Sylfaen"/>
          <w:i/>
          <w:sz w:val="20"/>
          <w:szCs w:val="20"/>
        </w:rPr>
        <w:t xml:space="preserve"> более чем одн</w:t>
      </w:r>
      <w:r w:rsidR="008F1F9B" w:rsidRPr="001C56F7">
        <w:rPr>
          <w:rFonts w:ascii="GHEA Grapalat" w:hAnsi="GHEA Grapalat" w:cs="Sylfaen"/>
          <w:i/>
          <w:sz w:val="20"/>
          <w:szCs w:val="20"/>
        </w:rPr>
        <w:t xml:space="preserve">ому лоту </w:t>
      </w:r>
      <w:r w:rsidRPr="001C56F7">
        <w:rPr>
          <w:rFonts w:ascii="GHEA Grapalat" w:hAnsi="GHEA Grapalat" w:cs="Sylfaen"/>
          <w:i/>
          <w:sz w:val="20"/>
          <w:szCs w:val="20"/>
        </w:rPr>
        <w:t xml:space="preserve">и общая цена заключаемого с последним договора превышает 10 млн. драмов </w:t>
      </w:r>
      <w:r w:rsidR="008F1F9B" w:rsidRPr="001C56F7">
        <w:rPr>
          <w:rFonts w:ascii="GHEA Grapalat" w:hAnsi="GHEA Grapalat" w:cs="Sylfaen"/>
          <w:i/>
          <w:sz w:val="20"/>
          <w:szCs w:val="20"/>
        </w:rPr>
        <w:t>д</w:t>
      </w:r>
      <w:r w:rsidRPr="001C56F7">
        <w:rPr>
          <w:rFonts w:ascii="GHEA Grapalat" w:hAnsi="GHEA Grapalat" w:cs="Sylfaen"/>
          <w:i/>
          <w:sz w:val="20"/>
          <w:szCs w:val="20"/>
        </w:rPr>
        <w:t>рам</w:t>
      </w:r>
      <w:r w:rsidR="008F1F9B" w:rsidRPr="001C56F7">
        <w:rPr>
          <w:rFonts w:ascii="GHEA Grapalat" w:hAnsi="GHEA Grapalat" w:cs="Sylfaen"/>
          <w:i/>
          <w:sz w:val="20"/>
          <w:szCs w:val="20"/>
        </w:rPr>
        <w:t>ов</w:t>
      </w:r>
      <w:r w:rsidRPr="001C56F7">
        <w:rPr>
          <w:rFonts w:ascii="GHEA Grapalat" w:hAnsi="GHEA Grapalat" w:cs="Sylfaen"/>
          <w:i/>
          <w:sz w:val="20"/>
          <w:szCs w:val="20"/>
        </w:rPr>
        <w:t xml:space="preserve"> </w:t>
      </w:r>
      <w:r w:rsidR="008F1F9B" w:rsidRPr="001C56F7">
        <w:rPr>
          <w:rFonts w:ascii="GHEA Grapalat" w:hAnsi="GHEA Grapalat" w:cs="Sylfaen"/>
          <w:i/>
          <w:sz w:val="20"/>
          <w:szCs w:val="20"/>
        </w:rPr>
        <w:t>РА,</w:t>
      </w:r>
      <w:r w:rsidRPr="001C56F7">
        <w:rPr>
          <w:rFonts w:ascii="GHEA Grapalat" w:hAnsi="GHEA Grapalat" w:cs="Sylfaen"/>
          <w:i/>
          <w:sz w:val="20"/>
          <w:szCs w:val="20"/>
        </w:rPr>
        <w:t xml:space="preserve"> то обеспечение </w:t>
      </w:r>
      <w:r w:rsidR="008F1F9B" w:rsidRPr="001C56F7">
        <w:rPr>
          <w:rFonts w:ascii="GHEA Grapalat" w:hAnsi="GHEA Grapalat" w:cs="Sylfaen"/>
          <w:i/>
          <w:sz w:val="20"/>
          <w:szCs w:val="20"/>
        </w:rPr>
        <w:t xml:space="preserve">квалификации </w:t>
      </w:r>
      <w:r w:rsidRPr="001C56F7">
        <w:rPr>
          <w:rFonts w:ascii="GHEA Grapalat" w:hAnsi="GHEA Grapalat" w:cs="Sylfaen"/>
          <w:i/>
          <w:sz w:val="20"/>
          <w:szCs w:val="20"/>
        </w:rPr>
        <w:t xml:space="preserve">представляется в </w:t>
      </w:r>
      <w:r w:rsidR="004B6A49" w:rsidRPr="001C56F7">
        <w:rPr>
          <w:rFonts w:ascii="GHEA Grapalat" w:hAnsi="GHEA Grapalat" w:cs="Sylfaen"/>
          <w:i/>
          <w:sz w:val="20"/>
          <w:szCs w:val="20"/>
        </w:rPr>
        <w:t>виде</w:t>
      </w:r>
      <w:r w:rsidRPr="001C56F7">
        <w:rPr>
          <w:rFonts w:ascii="GHEA Grapalat" w:hAnsi="GHEA Grapalat" w:cs="Sylfaen"/>
          <w:i/>
          <w:sz w:val="20"/>
          <w:szCs w:val="20"/>
        </w:rPr>
        <w:t xml:space="preserve"> банковской гарантии в размере общей цены договора</w:t>
      </w:r>
      <w:r w:rsidR="008F1F9B" w:rsidRPr="001C56F7">
        <w:rPr>
          <w:rFonts w:ascii="GHEA Grapalat" w:hAnsi="GHEA Grapalat" w:cs="Sylfaen"/>
          <w:i/>
          <w:sz w:val="20"/>
          <w:szCs w:val="20"/>
        </w:rPr>
        <w:t>.</w:t>
      </w:r>
    </w:p>
    <w:p w:rsidR="002406D8" w:rsidRPr="001C56F7" w:rsidRDefault="002406D8"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1C56F7" w:rsidRDefault="00030D40" w:rsidP="00BC5174">
      <w:pPr>
        <w:pStyle w:val="FootnoteText"/>
        <w:jc w:val="both"/>
        <w:rPr>
          <w:rFonts w:ascii="GHEA Grapalat" w:hAnsi="GHEA Grapalat"/>
          <w:i/>
        </w:rPr>
      </w:pPr>
      <w:r w:rsidRPr="001C56F7">
        <w:rPr>
          <w:rFonts w:ascii="GHEA Grapalat" w:hAnsi="GHEA Grapalat"/>
          <w:i/>
        </w:rPr>
        <w:t>10.</w:t>
      </w:r>
      <w:r w:rsidR="001723D6" w:rsidRPr="001C56F7">
        <w:rPr>
          <w:rFonts w:ascii="GHEA Grapalat" w:hAnsi="GHEA Grapalat"/>
          <w:i/>
        </w:rPr>
        <w:t>3</w:t>
      </w:r>
      <w:r w:rsidR="00DC30CC" w:rsidRPr="001C56F7">
        <w:rPr>
          <w:rFonts w:ascii="GHEA Grapalat" w:hAnsi="GHEA Grapalat"/>
          <w:i/>
        </w:rPr>
        <w:t>.</w:t>
      </w:r>
      <w:r w:rsidRPr="001C56F7">
        <w:rPr>
          <w:rFonts w:ascii="GHEA Grapalat" w:hAnsi="GHEA Grapalat"/>
          <w:i/>
        </w:rPr>
        <w:t xml:space="preserve">Размер обеспечения договора составляет 10 процентов от цены договора. </w:t>
      </w:r>
      <w:r w:rsidR="001723D6" w:rsidRPr="001C56F7">
        <w:rPr>
          <w:rFonts w:ascii="GHEA Grapalat" w:hAnsi="GHEA Grapalat"/>
          <w:i/>
        </w:rPr>
        <w:t xml:space="preserve">Обеспечение </w:t>
      </w:r>
      <w:r w:rsidR="00896AAF" w:rsidRPr="001C56F7">
        <w:rPr>
          <w:rFonts w:ascii="GHEA Grapalat" w:hAnsi="GHEA Grapalat"/>
          <w:i/>
        </w:rPr>
        <w:t>договора</w:t>
      </w:r>
      <w:r w:rsidR="001723D6" w:rsidRPr="001C56F7">
        <w:rPr>
          <w:rFonts w:ascii="GHEA Grapalat" w:hAnsi="GHEA Grapalat"/>
          <w:i/>
        </w:rPr>
        <w:t xml:space="preserve"> представляется в </w:t>
      </w:r>
      <w:r w:rsidR="005876A3" w:rsidRPr="001C56F7">
        <w:rPr>
          <w:rFonts w:ascii="GHEA Grapalat" w:hAnsi="GHEA Grapalat"/>
          <w:i/>
        </w:rPr>
        <w:t>виде</w:t>
      </w:r>
      <w:r w:rsidR="001723D6" w:rsidRPr="001C56F7">
        <w:rPr>
          <w:rFonts w:ascii="GHEA Grapalat" w:hAnsi="GHEA Grapalat"/>
          <w:i/>
        </w:rPr>
        <w:t xml:space="preserve"> </w:t>
      </w:r>
      <w:r w:rsidR="00BC5174" w:rsidRPr="001C56F7">
        <w:rPr>
          <w:rFonts w:ascii="GHEA Grapalat" w:hAnsi="GHEA Grapalat"/>
          <w:i/>
        </w:rPr>
        <w:t>в одностороннем порядке утвержденного заявления-в виде неустойки (приложение 5.1) или наличных денег</w:t>
      </w:r>
      <w:r w:rsidR="00BC5174" w:rsidRPr="001C56F7">
        <w:rPr>
          <w:rFonts w:ascii="GHEA Grapalat" w:hAnsi="GHEA Grapalat" w:cs="Sylfaen"/>
          <w:i/>
        </w:rPr>
        <w:t>”.</w:t>
      </w:r>
    </w:p>
    <w:p w:rsidR="0058395E" w:rsidRPr="001C56F7" w:rsidRDefault="0058395E"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Если процедура закупки организована в </w:t>
      </w:r>
      <w:r w:rsidR="00740EF5" w:rsidRPr="001C56F7">
        <w:rPr>
          <w:rFonts w:ascii="GHEA Grapalat" w:hAnsi="GHEA Grapalat"/>
          <w:i/>
          <w:sz w:val="20"/>
          <w:szCs w:val="20"/>
        </w:rPr>
        <w:t>лотах</w:t>
      </w:r>
      <w:r w:rsidRPr="001C56F7">
        <w:rPr>
          <w:rFonts w:ascii="GHEA Grapalat" w:hAnsi="GHEA Grapalat"/>
          <w:i/>
          <w:sz w:val="20"/>
          <w:szCs w:val="20"/>
        </w:rPr>
        <w:t xml:space="preserve"> и участник признается </w:t>
      </w:r>
      <w:r w:rsidR="00740EF5" w:rsidRPr="001C56F7">
        <w:rPr>
          <w:rFonts w:ascii="GHEA Grapalat" w:hAnsi="GHEA Grapalat"/>
          <w:i/>
          <w:sz w:val="20"/>
          <w:szCs w:val="20"/>
        </w:rPr>
        <w:t>ото</w:t>
      </w:r>
      <w:r w:rsidRPr="001C56F7">
        <w:rPr>
          <w:rFonts w:ascii="GHEA Grapalat" w:hAnsi="GHEA Grapalat"/>
          <w:i/>
          <w:sz w:val="20"/>
          <w:szCs w:val="20"/>
        </w:rPr>
        <w:t xml:space="preserve">бранным участником </w:t>
      </w:r>
      <w:r w:rsidR="00740EF5" w:rsidRPr="001C56F7">
        <w:rPr>
          <w:rFonts w:ascii="GHEA Grapalat" w:hAnsi="GHEA Grapalat"/>
          <w:i/>
          <w:sz w:val="20"/>
          <w:szCs w:val="20"/>
        </w:rPr>
        <w:t>по</w:t>
      </w:r>
      <w:r w:rsidRPr="001C56F7">
        <w:rPr>
          <w:rFonts w:ascii="GHEA Grapalat" w:hAnsi="GHEA Grapalat"/>
          <w:i/>
          <w:sz w:val="20"/>
          <w:szCs w:val="20"/>
        </w:rPr>
        <w:t xml:space="preserve"> более чем одно</w:t>
      </w:r>
      <w:r w:rsidR="00740EF5" w:rsidRPr="001C56F7">
        <w:rPr>
          <w:rFonts w:ascii="GHEA Grapalat" w:hAnsi="GHEA Grapalat"/>
          <w:i/>
          <w:sz w:val="20"/>
          <w:szCs w:val="20"/>
        </w:rPr>
        <w:t xml:space="preserve">му лоту </w:t>
      </w:r>
      <w:r w:rsidRPr="001C56F7">
        <w:rPr>
          <w:rFonts w:ascii="GHEA Grapalat" w:hAnsi="GHEA Grapalat"/>
          <w:i/>
          <w:sz w:val="20"/>
          <w:szCs w:val="20"/>
        </w:rPr>
        <w:t>и общая цена заключаемого с последним договора превышает 10 млн. драмов Р</w:t>
      </w:r>
      <w:r w:rsidR="00740EF5" w:rsidRPr="001C56F7">
        <w:rPr>
          <w:rFonts w:ascii="GHEA Grapalat" w:hAnsi="GHEA Grapalat"/>
          <w:i/>
          <w:sz w:val="20"/>
          <w:szCs w:val="20"/>
        </w:rPr>
        <w:t>А</w:t>
      </w:r>
      <w:r w:rsidRPr="001C56F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1C56F7">
        <w:rPr>
          <w:rFonts w:ascii="GHEA Grapalat" w:hAnsi="GHEA Grapalat"/>
          <w:i/>
          <w:sz w:val="20"/>
          <w:szCs w:val="20"/>
        </w:rPr>
        <w:t>20</w:t>
      </w:r>
      <w:r w:rsidRPr="001C56F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C56F7">
        <w:rPr>
          <w:rFonts w:ascii="GHEA Grapalat" w:hAnsi="GHEA Grapalat"/>
          <w:i/>
          <w:sz w:val="20"/>
          <w:szCs w:val="20"/>
        </w:rPr>
        <w:t xml:space="preserve">пяти </w:t>
      </w:r>
      <w:r w:rsidRPr="001C56F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1C56F7">
        <w:rPr>
          <w:rFonts w:ascii="GHEA Grapalat" w:hAnsi="GHEA Grapalat"/>
          <w:i/>
          <w:sz w:val="20"/>
          <w:szCs w:val="20"/>
        </w:rPr>
        <w:t>договору.</w:t>
      </w:r>
    </w:p>
    <w:p w:rsidR="00F0759D" w:rsidRPr="001C56F7" w:rsidRDefault="00F92A53"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w:t>
      </w:r>
      <w:r w:rsidR="00B66AB9" w:rsidRPr="001C56F7">
        <w:rPr>
          <w:rFonts w:ascii="GHEA Grapalat" w:hAnsi="GHEA Grapalat"/>
          <w:i/>
          <w:sz w:val="20"/>
          <w:szCs w:val="20"/>
        </w:rPr>
        <w:t>66</w:t>
      </w:r>
      <w:r w:rsidRPr="001C56F7">
        <w:rPr>
          <w:rFonts w:ascii="GHEA Grapalat" w:hAnsi="GHEA Grapalat"/>
          <w:i/>
          <w:sz w:val="20"/>
          <w:szCs w:val="20"/>
        </w:rPr>
        <w:t>4", открытый в Центральном казначействе на имя уполномоченного органа.</w:t>
      </w:r>
    </w:p>
    <w:p w:rsidR="004A0321" w:rsidRPr="001C56F7" w:rsidRDefault="004A0321"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10.4</w:t>
      </w:r>
      <w:r w:rsidR="00251CF9" w:rsidRPr="001C56F7">
        <w:rPr>
          <w:rFonts w:ascii="GHEA Grapalat" w:hAnsi="GHEA Grapalat"/>
          <w:i/>
          <w:sz w:val="20"/>
          <w:szCs w:val="20"/>
        </w:rPr>
        <w:t xml:space="preserve"> </w:t>
      </w:r>
      <w:r w:rsidR="0076763C" w:rsidRPr="001C56F7">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C56F7">
        <w:rPr>
          <w:rFonts w:ascii="GHEA Grapalat" w:hAnsi="GHEA Grapalat"/>
          <w:i/>
          <w:sz w:val="20"/>
          <w:szCs w:val="20"/>
        </w:rPr>
        <w:t>я квалификации и</w:t>
      </w:r>
      <w:r w:rsidR="0076763C" w:rsidRPr="001C56F7">
        <w:rPr>
          <w:rFonts w:ascii="GHEA Grapalat" w:hAnsi="GHEA Grapalat"/>
          <w:i/>
          <w:sz w:val="20"/>
          <w:szCs w:val="20"/>
        </w:rPr>
        <w:t xml:space="preserve"> договора представля</w:t>
      </w:r>
      <w:r w:rsidR="00DE7753" w:rsidRPr="001C56F7">
        <w:rPr>
          <w:rFonts w:ascii="GHEA Grapalat" w:hAnsi="GHEA Grapalat"/>
          <w:i/>
          <w:sz w:val="20"/>
          <w:szCs w:val="20"/>
        </w:rPr>
        <w:t>ю</w:t>
      </w:r>
      <w:r w:rsidR="0076763C" w:rsidRPr="001C56F7">
        <w:rPr>
          <w:rFonts w:ascii="GHEA Grapalat" w:hAnsi="GHEA Grapalat"/>
          <w:i/>
          <w:sz w:val="20"/>
          <w:szCs w:val="20"/>
        </w:rPr>
        <w:t>тся</w:t>
      </w:r>
      <w:r w:rsidR="00180134" w:rsidRPr="001C56F7">
        <w:rPr>
          <w:rFonts w:ascii="GHEA Grapalat" w:hAnsi="GHEA Grapalat"/>
          <w:i/>
          <w:sz w:val="20"/>
          <w:szCs w:val="20"/>
        </w:rPr>
        <w:t xml:space="preserve"> в виде заключенного в одностороннем порядке </w:t>
      </w:r>
      <w:r w:rsidR="00A9694C" w:rsidRPr="001C56F7">
        <w:rPr>
          <w:rFonts w:ascii="GHEA Grapalat" w:hAnsi="GHEA Grapalat"/>
          <w:i/>
          <w:sz w:val="20"/>
          <w:szCs w:val="20"/>
        </w:rPr>
        <w:t>за</w:t>
      </w:r>
      <w:r w:rsidR="00180134" w:rsidRPr="001C56F7">
        <w:rPr>
          <w:rFonts w:ascii="GHEA Grapalat" w:hAnsi="GHEA Grapalat"/>
          <w:i/>
          <w:sz w:val="20"/>
          <w:szCs w:val="20"/>
        </w:rPr>
        <w:t>явления - в виде неустойки или наличных денег</w:t>
      </w:r>
      <w:r w:rsidR="006D7219" w:rsidRPr="001C56F7">
        <w:rPr>
          <w:rFonts w:ascii="GHEA Grapalat" w:hAnsi="GHEA Grapalat"/>
          <w:i/>
          <w:sz w:val="20"/>
          <w:szCs w:val="20"/>
        </w:rPr>
        <w:t>. Если на момент возникновения правомочия по заключению договора</w:t>
      </w:r>
    </w:p>
    <w:p w:rsidR="006D7219" w:rsidRPr="001C56F7" w:rsidRDefault="006D721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 финансовые средства предусмотрены, то квалификационное обеспечение </w:t>
      </w:r>
      <w:r w:rsidR="00A9694C" w:rsidRPr="001C56F7">
        <w:rPr>
          <w:rFonts w:ascii="GHEA Grapalat" w:hAnsi="GHEA Grapalat"/>
          <w:i/>
          <w:sz w:val="20"/>
          <w:szCs w:val="20"/>
        </w:rPr>
        <w:t>по</w:t>
      </w:r>
      <w:r w:rsidRPr="001C56F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1C56F7">
        <w:rPr>
          <w:rFonts w:ascii="GHEA Grapalat" w:hAnsi="GHEA Grapalat"/>
          <w:i/>
          <w:sz w:val="20"/>
          <w:szCs w:val="20"/>
        </w:rPr>
        <w:t>по</w:t>
      </w:r>
      <w:r w:rsidRPr="001C56F7">
        <w:rPr>
          <w:rFonts w:ascii="GHEA Grapalat" w:hAnsi="GHEA Grapalat"/>
          <w:i/>
          <w:sz w:val="20"/>
          <w:szCs w:val="20"/>
        </w:rPr>
        <w:t xml:space="preserve"> части требуемых в дальнейшем финансовых средств-в </w:t>
      </w:r>
      <w:r w:rsidR="00661E7D" w:rsidRPr="001C56F7">
        <w:rPr>
          <w:rFonts w:ascii="GHEA Grapalat" w:hAnsi="GHEA Grapalat"/>
          <w:i/>
          <w:sz w:val="20"/>
          <w:szCs w:val="20"/>
        </w:rPr>
        <w:t xml:space="preserve">виде </w:t>
      </w:r>
      <w:r w:rsidRPr="001C56F7">
        <w:rPr>
          <w:rFonts w:ascii="GHEA Grapalat" w:hAnsi="GHEA Grapalat"/>
          <w:i/>
          <w:sz w:val="20"/>
          <w:szCs w:val="20"/>
        </w:rPr>
        <w:t>утвержденного</w:t>
      </w:r>
      <w:r w:rsidR="00661E7D" w:rsidRPr="001C56F7">
        <w:rPr>
          <w:rFonts w:ascii="GHEA Grapalat" w:hAnsi="GHEA Grapalat"/>
          <w:i/>
          <w:sz w:val="20"/>
          <w:szCs w:val="20"/>
        </w:rPr>
        <w:t xml:space="preserve"> в</w:t>
      </w:r>
      <w:r w:rsidRPr="001C56F7">
        <w:rPr>
          <w:rFonts w:ascii="GHEA Grapalat" w:hAnsi="GHEA Grapalat"/>
          <w:i/>
          <w:sz w:val="20"/>
          <w:szCs w:val="20"/>
        </w:rPr>
        <w:t xml:space="preserve"> </w:t>
      </w:r>
      <w:r w:rsidR="00661E7D" w:rsidRPr="001C56F7">
        <w:rPr>
          <w:rFonts w:ascii="GHEA Grapalat" w:hAnsi="GHEA Grapalat"/>
          <w:i/>
          <w:sz w:val="20"/>
          <w:szCs w:val="20"/>
        </w:rPr>
        <w:t xml:space="preserve">одностороннем порядке </w:t>
      </w:r>
      <w:r w:rsidRPr="001C56F7">
        <w:rPr>
          <w:rFonts w:ascii="GHEA Grapalat" w:hAnsi="GHEA Grapalat"/>
          <w:i/>
          <w:sz w:val="20"/>
          <w:szCs w:val="20"/>
        </w:rPr>
        <w:t>заявления-в виде неустойки или наличных денег</w:t>
      </w:r>
      <w:r w:rsidR="006F58E6" w:rsidRPr="001C56F7">
        <w:rPr>
          <w:rFonts w:ascii="GHEA Grapalat" w:hAnsi="GHEA Grapalat"/>
          <w:i/>
          <w:sz w:val="20"/>
          <w:szCs w:val="20"/>
        </w:rPr>
        <w:t>.</w:t>
      </w:r>
    </w:p>
    <w:p w:rsidR="006F58E6" w:rsidRPr="001C56F7" w:rsidRDefault="006F58E6"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"900008000664", открытый в Центральном казначействе на имя уполномоченного органа</w:t>
      </w:r>
      <w:r w:rsidR="00D32092" w:rsidRPr="001C56F7">
        <w:rPr>
          <w:rFonts w:ascii="GHEA Grapalat" w:hAnsi="GHEA Grapalat"/>
          <w:i/>
          <w:sz w:val="20"/>
          <w:szCs w:val="20"/>
        </w:rPr>
        <w:t>:</w:t>
      </w:r>
    </w:p>
    <w:p w:rsidR="00D32092" w:rsidRPr="001C56F7" w:rsidRDefault="00D32092" w:rsidP="00BB3286">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DF09E7" w:rsidRPr="001C56F7">
        <w:rPr>
          <w:rFonts w:ascii="GHEA Grapalat" w:hAnsi="GHEA Grapalat"/>
          <w:i/>
          <w:sz w:val="20"/>
          <w:szCs w:val="20"/>
        </w:rPr>
        <w:t>5</w:t>
      </w:r>
      <w:r w:rsidR="003E194D" w:rsidRPr="001C56F7">
        <w:rPr>
          <w:rFonts w:ascii="GHEA Grapalat" w:hAnsi="GHEA Grapalat"/>
          <w:i/>
          <w:sz w:val="20"/>
          <w:szCs w:val="20"/>
        </w:rPr>
        <w:t>.</w:t>
      </w:r>
      <w:r w:rsidRPr="001C56F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7214AF" w:rsidRDefault="00030D40" w:rsidP="007214AF">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401B30" w:rsidRPr="001C56F7">
        <w:rPr>
          <w:rFonts w:ascii="GHEA Grapalat" w:hAnsi="GHEA Grapalat"/>
          <w:i/>
          <w:sz w:val="20"/>
          <w:szCs w:val="20"/>
        </w:rPr>
        <w:t>6</w:t>
      </w:r>
      <w:r w:rsidR="003E194D" w:rsidRPr="001C56F7">
        <w:rPr>
          <w:rFonts w:ascii="GHEA Grapalat" w:hAnsi="GHEA Grapalat"/>
          <w:i/>
          <w:sz w:val="20"/>
          <w:szCs w:val="20"/>
        </w:rPr>
        <w:t>.</w:t>
      </w:r>
      <w:r w:rsidR="008F0732" w:rsidRPr="001C56F7">
        <w:rPr>
          <w:rFonts w:ascii="GHEA Grapalat" w:hAnsi="GHEA Grapalat"/>
          <w:i/>
          <w:sz w:val="20"/>
          <w:szCs w:val="20"/>
        </w:rPr>
        <w:t xml:space="preserve"> </w:t>
      </w:r>
      <w:r w:rsidRPr="001C56F7">
        <w:rPr>
          <w:rFonts w:ascii="GHEA Grapalat" w:hAnsi="GHEA Grapalat"/>
          <w:i/>
          <w:sz w:val="20"/>
          <w:szCs w:val="20"/>
        </w:rPr>
        <w:t>Если в рамках процедуры закупки, организованной по лотам</w:t>
      </w:r>
      <w:r w:rsidR="00DC14CE" w:rsidRPr="001C56F7">
        <w:rPr>
          <w:rFonts w:ascii="GHEA Grapalat" w:hAnsi="GHEA Grapalat"/>
          <w:i/>
          <w:sz w:val="20"/>
          <w:szCs w:val="20"/>
        </w:rPr>
        <w:t xml:space="preserve"> </w:t>
      </w:r>
      <w:r w:rsidR="00125AA6" w:rsidRPr="001C56F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C56F7">
        <w:rPr>
          <w:rFonts w:ascii="GHEA Grapalat" w:hAnsi="GHEA Grapalat"/>
          <w:i/>
          <w:sz w:val="20"/>
          <w:szCs w:val="20"/>
        </w:rPr>
        <w:t>я квалификации и</w:t>
      </w:r>
      <w:r w:rsidR="00125AA6" w:rsidRPr="001C56F7">
        <w:rPr>
          <w:rFonts w:ascii="GHEA Grapalat" w:hAnsi="GHEA Grapalat"/>
          <w:i/>
          <w:sz w:val="20"/>
          <w:szCs w:val="20"/>
        </w:rPr>
        <w:t xml:space="preserve"> договора выплачива</w:t>
      </w:r>
      <w:r w:rsidR="00DC14CE" w:rsidRPr="001C56F7">
        <w:rPr>
          <w:rFonts w:ascii="GHEA Grapalat" w:hAnsi="GHEA Grapalat"/>
          <w:i/>
          <w:sz w:val="20"/>
          <w:szCs w:val="20"/>
        </w:rPr>
        <w:t>ю</w:t>
      </w:r>
      <w:r w:rsidR="00125AA6" w:rsidRPr="001C56F7">
        <w:rPr>
          <w:rFonts w:ascii="GHEA Grapalat" w:hAnsi="GHEA Grapalat"/>
          <w:i/>
          <w:sz w:val="20"/>
          <w:szCs w:val="20"/>
        </w:rPr>
        <w:t>тся в размере суммы, исчисленной только за этот лот</w:t>
      </w:r>
      <w:r w:rsidR="00DC14CE" w:rsidRPr="001C56F7">
        <w:rPr>
          <w:rFonts w:ascii="GHEA Grapalat" w:hAnsi="GHEA Grapalat"/>
          <w:i/>
          <w:sz w:val="20"/>
          <w:szCs w:val="20"/>
        </w:rPr>
        <w:t>.</w:t>
      </w:r>
    </w:p>
    <w:p w:rsidR="00096865" w:rsidRPr="001C56F7" w:rsidRDefault="007214AF" w:rsidP="005066AC">
      <w:pPr>
        <w:rPr>
          <w:rFonts w:ascii="GHEA Grapalat" w:hAnsi="GHEA Grapalat"/>
          <w:b/>
          <w:sz w:val="20"/>
          <w:szCs w:val="20"/>
        </w:rPr>
      </w:pPr>
      <w:r>
        <w:rPr>
          <w:rFonts w:ascii="GHEA Grapalat" w:hAnsi="GHEA Grapalat"/>
          <w:b/>
          <w:sz w:val="20"/>
          <w:szCs w:val="20"/>
        </w:rPr>
        <w:lastRenderedPageBreak/>
        <w:t xml:space="preserve">      </w:t>
      </w:r>
      <w:r w:rsidR="005066AC" w:rsidRPr="001C56F7">
        <w:rPr>
          <w:rFonts w:ascii="GHEA Grapalat" w:hAnsi="GHEA Grapalat"/>
          <w:b/>
          <w:sz w:val="20"/>
          <w:szCs w:val="20"/>
        </w:rPr>
        <w:t xml:space="preserve">   </w:t>
      </w:r>
      <w:r w:rsidR="008D5016" w:rsidRPr="001C56F7">
        <w:rPr>
          <w:rFonts w:ascii="GHEA Grapalat" w:hAnsi="GHEA Grapalat"/>
          <w:b/>
          <w:sz w:val="20"/>
          <w:szCs w:val="20"/>
        </w:rPr>
        <w:t>11. ОБЪЯВЛЕНИЕ ПРОЦЕДУРЫ НЕСОСТОЯВШЕЙСЯ</w:t>
      </w:r>
    </w:p>
    <w:p w:rsidR="003D5CAF" w:rsidRPr="001C56F7" w:rsidRDefault="003D5CAF" w:rsidP="005066AC">
      <w:pPr>
        <w:rPr>
          <w:rFonts w:ascii="GHEA Grapalat" w:hAnsi="GHEA Grapalat" w:cs="Arial"/>
          <w:b/>
          <w:sz w:val="20"/>
          <w:szCs w:val="20"/>
        </w:rPr>
      </w:pPr>
    </w:p>
    <w:p w:rsidR="00096865" w:rsidRPr="001C56F7" w:rsidRDefault="00096865"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11.1</w:t>
      </w:r>
      <w:r w:rsidR="00801AC7" w:rsidRPr="001C56F7">
        <w:rPr>
          <w:rFonts w:ascii="GHEA Grapalat" w:hAnsi="GHEA Grapalat"/>
          <w:i/>
          <w:sz w:val="20"/>
          <w:szCs w:val="20"/>
        </w:rPr>
        <w:t>.</w:t>
      </w:r>
      <w:r w:rsidRPr="001C56F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1)ни одна из заявок не соответствует условиям приглашения;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C56F7">
        <w:rPr>
          <w:rFonts w:ascii="Courier New" w:hAnsi="Courier New" w:cs="Courier New"/>
          <w:i/>
          <w:sz w:val="20"/>
          <w:szCs w:val="20"/>
          <w:lang w:val="en-US"/>
        </w:rPr>
        <w:t> </w:t>
      </w:r>
      <w:r w:rsidRPr="001C56F7">
        <w:rPr>
          <w:rFonts w:ascii="GHEA Grapalat" w:hAnsi="GHEA Grapalat"/>
          <w:i/>
          <w:sz w:val="20"/>
          <w:szCs w:val="20"/>
        </w:rPr>
        <w:t>— Совета попечителей</w:t>
      </w:r>
      <w:r w:rsidR="0027573B" w:rsidRPr="001C56F7">
        <w:rPr>
          <w:rStyle w:val="FootnoteReference"/>
          <w:rFonts w:ascii="GHEA Grapalat" w:hAnsi="GHEA Grapalat"/>
          <w:i/>
          <w:sz w:val="20"/>
          <w:szCs w:val="20"/>
        </w:rPr>
        <w:footnoteReference w:customMarkFollows="1" w:id="6"/>
        <w:t>14</w:t>
      </w:r>
      <w:r w:rsidRPr="001C56F7">
        <w:rPr>
          <w:rFonts w:ascii="GHEA Grapalat" w:hAnsi="GHEA Grapalat"/>
          <w:i/>
          <w:sz w:val="20"/>
          <w:szCs w:val="20"/>
        </w:rPr>
        <w:t>.</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3)не подано ни одной заявки;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4)договор не заключается.</w:t>
      </w:r>
    </w:p>
    <w:p w:rsidR="00CA1C11" w:rsidRPr="001C56F7" w:rsidRDefault="00731D26"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11.2</w:t>
      </w:r>
      <w:r w:rsidR="007642C2" w:rsidRPr="001C56F7">
        <w:rPr>
          <w:rFonts w:ascii="GHEA Grapalat" w:hAnsi="GHEA Grapalat"/>
          <w:i/>
          <w:sz w:val="20"/>
          <w:szCs w:val="20"/>
        </w:rPr>
        <w:t>.</w:t>
      </w:r>
      <w:r w:rsidRPr="001C56F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1E65D1" w:rsidRDefault="00D746CA" w:rsidP="00D746CA">
      <w:pPr>
        <w:rPr>
          <w:rFonts w:ascii="GHEA Grapalat" w:hAnsi="GHEA Grapalat"/>
          <w:b/>
          <w:i/>
          <w:sz w:val="20"/>
          <w:szCs w:val="20"/>
        </w:rPr>
      </w:pPr>
    </w:p>
    <w:p w:rsidR="00096865" w:rsidRPr="001C56F7" w:rsidRDefault="008D5016" w:rsidP="00D746CA">
      <w:pPr>
        <w:jc w:val="center"/>
        <w:rPr>
          <w:rFonts w:ascii="GHEA Grapalat" w:hAnsi="GHEA Grapalat"/>
          <w:b/>
          <w:i/>
          <w:sz w:val="20"/>
          <w:szCs w:val="20"/>
        </w:rPr>
      </w:pPr>
      <w:r w:rsidRPr="001C56F7">
        <w:rPr>
          <w:rFonts w:ascii="GHEA Grapalat" w:hAnsi="GHEA Grapalat"/>
          <w:b/>
          <w:sz w:val="20"/>
          <w:szCs w:val="20"/>
        </w:rPr>
        <w:t xml:space="preserve">12. ПРАВО УЧАСТНИКА И </w:t>
      </w:r>
      <w:r w:rsidR="008E3307" w:rsidRPr="001C56F7">
        <w:rPr>
          <w:rFonts w:ascii="GHEA Grapalat" w:hAnsi="GHEA Grapalat"/>
          <w:b/>
          <w:sz w:val="20"/>
          <w:szCs w:val="20"/>
        </w:rPr>
        <w:t xml:space="preserve">ПОРЯДОК ОБЖАЛОВАНИЯ ИМ </w:t>
      </w:r>
      <w:r w:rsidR="00025A85" w:rsidRPr="001C56F7">
        <w:rPr>
          <w:rFonts w:ascii="GHEA Grapalat" w:hAnsi="GHEA Grapalat"/>
          <w:b/>
          <w:sz w:val="20"/>
          <w:szCs w:val="20"/>
        </w:rPr>
        <w:br/>
      </w:r>
      <w:r w:rsidRPr="001C56F7">
        <w:rPr>
          <w:rFonts w:ascii="GHEA Grapalat" w:hAnsi="GHEA Grapalat"/>
          <w:b/>
          <w:sz w:val="20"/>
          <w:szCs w:val="20"/>
        </w:rPr>
        <w:t>ДЕЙСТВИЙ И (ИЛИ) ПРИНЯТЫХ РЕШЕНИЙ, СВЯЗАННЫХ</w:t>
      </w:r>
      <w:r w:rsidR="00025A85" w:rsidRPr="001C56F7">
        <w:rPr>
          <w:rFonts w:ascii="Courier New" w:hAnsi="Courier New" w:cs="Courier New"/>
          <w:b/>
          <w:sz w:val="20"/>
          <w:szCs w:val="20"/>
          <w:lang w:val="en-US"/>
        </w:rPr>
        <w:t> </w:t>
      </w:r>
      <w:r w:rsidRPr="001C56F7">
        <w:rPr>
          <w:rFonts w:ascii="GHEA Grapalat" w:hAnsi="GHEA Grapalat"/>
          <w:b/>
          <w:sz w:val="20"/>
          <w:szCs w:val="20"/>
        </w:rPr>
        <w:t>С</w:t>
      </w:r>
      <w:r w:rsidR="00025A85" w:rsidRPr="001C56F7">
        <w:rPr>
          <w:rFonts w:ascii="Courier New" w:hAnsi="Courier New" w:cs="Courier New"/>
          <w:b/>
          <w:sz w:val="20"/>
          <w:szCs w:val="20"/>
          <w:lang w:val="en-US"/>
        </w:rPr>
        <w:t> </w:t>
      </w:r>
      <w:r w:rsidRPr="001C56F7">
        <w:rPr>
          <w:rFonts w:ascii="GHEA Grapalat" w:hAnsi="GHEA Grapalat"/>
          <w:b/>
          <w:sz w:val="20"/>
          <w:szCs w:val="20"/>
        </w:rPr>
        <w:t>ПРОЦЕССОМ ЗАКУПКИ</w:t>
      </w:r>
    </w:p>
    <w:p w:rsidR="00D746CA" w:rsidRPr="001E65D1" w:rsidRDefault="00D746CA" w:rsidP="00D746CA">
      <w:pPr>
        <w:widowControl w:val="0"/>
        <w:tabs>
          <w:tab w:val="left" w:pos="1276"/>
        </w:tabs>
        <w:jc w:val="both"/>
        <w:rPr>
          <w:rFonts w:ascii="GHEA Grapalat" w:hAnsi="GHEA Grapalat"/>
          <w:i/>
          <w:sz w:val="20"/>
          <w:szCs w:val="20"/>
        </w:rPr>
      </w:pP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12.1</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C56F7">
        <w:rPr>
          <w:rFonts w:ascii="GHEA Grapalat" w:hAnsi="GHEA Grapalat"/>
          <w:i/>
          <w:sz w:val="20"/>
          <w:szCs w:val="20"/>
        </w:rPr>
        <w:t>связанные с закупками жалобы.</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12.2</w:t>
      </w:r>
      <w:r w:rsidR="00D746CA" w:rsidRPr="001C56F7">
        <w:rPr>
          <w:rFonts w:ascii="GHEA Grapalat" w:hAnsi="GHEA Grapalat"/>
          <w:i/>
          <w:sz w:val="20"/>
          <w:szCs w:val="20"/>
        </w:rPr>
        <w:t>.</w:t>
      </w:r>
      <w:r w:rsidRPr="001C56F7">
        <w:rPr>
          <w:rFonts w:ascii="GHEA Grapalat" w:hAnsi="GHEA Grapalat"/>
          <w:i/>
          <w:sz w:val="20"/>
          <w:szCs w:val="20"/>
        </w:rPr>
        <w:t>Отношения, связанные с закупками, в том числе</w:t>
      </w:r>
      <w:r w:rsidR="00AA7117" w:rsidRPr="001C56F7">
        <w:rPr>
          <w:rFonts w:ascii="GHEA Grapalat" w:hAnsi="GHEA Grapalat"/>
          <w:i/>
          <w:sz w:val="20"/>
          <w:szCs w:val="20"/>
        </w:rPr>
        <w:t xml:space="preserve"> </w:t>
      </w:r>
      <w:r w:rsidRPr="001C56F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12.3</w:t>
      </w:r>
      <w:r w:rsidR="00D746CA" w:rsidRPr="001C56F7">
        <w:rPr>
          <w:rFonts w:ascii="GHEA Grapalat" w:hAnsi="GHEA Grapalat"/>
          <w:i/>
          <w:sz w:val="20"/>
          <w:szCs w:val="20"/>
        </w:rPr>
        <w:t>.</w:t>
      </w:r>
      <w:r w:rsidRPr="001C56F7">
        <w:rPr>
          <w:rFonts w:ascii="GHEA Grapalat" w:hAnsi="GHEA Grapalat"/>
          <w:i/>
          <w:sz w:val="20"/>
          <w:szCs w:val="20"/>
        </w:rPr>
        <w:t>Каждое лицо согласно Закону имеет право:</w:t>
      </w:r>
    </w:p>
    <w:p w:rsidR="00D5166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1C56F7">
        <w:rPr>
          <w:rFonts w:ascii="GHEA Grapalat" w:hAnsi="GHEA Grapalat"/>
          <w:i/>
          <w:sz w:val="20"/>
          <w:szCs w:val="20"/>
        </w:rPr>
        <w:t>связанные с закупками жалобы.</w:t>
      </w:r>
      <w:r w:rsidR="00D51669" w:rsidRPr="001C56F7">
        <w:rPr>
          <w:rFonts w:ascii="GHEA Grapalat" w:hAnsi="GHEA Grapalat"/>
          <w:i/>
          <w:sz w:val="20"/>
          <w:szCs w:val="20"/>
          <w:lang w:val="hy-AM"/>
        </w:rPr>
        <w:t xml:space="preserve"> </w:t>
      </w:r>
      <w:r w:rsidR="00D51669" w:rsidRPr="001C56F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2)на обжалование в судебном порядке действий (бездействия) и решений лица, </w:t>
      </w:r>
      <w:r w:rsidR="00B716B0"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заказчика и Комиссии.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12.4</w:t>
      </w:r>
      <w:r w:rsidR="00D746CA" w:rsidRPr="001C56F7">
        <w:rPr>
          <w:rFonts w:ascii="GHEA Grapalat" w:hAnsi="GHEA Grapalat"/>
          <w:i/>
          <w:sz w:val="20"/>
          <w:szCs w:val="20"/>
        </w:rPr>
        <w:t>.</w:t>
      </w:r>
      <w:r w:rsidRPr="001C56F7">
        <w:rPr>
          <w:rFonts w:ascii="GHEA Grapalat" w:hAnsi="GHEA Grapalat"/>
          <w:i/>
          <w:sz w:val="20"/>
          <w:szCs w:val="20"/>
        </w:rPr>
        <w:t>Если подавшее жалобу лицо обжалует:</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1C56F7">
        <w:rPr>
          <w:rFonts w:ascii="GHEA Grapalat" w:hAnsi="GHEA Grapalat"/>
          <w:i/>
          <w:sz w:val="20"/>
          <w:szCs w:val="20"/>
        </w:rPr>
        <w:t>3</w:t>
      </w:r>
      <w:r w:rsidRPr="001C56F7">
        <w:rPr>
          <w:rFonts w:ascii="GHEA Grapalat" w:hAnsi="GHEA Grapalat"/>
          <w:i/>
          <w:sz w:val="20"/>
          <w:szCs w:val="20"/>
        </w:rPr>
        <w:t xml:space="preserve"> части 1 настоящего Приглашения;</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2)характеристики предмета закупки или требования приглашения, то</w:t>
      </w:r>
      <w:r w:rsidR="00720542" w:rsidRPr="001C56F7">
        <w:rPr>
          <w:rFonts w:ascii="Courier New" w:hAnsi="Courier New" w:cs="Courier New"/>
          <w:i/>
          <w:sz w:val="20"/>
          <w:szCs w:val="20"/>
          <w:lang w:val="en-US"/>
        </w:rPr>
        <w:t> </w:t>
      </w:r>
      <w:r w:rsidRPr="001C56F7">
        <w:rPr>
          <w:rFonts w:ascii="GHEA Grapalat" w:hAnsi="GHEA Grapalat"/>
          <w:i/>
          <w:sz w:val="20"/>
          <w:szCs w:val="20"/>
        </w:rPr>
        <w:t>жалоба подается до истечения окончательного срока подачи заявок.</w:t>
      </w:r>
      <w:r w:rsidR="00AA7117"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12.5</w:t>
      </w:r>
      <w:r w:rsidR="00D746CA" w:rsidRPr="001C56F7">
        <w:rPr>
          <w:rFonts w:ascii="GHEA Grapalat" w:hAnsi="GHEA Grapalat"/>
          <w:i/>
          <w:sz w:val="20"/>
          <w:szCs w:val="20"/>
        </w:rPr>
        <w:t>.</w:t>
      </w:r>
      <w:r w:rsidRPr="001C56F7">
        <w:rPr>
          <w:rFonts w:ascii="GHEA Grapalat" w:hAnsi="GHEA Grapalat"/>
          <w:i/>
          <w:sz w:val="20"/>
          <w:szCs w:val="20"/>
        </w:rPr>
        <w:t xml:space="preserve">Жалоба подается лицу, рассматривающему </w:t>
      </w:r>
      <w:r w:rsidR="007E4355" w:rsidRPr="001C56F7">
        <w:rPr>
          <w:rFonts w:ascii="GHEA Grapalat" w:hAnsi="GHEA Grapalat"/>
          <w:i/>
          <w:sz w:val="20"/>
          <w:szCs w:val="20"/>
        </w:rPr>
        <w:t>связанные с закупками жалобы</w:t>
      </w:r>
      <w:r w:rsidRPr="001C56F7">
        <w:rPr>
          <w:rFonts w:ascii="GHEA Grapalat" w:hAnsi="GHEA Grapalat"/>
          <w:i/>
          <w:sz w:val="20"/>
          <w:szCs w:val="20"/>
        </w:rPr>
        <w:t>, в письменной форме, подписанной, с включением в нее:</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2)наименования и адреса заказчика;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3)кода и предмета обжалуемой процедуры закупки;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4)предмета спора и требования подавшего жалобу лица;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5)фактических и правовых оснований жалобы, доказательств по ней;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8)иных необходимых сведений.</w:t>
      </w:r>
    </w:p>
    <w:p w:rsidR="00D51669" w:rsidRPr="001C56F7" w:rsidRDefault="00D5166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4F78B4" w:rsidRPr="001C56F7">
        <w:rPr>
          <w:rFonts w:ascii="GHEA Grapalat" w:hAnsi="GHEA Grapalat"/>
          <w:i/>
          <w:sz w:val="20"/>
          <w:szCs w:val="20"/>
        </w:rPr>
        <w:t>2</w:t>
      </w:r>
      <w:r w:rsidRPr="001C56F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6F74D9">
        <w:fldChar w:fldCharType="begin"/>
      </w:r>
      <w:r w:rsidR="006F74D9">
        <w:instrText xml:space="preserve"> HYPERLINK "mailto:secretariat@minfin.am" </w:instrText>
      </w:r>
      <w:r w:rsidR="006F74D9">
        <w:fldChar w:fldCharType="separate"/>
      </w:r>
      <w:r w:rsidRPr="001C56F7">
        <w:rPr>
          <w:rStyle w:val="Hyperlink"/>
          <w:rFonts w:ascii="GHEA Grapalat" w:hAnsi="GHEA Grapalat"/>
          <w:i/>
          <w:sz w:val="20"/>
          <w:szCs w:val="20"/>
        </w:rPr>
        <w:t>secretariat@minfin.am</w:t>
      </w:r>
      <w:r w:rsidR="006F74D9">
        <w:rPr>
          <w:rStyle w:val="Hyperlink"/>
          <w:rFonts w:ascii="GHEA Grapalat" w:hAnsi="GHEA Grapalat"/>
          <w:i/>
          <w:sz w:val="20"/>
          <w:szCs w:val="20"/>
        </w:rPr>
        <w:fldChar w:fldCharType="end"/>
      </w:r>
      <w:r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D51669" w:rsidRPr="001C56F7">
        <w:rPr>
          <w:rFonts w:ascii="GHEA Grapalat" w:hAnsi="GHEA Grapalat"/>
          <w:i/>
          <w:sz w:val="20"/>
          <w:szCs w:val="20"/>
        </w:rPr>
        <w:t>7</w:t>
      </w:r>
      <w:r w:rsidR="00D746CA" w:rsidRPr="001C56F7">
        <w:rPr>
          <w:rFonts w:ascii="GHEA Grapalat" w:hAnsi="GHEA Grapalat"/>
          <w:i/>
          <w:sz w:val="20"/>
          <w:szCs w:val="20"/>
        </w:rPr>
        <w:t>.</w:t>
      </w:r>
      <w:r w:rsidRPr="001C56F7">
        <w:rPr>
          <w:rFonts w:ascii="GHEA Grapalat" w:hAnsi="GHEA Grapalat"/>
          <w:i/>
          <w:sz w:val="20"/>
          <w:szCs w:val="20"/>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w:t>
      </w:r>
      <w:r w:rsidRPr="001C56F7">
        <w:rPr>
          <w:rFonts w:ascii="GHEA Grapalat" w:hAnsi="GHEA Grapalat"/>
          <w:i/>
          <w:sz w:val="20"/>
          <w:szCs w:val="20"/>
        </w:rPr>
        <w:lastRenderedPageBreak/>
        <w:t>рассмотрело данную жалобу и вынесло решение, предоставляет в письменной форме в</w:t>
      </w:r>
      <w:r w:rsidR="00EF11FF" w:rsidRPr="001C56F7">
        <w:rPr>
          <w:rFonts w:ascii="Courier New" w:hAnsi="Courier New" w:cs="Courier New"/>
          <w:i/>
          <w:sz w:val="20"/>
          <w:szCs w:val="20"/>
        </w:rPr>
        <w:t> </w:t>
      </w:r>
      <w:r w:rsidRPr="001C56F7">
        <w:rPr>
          <w:rFonts w:ascii="GHEA Grapalat" w:hAnsi="GHEA Grapalat"/>
          <w:i/>
          <w:sz w:val="20"/>
          <w:szCs w:val="20"/>
        </w:rPr>
        <w:t>уполномоченный орган копию документа, удостоверяющего внесение платы за</w:t>
      </w:r>
      <w:r w:rsidR="00EF11FF" w:rsidRPr="001C56F7">
        <w:rPr>
          <w:rFonts w:ascii="Courier New" w:hAnsi="Courier New" w:cs="Courier New"/>
          <w:i/>
          <w:sz w:val="20"/>
          <w:szCs w:val="20"/>
        </w:rPr>
        <w:t> </w:t>
      </w:r>
      <w:r w:rsidRPr="001C56F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C56F7">
        <w:rPr>
          <w:rFonts w:ascii="Courier New" w:hAnsi="Courier New" w:cs="Courier New"/>
          <w:i/>
          <w:sz w:val="20"/>
          <w:szCs w:val="20"/>
          <w:lang w:val="en-US"/>
        </w:rPr>
        <w:t> </w:t>
      </w:r>
      <w:r w:rsidRPr="001C56F7">
        <w:rPr>
          <w:rFonts w:ascii="GHEA Grapalat" w:hAnsi="GHEA Grapalat"/>
          <w:i/>
          <w:sz w:val="20"/>
          <w:szCs w:val="20"/>
        </w:rPr>
        <w:t>лицу посредством совершения перевода на указанный банковский счет.</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12.7</w:t>
      </w:r>
      <w:r w:rsidR="00D746CA" w:rsidRPr="001C56F7">
        <w:rPr>
          <w:rFonts w:ascii="GHEA Grapalat" w:hAnsi="GHEA Grapalat"/>
          <w:i/>
          <w:sz w:val="20"/>
          <w:szCs w:val="20"/>
        </w:rPr>
        <w:t>.</w:t>
      </w:r>
      <w:r w:rsidR="00D51669" w:rsidRPr="001C56F7">
        <w:rPr>
          <w:rFonts w:ascii="GHEA Grapalat" w:hAnsi="GHEA Grapalat"/>
          <w:i/>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C56F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A677CD" w:rsidRPr="001C56F7">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C56F7">
        <w:rPr>
          <w:rFonts w:ascii="GHEA Grapalat" w:hAnsi="GHEA Grapalat"/>
          <w:i/>
          <w:sz w:val="20"/>
          <w:szCs w:val="20"/>
        </w:rPr>
        <w:t>2</w:t>
      </w:r>
      <w:r w:rsidR="00A677CD" w:rsidRPr="001C56F7">
        <w:rPr>
          <w:rFonts w:ascii="GHEA Grapalat" w:hAnsi="GHEA Grapalat"/>
          <w:i/>
          <w:sz w:val="20"/>
          <w:szCs w:val="20"/>
        </w:rPr>
        <w:t>.</w:t>
      </w:r>
      <w:r w:rsidR="00A677CD" w:rsidRPr="001C56F7">
        <w:rPr>
          <w:rFonts w:ascii="GHEA Grapalat" w:hAnsi="GHEA Grapalat"/>
          <w:i/>
          <w:sz w:val="20"/>
          <w:szCs w:val="20"/>
          <w:lang w:val="hy-AM"/>
        </w:rPr>
        <w:t>8</w:t>
      </w:r>
      <w:r w:rsidR="00A677CD" w:rsidRPr="001C56F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12</w:t>
      </w:r>
      <w:r w:rsidR="00A677CD" w:rsidRPr="001C56F7">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C56F7">
        <w:rPr>
          <w:rFonts w:ascii="GHEA Grapalat" w:hAnsi="GHEA Grapalat" w:cs="Sylfaen"/>
          <w:i/>
          <w:sz w:val="20"/>
          <w:szCs w:val="20"/>
        </w:rPr>
        <w:t>2</w:t>
      </w:r>
      <w:r w:rsidR="00A677CD" w:rsidRPr="001C56F7">
        <w:rPr>
          <w:rFonts w:ascii="GHEA Grapalat" w:hAnsi="GHEA Grapalat" w:cs="Sylfaen"/>
          <w:i/>
          <w:sz w:val="20"/>
          <w:szCs w:val="20"/>
        </w:rPr>
        <w:t>.5 части 1 настоящего приглашения.</w:t>
      </w:r>
    </w:p>
    <w:p w:rsidR="00A677CD" w:rsidRPr="001C56F7" w:rsidRDefault="009619D8" w:rsidP="008A7430">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 </w:t>
      </w:r>
      <w:r w:rsidR="00A677CD" w:rsidRPr="001C56F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2C605B" w:rsidRPr="001C56F7">
        <w:rPr>
          <w:rFonts w:ascii="GHEA Grapalat" w:hAnsi="GHEA Grapalat"/>
          <w:i/>
          <w:sz w:val="20"/>
          <w:szCs w:val="20"/>
        </w:rPr>
        <w:t>11</w:t>
      </w:r>
      <w:r w:rsidR="00D746CA" w:rsidRPr="001C56F7">
        <w:rPr>
          <w:rFonts w:ascii="GHEA Grapalat" w:hAnsi="GHEA Grapalat"/>
          <w:i/>
          <w:sz w:val="20"/>
          <w:szCs w:val="20"/>
        </w:rPr>
        <w:t>.</w:t>
      </w:r>
      <w:r w:rsidRPr="001C56F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2C605B" w:rsidRPr="001C56F7">
        <w:rPr>
          <w:rFonts w:ascii="GHEA Grapalat" w:hAnsi="GHEA Grapalat"/>
          <w:i/>
          <w:sz w:val="20"/>
          <w:szCs w:val="20"/>
        </w:rPr>
        <w:t>12</w:t>
      </w:r>
      <w:r w:rsidR="00D746CA" w:rsidRPr="001C56F7">
        <w:rPr>
          <w:rFonts w:ascii="GHEA Grapalat" w:hAnsi="GHEA Grapalat"/>
          <w:i/>
          <w:sz w:val="20"/>
          <w:szCs w:val="20"/>
        </w:rPr>
        <w:t>.</w:t>
      </w:r>
      <w:r w:rsidR="002C605B" w:rsidRPr="001C56F7">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C56F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35482E" w:rsidRPr="001C56F7">
        <w:rPr>
          <w:rFonts w:ascii="GHEA Grapalat" w:hAnsi="GHEA Grapalat"/>
          <w:i/>
          <w:sz w:val="20"/>
          <w:szCs w:val="20"/>
        </w:rPr>
        <w:t>13</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35482E" w:rsidRPr="001C56F7">
        <w:rPr>
          <w:rFonts w:ascii="GHEA Grapalat" w:hAnsi="GHEA Grapalat"/>
          <w:i/>
          <w:sz w:val="20"/>
          <w:szCs w:val="20"/>
        </w:rPr>
        <w:t xml:space="preserve">связанные с закупками </w:t>
      </w:r>
      <w:r w:rsidRPr="001C56F7">
        <w:rPr>
          <w:rFonts w:ascii="GHEA Grapalat" w:hAnsi="GHEA Grapalat"/>
          <w:i/>
          <w:sz w:val="20"/>
          <w:szCs w:val="20"/>
        </w:rPr>
        <w:t>жалобы:</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а.запретить выполнение определенных действий и принятие решений;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2)принимает решение о включении участника в список участников, не</w:t>
      </w:r>
      <w:r w:rsidR="00720542" w:rsidRPr="001C56F7">
        <w:rPr>
          <w:rFonts w:ascii="Courier New" w:hAnsi="Courier New" w:cs="Courier New"/>
          <w:i/>
          <w:sz w:val="20"/>
          <w:szCs w:val="20"/>
          <w:lang w:val="en-US"/>
        </w:rPr>
        <w:t> </w:t>
      </w:r>
      <w:r w:rsidRPr="001C56F7">
        <w:rPr>
          <w:rFonts w:ascii="GHEA Grapalat" w:hAnsi="GHEA Grapalat"/>
          <w:i/>
          <w:sz w:val="20"/>
          <w:szCs w:val="20"/>
        </w:rPr>
        <w:t>имеющих права на участие в процессе закупок;</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3)ведет учет решений, принятых лицом, рассматривающим жалобы в</w:t>
      </w:r>
      <w:r w:rsidR="00720542" w:rsidRPr="001C56F7">
        <w:rPr>
          <w:rFonts w:ascii="Courier New" w:hAnsi="Courier New" w:cs="Courier New"/>
          <w:i/>
          <w:sz w:val="20"/>
          <w:szCs w:val="20"/>
          <w:lang w:val="en-US"/>
        </w:rPr>
        <w:t> </w:t>
      </w:r>
      <w:r w:rsidRPr="001C56F7">
        <w:rPr>
          <w:rFonts w:ascii="GHEA Grapalat" w:hAnsi="GHEA Grapalat"/>
          <w:i/>
          <w:sz w:val="20"/>
          <w:szCs w:val="20"/>
        </w:rPr>
        <w:t>связи с закупками, и осуществляет контроль над их исполнением.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14</w:t>
      </w:r>
      <w:r w:rsidR="00D746CA" w:rsidRPr="001C56F7">
        <w:rPr>
          <w:rFonts w:ascii="GHEA Grapalat" w:hAnsi="GHEA Grapalat"/>
          <w:i/>
          <w:sz w:val="20"/>
          <w:szCs w:val="20"/>
        </w:rPr>
        <w:t>.</w:t>
      </w:r>
      <w:r w:rsidRPr="001C56F7">
        <w:rPr>
          <w:rFonts w:ascii="GHEA Grapalat" w:hAnsi="GHEA Grapalat"/>
          <w:i/>
          <w:sz w:val="20"/>
          <w:szCs w:val="20"/>
        </w:rPr>
        <w:t xml:space="preserve">В случае удовлетворения жалобы лицом, рассматривающим </w:t>
      </w:r>
      <w:r w:rsidR="00A32D42" w:rsidRPr="001C56F7">
        <w:rPr>
          <w:rFonts w:ascii="GHEA Grapalat" w:hAnsi="GHEA Grapalat"/>
          <w:i/>
          <w:sz w:val="20"/>
          <w:szCs w:val="20"/>
        </w:rPr>
        <w:t>связанные с закупками жалобы</w:t>
      </w:r>
      <w:r w:rsidRPr="001C56F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9639DF" w:rsidRPr="001C56F7">
        <w:rPr>
          <w:rFonts w:ascii="GHEA Grapalat" w:hAnsi="GHEA Grapalat"/>
          <w:i/>
          <w:sz w:val="20"/>
          <w:szCs w:val="20"/>
        </w:rPr>
        <w:t>15</w:t>
      </w:r>
      <w:r w:rsidR="00D746CA" w:rsidRPr="001C56F7">
        <w:rPr>
          <w:rFonts w:ascii="GHEA Grapalat" w:hAnsi="GHEA Grapalat"/>
          <w:i/>
          <w:sz w:val="20"/>
          <w:szCs w:val="20"/>
        </w:rPr>
        <w:t>.</w:t>
      </w:r>
      <w:r w:rsidRPr="001C56F7">
        <w:rPr>
          <w:rFonts w:ascii="GHEA Grapalat" w:hAnsi="GHEA Grapalat"/>
          <w:i/>
          <w:sz w:val="20"/>
          <w:szCs w:val="20"/>
        </w:rPr>
        <w:t>Рассмотрение жалобы является открытым для общественности</w:t>
      </w:r>
      <w:r w:rsidR="009639DF" w:rsidRPr="001C56F7">
        <w:rPr>
          <w:rFonts w:ascii="GHEA Grapalat" w:hAnsi="GHEA Grapalat"/>
          <w:i/>
          <w:sz w:val="20"/>
          <w:szCs w:val="20"/>
        </w:rPr>
        <w:t xml:space="preserve">. Рассмотрение жалоб осуществляется посредством заседаний. Заседания записываются и вместе с принятым решением по жалобе публикуются в </w:t>
      </w:r>
      <w:r w:rsidR="009639DF" w:rsidRPr="001C56F7">
        <w:rPr>
          <w:rFonts w:ascii="GHEA Grapalat" w:hAnsi="GHEA Grapalat"/>
          <w:i/>
          <w:sz w:val="20"/>
          <w:szCs w:val="20"/>
        </w:rPr>
        <w:lastRenderedPageBreak/>
        <w:t>бюллетене. В случае невозможности записи заседания стенографируются</w:t>
      </w:r>
      <w:r w:rsidR="009639DF" w:rsidRPr="001C56F7">
        <w:rPr>
          <w:rFonts w:ascii="GHEA Grapalat" w:hAnsi="GHEA Grapalat"/>
          <w:i/>
          <w:sz w:val="20"/>
          <w:szCs w:val="20"/>
          <w:lang w:val="hy-AM"/>
        </w:rPr>
        <w:t>.</w:t>
      </w:r>
      <w:r w:rsidR="009639DF" w:rsidRPr="001C56F7">
        <w:rPr>
          <w:rFonts w:ascii="GHEA Grapalat" w:hAnsi="GHEA Grapalat"/>
          <w:i/>
          <w:sz w:val="20"/>
          <w:szCs w:val="20"/>
        </w:rPr>
        <w:t xml:space="preserve"> Заседания онлайн транслируются также в интернете.</w:t>
      </w:r>
      <w:r w:rsidR="009639DF" w:rsidRPr="001C56F7" w:rsidDel="009639DF">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16</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C56F7">
        <w:rPr>
          <w:rFonts w:ascii="GHEA Grapalat" w:hAnsi="GHEA Grapalat"/>
          <w:i/>
          <w:sz w:val="20"/>
          <w:szCs w:val="20"/>
        </w:rPr>
        <w:t>связанные с закупками жалобы</w:t>
      </w:r>
      <w:r w:rsidRPr="001C56F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17</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723E02" w:rsidRPr="001C56F7">
        <w:rPr>
          <w:rFonts w:ascii="GHEA Grapalat" w:hAnsi="GHEA Grapalat"/>
          <w:i/>
          <w:sz w:val="20"/>
          <w:szCs w:val="20"/>
        </w:rPr>
        <w:t xml:space="preserve">связанные </w:t>
      </w:r>
      <w:r w:rsidRPr="001C56F7">
        <w:rPr>
          <w:rFonts w:ascii="GHEA Grapalat" w:hAnsi="GHEA Grapalat"/>
          <w:i/>
          <w:sz w:val="20"/>
          <w:szCs w:val="20"/>
        </w:rPr>
        <w:t>с закупками</w:t>
      </w:r>
      <w:r w:rsidR="00723E02" w:rsidRPr="001C56F7">
        <w:rPr>
          <w:rFonts w:ascii="GHEA Grapalat" w:hAnsi="GHEA Grapalat"/>
          <w:i/>
          <w:sz w:val="20"/>
          <w:szCs w:val="20"/>
        </w:rPr>
        <w:t xml:space="preserve"> жалобы</w:t>
      </w:r>
      <w:r w:rsidRPr="001C56F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5D27D0" w:rsidRPr="001C56F7">
        <w:rPr>
          <w:rFonts w:ascii="GHEA Grapalat" w:hAnsi="GHEA Grapalat"/>
          <w:i/>
          <w:sz w:val="20"/>
          <w:szCs w:val="20"/>
        </w:rPr>
        <w:t>18</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вправе требовать в судебном порядке возмещения убытков.</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5D27D0" w:rsidRPr="001C56F7">
        <w:rPr>
          <w:rFonts w:ascii="GHEA Grapalat" w:hAnsi="GHEA Grapalat"/>
          <w:i/>
          <w:sz w:val="20"/>
          <w:szCs w:val="20"/>
        </w:rPr>
        <w:t>19</w:t>
      </w:r>
      <w:r w:rsidR="00D746CA" w:rsidRPr="001C56F7">
        <w:rPr>
          <w:rFonts w:ascii="GHEA Grapalat" w:hAnsi="GHEA Grapalat"/>
          <w:i/>
          <w:sz w:val="20"/>
          <w:szCs w:val="20"/>
        </w:rPr>
        <w:t>.</w:t>
      </w:r>
      <w:r w:rsidRPr="001C56F7">
        <w:rPr>
          <w:rFonts w:ascii="GHEA Grapalat" w:hAnsi="GHEA Grapalat"/>
          <w:i/>
          <w:sz w:val="20"/>
          <w:szCs w:val="20"/>
        </w:rPr>
        <w:t xml:space="preserve">Представленная лицу, рассматривающему </w:t>
      </w:r>
      <w:r w:rsidR="00CA485E" w:rsidRPr="001C56F7">
        <w:rPr>
          <w:rFonts w:ascii="GHEA Grapalat" w:hAnsi="GHEA Grapalat"/>
          <w:i/>
          <w:sz w:val="20"/>
          <w:szCs w:val="20"/>
        </w:rPr>
        <w:t>связанные с закупками жалобы</w:t>
      </w:r>
      <w:r w:rsidRPr="001C56F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C56F7">
        <w:rPr>
          <w:rFonts w:ascii="GHEA Grapalat" w:hAnsi="GHEA Grapalat"/>
          <w:i/>
          <w:sz w:val="20"/>
          <w:szCs w:val="20"/>
        </w:rPr>
        <w:t>зультатам рассмотрения жалобы.</w:t>
      </w:r>
    </w:p>
    <w:p w:rsidR="00AE679C" w:rsidRPr="001C56F7" w:rsidRDefault="002004DB" w:rsidP="00D746CA">
      <w:pPr>
        <w:widowControl w:val="0"/>
        <w:jc w:val="both"/>
        <w:rPr>
          <w:rFonts w:ascii="GHEA Grapalat" w:hAnsi="GHEA Grapalat" w:cs="Sylfaen"/>
          <w:b/>
          <w:i/>
          <w:sz w:val="20"/>
          <w:szCs w:val="20"/>
        </w:rPr>
      </w:pPr>
      <w:r w:rsidRPr="001C56F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C56F7">
        <w:rPr>
          <w:rFonts w:ascii="GHEA Grapalat" w:hAnsi="GHEA Grapalat"/>
          <w:i/>
          <w:sz w:val="20"/>
          <w:szCs w:val="20"/>
        </w:rPr>
        <w:t>З</w:t>
      </w:r>
      <w:r w:rsidRPr="001C56F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1C56F7">
        <w:rPr>
          <w:rFonts w:ascii="GHEA Grapalat" w:hAnsi="GHEA Grapalat"/>
          <w:i/>
          <w:sz w:val="20"/>
          <w:szCs w:val="20"/>
        </w:rPr>
        <w:t>ых</w:t>
      </w:r>
      <w:r w:rsidRPr="001C56F7">
        <w:rPr>
          <w:rFonts w:ascii="GHEA Grapalat" w:hAnsi="GHEA Grapalat"/>
          <w:i/>
          <w:sz w:val="20"/>
          <w:szCs w:val="20"/>
        </w:rPr>
        <w:t xml:space="preserve">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или </w:t>
      </w:r>
      <w:r w:rsidR="006F2702" w:rsidRPr="001C56F7">
        <w:rPr>
          <w:rFonts w:ascii="GHEA Grapalat" w:hAnsi="GHEA Grapalat"/>
          <w:i/>
          <w:sz w:val="20"/>
          <w:szCs w:val="20"/>
        </w:rPr>
        <w:t xml:space="preserve">интересов </w:t>
      </w:r>
      <w:r w:rsidRPr="001C56F7">
        <w:rPr>
          <w:rFonts w:ascii="GHEA Grapalat" w:hAnsi="GHEA Grapalat"/>
          <w:i/>
          <w:sz w:val="20"/>
          <w:szCs w:val="20"/>
        </w:rPr>
        <w:t>обороны и национальной безопасности, необходимо продолжить процесс закупки.</w:t>
      </w:r>
      <w:r w:rsidR="00996C19" w:rsidRPr="001C56F7">
        <w:rPr>
          <w:rFonts w:ascii="GHEA Grapalat" w:hAnsi="GHEA Grapalat"/>
          <w:i/>
          <w:sz w:val="20"/>
          <w:szCs w:val="20"/>
        </w:rPr>
        <w:t xml:space="preserve">Лицо, рассматривающее </w:t>
      </w:r>
      <w:r w:rsidR="00A31442" w:rsidRPr="001C56F7">
        <w:rPr>
          <w:rFonts w:ascii="GHEA Grapalat" w:hAnsi="GHEA Grapalat"/>
          <w:i/>
          <w:sz w:val="20"/>
          <w:szCs w:val="20"/>
        </w:rPr>
        <w:t xml:space="preserve">связанные с закупками </w:t>
      </w:r>
      <w:r w:rsidR="00996C19" w:rsidRPr="001C56F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C56F7" w:rsidRDefault="00AE679C" w:rsidP="00BC5174">
      <w:pPr>
        <w:widowControl w:val="0"/>
        <w:jc w:val="center"/>
        <w:rPr>
          <w:rFonts w:ascii="GHEA Grapalat" w:hAnsi="GHEA Grapalat" w:cs="Sylfaen"/>
          <w:b/>
          <w:i/>
          <w:sz w:val="20"/>
          <w:szCs w:val="20"/>
        </w:rPr>
      </w:pPr>
    </w:p>
    <w:p w:rsidR="008842CE" w:rsidRPr="001C56F7" w:rsidRDefault="00096865" w:rsidP="00BC5174">
      <w:pPr>
        <w:widowControl w:val="0"/>
        <w:spacing w:after="160"/>
        <w:jc w:val="center"/>
        <w:rPr>
          <w:rFonts w:ascii="GHEA Grapalat" w:hAnsi="GHEA Grapalat"/>
          <w:b/>
          <w:sz w:val="20"/>
          <w:szCs w:val="20"/>
        </w:rPr>
      </w:pPr>
      <w:r w:rsidRPr="001C56F7">
        <w:rPr>
          <w:rFonts w:ascii="GHEA Grapalat" w:hAnsi="GHEA Grapalat"/>
          <w:b/>
          <w:sz w:val="20"/>
          <w:szCs w:val="20"/>
        </w:rPr>
        <w:t>ЧАСТЬ II</w:t>
      </w:r>
    </w:p>
    <w:p w:rsidR="00096865" w:rsidRPr="001C56F7" w:rsidRDefault="00096865" w:rsidP="00BC5174">
      <w:pPr>
        <w:pStyle w:val="BodyText"/>
        <w:widowControl w:val="0"/>
        <w:spacing w:after="160"/>
        <w:jc w:val="center"/>
        <w:rPr>
          <w:rFonts w:ascii="GHEA Grapalat" w:hAnsi="GHEA Grapalat"/>
          <w:b/>
          <w:sz w:val="20"/>
          <w:szCs w:val="20"/>
        </w:rPr>
      </w:pPr>
      <w:r w:rsidRPr="001C56F7">
        <w:rPr>
          <w:rFonts w:ascii="GHEA Grapalat" w:hAnsi="GHEA Grapalat"/>
          <w:b/>
          <w:sz w:val="20"/>
          <w:szCs w:val="20"/>
        </w:rPr>
        <w:t>ИНСТРУКЦИЯ</w:t>
      </w:r>
      <w:r w:rsidR="00191D27" w:rsidRPr="001C56F7">
        <w:rPr>
          <w:rFonts w:ascii="GHEA Grapalat" w:hAnsi="GHEA Grapalat"/>
          <w:b/>
          <w:sz w:val="20"/>
          <w:szCs w:val="20"/>
        </w:rPr>
        <w:t xml:space="preserve"> </w:t>
      </w:r>
      <w:r w:rsidRPr="001C56F7">
        <w:rPr>
          <w:rFonts w:ascii="GHEA Grapalat" w:hAnsi="GHEA Grapalat"/>
          <w:b/>
          <w:sz w:val="20"/>
          <w:szCs w:val="20"/>
        </w:rPr>
        <w:t xml:space="preserve">ПО СОСТАВЛЕНИЮ </w:t>
      </w:r>
      <w:r w:rsidR="00191D27" w:rsidRPr="001C56F7">
        <w:rPr>
          <w:rFonts w:ascii="GHEA Grapalat" w:hAnsi="GHEA Grapalat"/>
          <w:b/>
          <w:sz w:val="20"/>
          <w:szCs w:val="20"/>
        </w:rPr>
        <w:br/>
      </w:r>
      <w:r w:rsidR="00BC5174" w:rsidRPr="001C56F7">
        <w:rPr>
          <w:rFonts w:ascii="GHEA Grapalat" w:hAnsi="GHEA Grapalat"/>
          <w:b/>
          <w:sz w:val="20"/>
          <w:szCs w:val="20"/>
        </w:rPr>
        <w:t>ЗАЯВКИ НА  ЗАЯВОК КАТИРОВОК</w:t>
      </w: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1. ОБЩИЕ ПОЛОЖЕНИЯ</w:t>
      </w:r>
    </w:p>
    <w:p w:rsidR="00D746CA" w:rsidRPr="001E65D1" w:rsidRDefault="00D746CA" w:rsidP="00BC5174">
      <w:pPr>
        <w:widowControl w:val="0"/>
        <w:tabs>
          <w:tab w:val="left" w:pos="1134"/>
        </w:tabs>
        <w:jc w:val="both"/>
        <w:rPr>
          <w:rFonts w:ascii="GHEA Grapalat" w:hAnsi="GHEA Grapalat"/>
          <w:i/>
          <w:sz w:val="20"/>
          <w:szCs w:val="20"/>
        </w:rPr>
      </w:pP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1.1</w:t>
      </w:r>
      <w:r w:rsidR="00BC5174" w:rsidRPr="001C56F7">
        <w:rPr>
          <w:rFonts w:ascii="GHEA Grapalat" w:hAnsi="GHEA Grapalat"/>
          <w:i/>
          <w:sz w:val="20"/>
          <w:szCs w:val="20"/>
        </w:rPr>
        <w:t>.</w:t>
      </w:r>
      <w:r w:rsidRPr="001C56F7">
        <w:rPr>
          <w:rFonts w:ascii="GHEA Grapalat" w:hAnsi="GHEA Grapalat"/>
          <w:i/>
          <w:sz w:val="20"/>
          <w:szCs w:val="20"/>
        </w:rPr>
        <w:t>Целью настоящей Инструкции является содействие участникам при подготовке заявки.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1.2</w:t>
      </w:r>
      <w:r w:rsidR="00BC5174" w:rsidRPr="001C56F7">
        <w:rPr>
          <w:rFonts w:ascii="GHEA Grapalat" w:hAnsi="GHEA Grapalat"/>
          <w:i/>
          <w:sz w:val="20"/>
          <w:szCs w:val="20"/>
        </w:rPr>
        <w:t>.</w:t>
      </w:r>
      <w:r w:rsidRPr="001C56F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1.3</w:t>
      </w:r>
      <w:r w:rsidR="00BC5174" w:rsidRPr="001C56F7">
        <w:rPr>
          <w:rFonts w:ascii="GHEA Grapalat" w:hAnsi="GHEA Grapalat"/>
          <w:i/>
          <w:sz w:val="20"/>
          <w:szCs w:val="20"/>
        </w:rPr>
        <w:t>.</w:t>
      </w:r>
      <w:r w:rsidRPr="001C56F7">
        <w:rPr>
          <w:rFonts w:ascii="GHEA Grapalat" w:hAnsi="GHEA Grapalat"/>
          <w:i/>
          <w:sz w:val="20"/>
          <w:szCs w:val="20"/>
        </w:rPr>
        <w:t>Кроме армянского языка, заявки могут быть поданы также н</w:t>
      </w:r>
      <w:r w:rsidR="00191D27" w:rsidRPr="001C56F7">
        <w:rPr>
          <w:rFonts w:ascii="GHEA Grapalat" w:hAnsi="GHEA Grapalat"/>
          <w:i/>
          <w:sz w:val="20"/>
          <w:szCs w:val="20"/>
        </w:rPr>
        <w:t>а английском или русском языке.</w:t>
      </w:r>
    </w:p>
    <w:p w:rsidR="003D06CC" w:rsidRPr="00F74C31" w:rsidRDefault="003D06CC" w:rsidP="00B46D58">
      <w:pPr>
        <w:widowControl w:val="0"/>
        <w:spacing w:after="160"/>
        <w:jc w:val="center"/>
        <w:rPr>
          <w:rFonts w:ascii="GHEA Grapalat" w:hAnsi="GHEA Grapalat"/>
          <w:b/>
          <w:sz w:val="20"/>
          <w:szCs w:val="20"/>
        </w:rPr>
      </w:pP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2. ЗАЯВКА НА ПРОЦЕДУРУ</w:t>
      </w:r>
    </w:p>
    <w:p w:rsidR="008F15B9" w:rsidRPr="001C56F7" w:rsidRDefault="00EA1314" w:rsidP="00BC5174">
      <w:pPr>
        <w:widowControl w:val="0"/>
        <w:jc w:val="both"/>
        <w:rPr>
          <w:rFonts w:ascii="GHEA Grapalat" w:hAnsi="GHEA Grapalat"/>
          <w:i/>
          <w:sz w:val="20"/>
          <w:szCs w:val="20"/>
        </w:rPr>
      </w:pPr>
      <w:r w:rsidRPr="001C56F7">
        <w:rPr>
          <w:rFonts w:ascii="GHEA Grapalat" w:hAnsi="GHEA Grapalat"/>
          <w:i/>
          <w:sz w:val="20"/>
          <w:szCs w:val="20"/>
        </w:rPr>
        <w:t xml:space="preserve">2. </w:t>
      </w:r>
      <w:r w:rsidR="008F15B9" w:rsidRPr="001C56F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C56F7">
        <w:rPr>
          <w:rFonts w:ascii="GHEA Grapalat" w:hAnsi="GHEA Grapalat"/>
          <w:i/>
          <w:sz w:val="20"/>
          <w:szCs w:val="20"/>
        </w:rPr>
        <w:t>:</w:t>
      </w:r>
    </w:p>
    <w:p w:rsidR="00096865" w:rsidRPr="001C56F7" w:rsidRDefault="002D5CF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2.1</w:t>
      </w:r>
      <w:r w:rsidR="005114D0" w:rsidRPr="001C56F7">
        <w:rPr>
          <w:rFonts w:ascii="GHEA Grapalat" w:hAnsi="GHEA Grapalat"/>
          <w:i/>
          <w:sz w:val="20"/>
          <w:szCs w:val="20"/>
        </w:rPr>
        <w:t>.</w:t>
      </w:r>
      <w:r w:rsidRPr="001C56F7">
        <w:rPr>
          <w:rFonts w:ascii="GHEA Grapalat" w:hAnsi="GHEA Grapalat"/>
          <w:i/>
          <w:sz w:val="20"/>
          <w:szCs w:val="20"/>
        </w:rPr>
        <w:t>заявление</w:t>
      </w:r>
      <w:r w:rsidR="00EB3C28" w:rsidRPr="001C56F7">
        <w:rPr>
          <w:rFonts w:ascii="GHEA Grapalat" w:hAnsi="GHEA Grapalat"/>
          <w:i/>
          <w:sz w:val="20"/>
          <w:szCs w:val="20"/>
        </w:rPr>
        <w:t>--объявлени</w:t>
      </w:r>
      <w:r w:rsidR="00EB3C28" w:rsidRPr="001C56F7">
        <w:rPr>
          <w:rFonts w:ascii="GHEA Grapalat" w:hAnsi="GHEA Grapalat"/>
          <w:i/>
          <w:sz w:val="20"/>
          <w:szCs w:val="20"/>
          <w:lang w:val="en-US"/>
        </w:rPr>
        <w:t>e</w:t>
      </w:r>
      <w:r w:rsidR="00EB3C28" w:rsidRPr="001C56F7">
        <w:rPr>
          <w:rFonts w:ascii="GHEA Grapalat" w:hAnsi="GHEA Grapalat"/>
          <w:i/>
          <w:sz w:val="20"/>
          <w:szCs w:val="20"/>
        </w:rPr>
        <w:t xml:space="preserve"> </w:t>
      </w:r>
      <w:r w:rsidRPr="001C56F7">
        <w:rPr>
          <w:rFonts w:ascii="GHEA Grapalat" w:hAnsi="GHEA Grapalat"/>
          <w:i/>
          <w:sz w:val="20"/>
          <w:szCs w:val="20"/>
        </w:rPr>
        <w:t xml:space="preserve"> на участие в процедуре согласно Приложению №1;</w:t>
      </w:r>
    </w:p>
    <w:p w:rsidR="00172BC4" w:rsidRPr="001C56F7" w:rsidRDefault="00172BC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2.2</w:t>
      </w:r>
      <w:r w:rsidR="00D23E36" w:rsidRPr="001C56F7">
        <w:rPr>
          <w:rFonts w:ascii="GHEA Grapalat" w:hAnsi="GHEA Grapalat"/>
          <w:i/>
          <w:sz w:val="20"/>
          <w:szCs w:val="20"/>
        </w:rPr>
        <w:t>.</w:t>
      </w:r>
      <w:r w:rsidRPr="001C56F7">
        <w:rPr>
          <w:rFonts w:ascii="GHEA Grapalat" w:hAnsi="GHEA Grapalat"/>
          <w:i/>
          <w:sz w:val="20"/>
          <w:szCs w:val="20"/>
        </w:rPr>
        <w:t xml:space="preserve"> утвержденн</w:t>
      </w:r>
      <w:r w:rsidRPr="001C56F7">
        <w:rPr>
          <w:rFonts w:ascii="GHEA Grapalat" w:hAnsi="GHEA Grapalat"/>
          <w:i/>
          <w:sz w:val="20"/>
          <w:szCs w:val="20"/>
          <w:lang w:val="en-US"/>
        </w:rPr>
        <w:t>o</w:t>
      </w:r>
      <w:r w:rsidRPr="001C56F7">
        <w:rPr>
          <w:rFonts w:ascii="GHEA Grapalat" w:hAnsi="GHEA Grapalat"/>
          <w:i/>
          <w:sz w:val="20"/>
          <w:szCs w:val="20"/>
        </w:rPr>
        <w:t xml:space="preserve">е им полное описание предлагаемого товара согласно Приложению </w:t>
      </w:r>
      <w:r w:rsidRPr="001C56F7">
        <w:rPr>
          <w:rFonts w:ascii="GHEA Grapalat" w:hAnsi="GHEA Grapalat"/>
          <w:i/>
          <w:sz w:val="20"/>
          <w:szCs w:val="20"/>
          <w:lang w:val="en-US"/>
        </w:rPr>
        <w:t>N</w:t>
      </w:r>
      <w:r w:rsidRPr="001C56F7">
        <w:rPr>
          <w:rFonts w:ascii="GHEA Grapalat" w:hAnsi="GHEA Grapalat"/>
          <w:i/>
          <w:sz w:val="20"/>
          <w:szCs w:val="20"/>
        </w:rPr>
        <w:t xml:space="preserve"> 1.1.</w:t>
      </w:r>
    </w:p>
    <w:p w:rsidR="009D7EFF" w:rsidRPr="001C56F7" w:rsidRDefault="009D7EFF"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3 </w:t>
      </w:r>
      <w:r w:rsidR="00524D3D" w:rsidRPr="001C56F7">
        <w:rPr>
          <w:rFonts w:ascii="GHEA Grapalat" w:hAnsi="GHEA Grapalat"/>
          <w:i/>
          <w:sz w:val="20"/>
          <w:szCs w:val="20"/>
        </w:rPr>
        <w:t xml:space="preserve"> </w:t>
      </w:r>
      <w:r w:rsidRPr="001C56F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C56F7" w:rsidRDefault="008D41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4 </w:t>
      </w:r>
      <w:r w:rsidRPr="001C56F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C56F7">
        <w:rPr>
          <w:rStyle w:val="FootnoteReference"/>
          <w:rFonts w:ascii="GHEA Grapalat" w:hAnsi="GHEA Grapalat"/>
          <w:i/>
          <w:sz w:val="20"/>
          <w:szCs w:val="20"/>
        </w:rPr>
        <w:footnoteReference w:customMarkFollows="1" w:id="7"/>
        <w:t>15</w:t>
      </w:r>
    </w:p>
    <w:p w:rsidR="00BC5174"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385C27" w:rsidRPr="001C56F7">
        <w:rPr>
          <w:rFonts w:ascii="GHEA Grapalat" w:hAnsi="GHEA Grapalat"/>
          <w:i/>
          <w:sz w:val="20"/>
          <w:szCs w:val="20"/>
        </w:rPr>
        <w:t>6</w:t>
      </w:r>
      <w:r w:rsidR="004413A5" w:rsidRPr="001C56F7">
        <w:rPr>
          <w:rFonts w:ascii="GHEA Grapalat" w:hAnsi="GHEA Grapalat"/>
          <w:i/>
          <w:sz w:val="20"/>
          <w:szCs w:val="20"/>
        </w:rPr>
        <w:t>.</w:t>
      </w:r>
      <w:r w:rsidRPr="001C56F7">
        <w:rPr>
          <w:rFonts w:ascii="GHEA Grapalat" w:hAnsi="GHEA Grapalat"/>
          <w:i/>
          <w:sz w:val="20"/>
          <w:szCs w:val="20"/>
        </w:rPr>
        <w:t>ценовое предложение согласно Приложению №</w:t>
      </w:r>
      <w:r w:rsidR="00385C27" w:rsidRPr="001C56F7">
        <w:rPr>
          <w:rFonts w:ascii="GHEA Grapalat" w:hAnsi="GHEA Grapalat"/>
          <w:i/>
          <w:sz w:val="20"/>
          <w:szCs w:val="20"/>
        </w:rPr>
        <w:t>2</w:t>
      </w:r>
      <w:r w:rsidRPr="001C56F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1C56F7">
        <w:rPr>
          <w:rFonts w:ascii="GHEA Grapalat" w:hAnsi="GHEA Grapalat"/>
          <w:i/>
          <w:sz w:val="20"/>
          <w:szCs w:val="20"/>
        </w:rPr>
        <w:t>,</w:t>
      </w:r>
      <w:r w:rsidRPr="001C56F7">
        <w:rPr>
          <w:rFonts w:ascii="GHEA Grapalat" w:hAnsi="GHEA Grapalat"/>
          <w:i/>
          <w:sz w:val="20"/>
          <w:szCs w:val="20"/>
        </w:rPr>
        <w:t xml:space="preserve"> прибыли</w:t>
      </w:r>
      <w:r w:rsidR="002C0665" w:rsidRPr="001C56F7">
        <w:rPr>
          <w:rFonts w:ascii="GHEA Grapalat" w:hAnsi="GHEA Grapalat"/>
          <w:i/>
          <w:sz w:val="20"/>
          <w:szCs w:val="20"/>
        </w:rPr>
        <w:t>,</w:t>
      </w:r>
      <w:r w:rsidRPr="001C56F7">
        <w:rPr>
          <w:rFonts w:ascii="GHEA Grapalat" w:hAnsi="GHEA Grapalat"/>
          <w:i/>
          <w:sz w:val="20"/>
          <w:szCs w:val="20"/>
        </w:rPr>
        <w:t xml:space="preserve"> и налога на добавленную стоимость. Расчет компонентов </w:t>
      </w:r>
      <w:r w:rsidR="002C0665" w:rsidRPr="001C56F7">
        <w:rPr>
          <w:rFonts w:ascii="GHEA Grapalat" w:hAnsi="GHEA Grapalat"/>
          <w:i/>
          <w:sz w:val="20"/>
          <w:szCs w:val="20"/>
        </w:rPr>
        <w:t>себе</w:t>
      </w:r>
      <w:r w:rsidRPr="001C56F7">
        <w:rPr>
          <w:rFonts w:ascii="GHEA Grapalat" w:hAnsi="GHEA Grapalat"/>
          <w:i/>
          <w:sz w:val="20"/>
          <w:szCs w:val="20"/>
        </w:rPr>
        <w:t>стоимости — разбивка или другие детали — не</w:t>
      </w:r>
      <w:r w:rsidR="00E267E5" w:rsidRPr="001C56F7">
        <w:rPr>
          <w:rFonts w:ascii="GHEA Grapalat" w:hAnsi="GHEA Grapalat"/>
          <w:i/>
          <w:sz w:val="20"/>
          <w:szCs w:val="20"/>
        </w:rPr>
        <w:t xml:space="preserve"> требуются и не представляются.</w:t>
      </w:r>
    </w:p>
    <w:p w:rsidR="00BC5174" w:rsidRPr="001E65D1" w:rsidRDefault="00BC5174" w:rsidP="008937EA">
      <w:pPr>
        <w:widowControl w:val="0"/>
        <w:spacing w:after="160" w:line="360" w:lineRule="auto"/>
        <w:jc w:val="center"/>
        <w:rPr>
          <w:rFonts w:ascii="GHEA Grapalat" w:hAnsi="GHEA Grapalat"/>
          <w:b/>
          <w:i/>
          <w:sz w:val="20"/>
          <w:szCs w:val="20"/>
        </w:rPr>
      </w:pPr>
    </w:p>
    <w:p w:rsidR="008937EA" w:rsidRPr="001C56F7" w:rsidRDefault="008937EA" w:rsidP="008937EA">
      <w:pPr>
        <w:widowControl w:val="0"/>
        <w:spacing w:after="160" w:line="360" w:lineRule="auto"/>
        <w:jc w:val="center"/>
        <w:rPr>
          <w:rFonts w:ascii="GHEA Grapalat" w:hAnsi="GHEA Grapalat" w:cs="Sylfaen"/>
          <w:b/>
          <w:sz w:val="20"/>
          <w:szCs w:val="20"/>
        </w:rPr>
      </w:pPr>
      <w:r w:rsidRPr="001C56F7">
        <w:rPr>
          <w:rFonts w:ascii="GHEA Grapalat" w:hAnsi="GHEA Grapalat"/>
          <w:b/>
          <w:sz w:val="20"/>
          <w:szCs w:val="20"/>
        </w:rPr>
        <w:t>3. ПОРЯДОК ПОДГОТОВКИ ЗАЯВКИ</w:t>
      </w:r>
    </w:p>
    <w:p w:rsidR="008937EA" w:rsidRPr="001C56F7" w:rsidRDefault="00F535C1"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lastRenderedPageBreak/>
        <w:t>3</w:t>
      </w:r>
      <w:r w:rsidR="00BC5174" w:rsidRPr="001C56F7">
        <w:rPr>
          <w:rFonts w:ascii="GHEA Grapalat" w:hAnsi="GHEA Grapalat"/>
          <w:i/>
          <w:sz w:val="20"/>
          <w:szCs w:val="20"/>
        </w:rPr>
        <w:t>.1.</w:t>
      </w:r>
      <w:r w:rsidR="008937EA" w:rsidRPr="001C56F7">
        <w:rPr>
          <w:rFonts w:ascii="GHEA Grapalat" w:hAnsi="GHEA Grapalat"/>
          <w:i/>
          <w:sz w:val="20"/>
          <w:szCs w:val="20"/>
        </w:rPr>
        <w:t xml:space="preserve">Участник подает заявку в порядке, установленном настоящим приглашением. </w:t>
      </w:r>
    </w:p>
    <w:p w:rsidR="008937EA" w:rsidRPr="001C56F7" w:rsidRDefault="008937EA" w:rsidP="00BC5174">
      <w:pPr>
        <w:widowControl w:val="0"/>
        <w:jc w:val="both"/>
        <w:rPr>
          <w:rFonts w:ascii="GHEA Grapalat" w:hAnsi="GHEA Grapalat" w:cs="Sylfaen"/>
          <w:i/>
          <w:sz w:val="20"/>
          <w:szCs w:val="20"/>
        </w:rPr>
      </w:pPr>
      <w:r w:rsidRPr="001C56F7">
        <w:rPr>
          <w:rFonts w:ascii="GHEA Grapalat" w:hAnsi="GHEA Grapalat"/>
          <w:i/>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1C56F7">
        <w:rPr>
          <w:rFonts w:ascii="Courier New" w:hAnsi="Courier New" w:cs="Courier New"/>
          <w:i/>
          <w:sz w:val="20"/>
          <w:szCs w:val="20"/>
        </w:rPr>
        <w:t> </w:t>
      </w:r>
      <w:r w:rsidRPr="001C56F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C56F7">
        <w:rPr>
          <w:rFonts w:ascii="Courier New" w:hAnsi="Courier New" w:cs="Courier New"/>
          <w:i/>
          <w:sz w:val="20"/>
          <w:szCs w:val="20"/>
        </w:rPr>
        <w:t> </w:t>
      </w:r>
      <w:r w:rsidRPr="001C56F7">
        <w:rPr>
          <w:rFonts w:ascii="GHEA Grapalat" w:hAnsi="GHEA Grapalat"/>
          <w:i/>
          <w:sz w:val="20"/>
          <w:szCs w:val="20"/>
        </w:rPr>
        <w:t>ор</w:t>
      </w:r>
      <w:r w:rsidR="00BC5174" w:rsidRPr="001C56F7">
        <w:rPr>
          <w:rFonts w:ascii="GHEA Grapalat" w:hAnsi="GHEA Grapalat"/>
          <w:i/>
          <w:sz w:val="20"/>
          <w:szCs w:val="20"/>
        </w:rPr>
        <w:t>игинала) и копий в двух</w:t>
      </w:r>
      <w:r w:rsidRPr="001C56F7">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C56F7" w:rsidRDefault="008937EA" w:rsidP="00BC5174">
      <w:pPr>
        <w:widowControl w:val="0"/>
        <w:jc w:val="both"/>
        <w:rPr>
          <w:rFonts w:ascii="GHEA Grapalat" w:hAnsi="GHEA Grapalat"/>
          <w:i/>
          <w:sz w:val="20"/>
          <w:szCs w:val="20"/>
        </w:rPr>
      </w:pPr>
      <w:r w:rsidRPr="001C56F7">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4.2.</w:t>
      </w:r>
      <w:r w:rsidR="008937EA" w:rsidRPr="001C56F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1C56F7" w:rsidRDefault="00BC5174" w:rsidP="00BC5174">
      <w:pPr>
        <w:widowControl w:val="0"/>
        <w:tabs>
          <w:tab w:val="left" w:pos="1134"/>
        </w:tabs>
        <w:rPr>
          <w:rFonts w:ascii="GHEA Grapalat" w:hAnsi="GHEA Grapalat"/>
          <w:i/>
          <w:sz w:val="20"/>
          <w:szCs w:val="20"/>
        </w:rPr>
      </w:pPr>
      <w:r w:rsidRPr="001C56F7">
        <w:rPr>
          <w:rFonts w:ascii="GHEA Grapalat" w:hAnsi="GHEA Grapalat"/>
          <w:i/>
          <w:sz w:val="20"/>
          <w:szCs w:val="20"/>
        </w:rPr>
        <w:t>1)</w:t>
      </w:r>
      <w:r w:rsidR="008937EA" w:rsidRPr="001C56F7">
        <w:rPr>
          <w:rFonts w:ascii="GHEA Grapalat" w:hAnsi="GHEA Grapalat"/>
          <w:i/>
          <w:sz w:val="20"/>
          <w:szCs w:val="20"/>
        </w:rPr>
        <w:t>наименование заказчика и место (адрес) подачи заявки;</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8937EA" w:rsidRPr="001C56F7">
        <w:rPr>
          <w:rFonts w:ascii="GHEA Grapalat" w:hAnsi="GHEA Grapalat"/>
          <w:i/>
          <w:sz w:val="20"/>
          <w:szCs w:val="20"/>
        </w:rPr>
        <w:t xml:space="preserve">код </w:t>
      </w:r>
      <w:r w:rsidR="00F535C1" w:rsidRPr="001C56F7">
        <w:rPr>
          <w:rFonts w:ascii="GHEA Grapalat" w:hAnsi="GHEA Grapalat"/>
          <w:i/>
          <w:sz w:val="20"/>
          <w:szCs w:val="20"/>
        </w:rPr>
        <w:t>процедуры</w:t>
      </w:r>
      <w:r w:rsidR="008937EA" w:rsidRPr="001C56F7">
        <w:rPr>
          <w:rFonts w:ascii="GHEA Grapalat" w:hAnsi="GHEA Grapalat"/>
          <w:i/>
          <w:sz w:val="20"/>
          <w:szCs w:val="20"/>
        </w:rPr>
        <w:t>;</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8937EA" w:rsidRPr="001C56F7">
        <w:rPr>
          <w:rFonts w:ascii="GHEA Grapalat" w:hAnsi="GHEA Grapalat"/>
          <w:i/>
          <w:sz w:val="20"/>
          <w:szCs w:val="20"/>
        </w:rPr>
        <w:t>слова “не вскрывать до заседания по вскрытию заявок”;</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8937EA" w:rsidRPr="001C56F7">
        <w:rPr>
          <w:rFonts w:ascii="GHEA Grapalat" w:hAnsi="GHEA Grapalat"/>
          <w:i/>
          <w:sz w:val="20"/>
          <w:szCs w:val="20"/>
        </w:rPr>
        <w:t>наименование (имя), место нахождения и номер телефона участника.</w:t>
      </w:r>
    </w:p>
    <w:p w:rsidR="008937EA" w:rsidRPr="001C56F7" w:rsidRDefault="00BC5174"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4.3.</w:t>
      </w:r>
      <w:r w:rsidR="008937EA" w:rsidRPr="001C56F7">
        <w:rPr>
          <w:rFonts w:ascii="GHEA Grapalat" w:hAnsi="GHEA Grapalat"/>
          <w:i/>
          <w:sz w:val="20"/>
          <w:szCs w:val="20"/>
        </w:rPr>
        <w:t>На заседании по вскрытию заявок комиссия отклоняет заявки, не</w:t>
      </w:r>
      <w:r w:rsidR="008937EA" w:rsidRPr="001C56F7">
        <w:rPr>
          <w:rFonts w:ascii="Courier New" w:hAnsi="Courier New" w:cs="Courier New"/>
          <w:i/>
          <w:sz w:val="20"/>
          <w:szCs w:val="20"/>
        </w:rPr>
        <w:t> </w:t>
      </w:r>
      <w:r w:rsidR="008937EA" w:rsidRPr="001C56F7">
        <w:rPr>
          <w:rFonts w:ascii="GHEA Grapalat" w:hAnsi="GHEA Grapalat"/>
          <w:i/>
          <w:sz w:val="20"/>
          <w:szCs w:val="20"/>
        </w:rPr>
        <w:t xml:space="preserve">соответствующие требованиям пунктов </w:t>
      </w:r>
      <w:r w:rsidR="00EE46E2" w:rsidRPr="001C56F7">
        <w:rPr>
          <w:rFonts w:ascii="GHEA Grapalat" w:hAnsi="GHEA Grapalat"/>
          <w:i/>
          <w:sz w:val="20"/>
          <w:szCs w:val="20"/>
        </w:rPr>
        <w:t>3</w:t>
      </w:r>
      <w:r w:rsidR="008937EA" w:rsidRPr="001C56F7">
        <w:rPr>
          <w:rFonts w:ascii="GHEA Grapalat" w:hAnsi="GHEA Grapalat"/>
          <w:i/>
          <w:sz w:val="20"/>
          <w:szCs w:val="20"/>
        </w:rPr>
        <w:t xml:space="preserve">.1 и </w:t>
      </w:r>
      <w:r w:rsidR="00EE46E2" w:rsidRPr="001C56F7">
        <w:rPr>
          <w:rFonts w:ascii="GHEA Grapalat" w:hAnsi="GHEA Grapalat"/>
          <w:i/>
          <w:sz w:val="20"/>
          <w:szCs w:val="20"/>
        </w:rPr>
        <w:t>3</w:t>
      </w:r>
      <w:r w:rsidR="008937EA" w:rsidRPr="001C56F7">
        <w:rPr>
          <w:rFonts w:ascii="GHEA Grapalat" w:hAnsi="GHEA Grapalat"/>
          <w:i/>
          <w:sz w:val="20"/>
          <w:szCs w:val="20"/>
        </w:rPr>
        <w:t>.2 настоящей инструкции, и в том же виде возвращает подающему их лицу.</w:t>
      </w: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BC5174" w:rsidRPr="001E65D1" w:rsidRDefault="00BC5174" w:rsidP="00B46D58">
      <w:pPr>
        <w:pStyle w:val="norm"/>
        <w:widowControl w:val="0"/>
        <w:spacing w:after="160"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BB377C" w:rsidRDefault="008A7430" w:rsidP="001E65D1">
      <w:pPr>
        <w:pStyle w:val="norm"/>
        <w:widowControl w:val="0"/>
        <w:spacing w:line="240" w:lineRule="auto"/>
        <w:ind w:firstLine="0"/>
        <w:rPr>
          <w:rFonts w:ascii="GHEA Grapalat" w:hAnsi="GHEA Grapalat"/>
          <w:b/>
          <w:sz w:val="24"/>
          <w:szCs w:val="24"/>
        </w:rPr>
      </w:pPr>
    </w:p>
    <w:p w:rsidR="008A7430" w:rsidRPr="00F74C31" w:rsidRDefault="008A7430"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3D06CC" w:rsidRPr="00F74C31" w:rsidRDefault="003D06CC" w:rsidP="00B10C2A">
      <w:pPr>
        <w:pStyle w:val="norm"/>
        <w:widowControl w:val="0"/>
        <w:spacing w:line="240" w:lineRule="auto"/>
        <w:ind w:firstLine="284"/>
        <w:jc w:val="right"/>
        <w:rPr>
          <w:rFonts w:ascii="GHEA Grapalat" w:hAnsi="GHEA Grapalat"/>
          <w:b/>
          <w:sz w:val="24"/>
          <w:szCs w:val="24"/>
        </w:rPr>
      </w:pPr>
    </w:p>
    <w:p w:rsidR="00220A4C" w:rsidRPr="00220A4C" w:rsidRDefault="00220A4C" w:rsidP="00B10C2A">
      <w:pPr>
        <w:pStyle w:val="norm"/>
        <w:widowControl w:val="0"/>
        <w:spacing w:line="240" w:lineRule="auto"/>
        <w:ind w:firstLine="284"/>
        <w:jc w:val="right"/>
        <w:rPr>
          <w:rFonts w:ascii="GHEA Grapalat" w:hAnsi="GHEA Grapalat"/>
          <w:b/>
          <w:sz w:val="20"/>
        </w:rPr>
      </w:pPr>
    </w:p>
    <w:p w:rsidR="007214AF" w:rsidRPr="007D0FAA" w:rsidRDefault="007214AF" w:rsidP="00B10C2A">
      <w:pPr>
        <w:pStyle w:val="norm"/>
        <w:widowControl w:val="0"/>
        <w:spacing w:line="240" w:lineRule="auto"/>
        <w:ind w:firstLine="284"/>
        <w:jc w:val="right"/>
        <w:rPr>
          <w:rFonts w:ascii="GHEA Grapalat" w:hAnsi="GHEA Grapalat"/>
          <w:b/>
          <w:sz w:val="20"/>
        </w:rPr>
      </w:pPr>
    </w:p>
    <w:p w:rsidR="007214AF" w:rsidRPr="007D0FAA" w:rsidRDefault="007214AF" w:rsidP="00B10C2A">
      <w:pPr>
        <w:pStyle w:val="norm"/>
        <w:widowControl w:val="0"/>
        <w:spacing w:line="240" w:lineRule="auto"/>
        <w:ind w:firstLine="284"/>
        <w:jc w:val="right"/>
        <w:rPr>
          <w:rFonts w:ascii="GHEA Grapalat" w:hAnsi="GHEA Grapalat"/>
          <w:b/>
          <w:sz w:val="20"/>
        </w:rPr>
      </w:pPr>
    </w:p>
    <w:p w:rsidR="007214AF" w:rsidRPr="007D0FAA" w:rsidRDefault="007214AF" w:rsidP="00B10C2A">
      <w:pPr>
        <w:pStyle w:val="norm"/>
        <w:widowControl w:val="0"/>
        <w:spacing w:line="240" w:lineRule="auto"/>
        <w:ind w:firstLine="284"/>
        <w:jc w:val="right"/>
        <w:rPr>
          <w:rFonts w:ascii="GHEA Grapalat" w:hAnsi="GHEA Grapalat"/>
          <w:b/>
          <w:sz w:val="20"/>
        </w:rPr>
      </w:pPr>
    </w:p>
    <w:p w:rsidR="007214AF" w:rsidRPr="007D0FAA" w:rsidRDefault="007214AF" w:rsidP="00B10C2A">
      <w:pPr>
        <w:pStyle w:val="norm"/>
        <w:widowControl w:val="0"/>
        <w:spacing w:line="240" w:lineRule="auto"/>
        <w:ind w:firstLine="284"/>
        <w:jc w:val="right"/>
        <w:rPr>
          <w:rFonts w:ascii="GHEA Grapalat" w:hAnsi="GHEA Grapalat"/>
          <w:b/>
          <w:sz w:val="20"/>
        </w:rPr>
      </w:pPr>
    </w:p>
    <w:p w:rsidR="00B2572B" w:rsidRPr="001C56F7" w:rsidRDefault="00B2572B" w:rsidP="00B10C2A">
      <w:pPr>
        <w:pStyle w:val="norm"/>
        <w:widowControl w:val="0"/>
        <w:spacing w:line="240" w:lineRule="auto"/>
        <w:ind w:firstLine="284"/>
        <w:jc w:val="right"/>
        <w:rPr>
          <w:rFonts w:ascii="GHEA Grapalat" w:hAnsi="GHEA Grapalat" w:cs="Arial"/>
          <w:b/>
          <w:sz w:val="20"/>
        </w:rPr>
      </w:pPr>
      <w:r w:rsidRPr="001C56F7">
        <w:rPr>
          <w:rFonts w:ascii="GHEA Grapalat" w:hAnsi="GHEA Grapalat"/>
          <w:b/>
          <w:sz w:val="20"/>
        </w:rPr>
        <w:lastRenderedPageBreak/>
        <w:t>Приложение № 1</w:t>
      </w:r>
    </w:p>
    <w:p w:rsidR="00B10C2A" w:rsidRPr="001C56F7" w:rsidRDefault="00B2572B" w:rsidP="00B10C2A">
      <w:pPr>
        <w:pStyle w:val="BodyTextIndent"/>
        <w:spacing w:line="240" w:lineRule="auto"/>
        <w:jc w:val="right"/>
        <w:rPr>
          <w:rFonts w:ascii="GHEA Grapalat" w:hAnsi="GHEA Grapalat"/>
          <w:b/>
          <w:i w:val="0"/>
          <w:lang w:eastAsia="en-US" w:bidi="ar-SA"/>
        </w:rPr>
      </w:pPr>
      <w:r w:rsidRPr="001C56F7">
        <w:rPr>
          <w:rFonts w:ascii="GHEA Grapalat" w:hAnsi="GHEA Grapalat"/>
          <w:b/>
        </w:rPr>
        <w:t>к</w:t>
      </w:r>
      <w:r w:rsidR="00B10C2A" w:rsidRPr="001C56F7">
        <w:rPr>
          <w:rFonts w:ascii="GHEA Grapalat" w:hAnsi="GHEA Grapalat"/>
          <w:b/>
        </w:rPr>
        <w:t xml:space="preserve"> Приглашению запросе катировок</w:t>
      </w:r>
      <w:r w:rsidR="00123294"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i w:val="0"/>
          <w:lang w:eastAsia="en-US" w:bidi="ar-SA"/>
        </w:rPr>
        <w:t>А</w:t>
      </w:r>
      <w:r w:rsidR="00B10C2A" w:rsidRPr="001C56F7">
        <w:rPr>
          <w:rFonts w:ascii="GHEA Grapalat" w:hAnsi="GHEA Grapalat"/>
          <w:b/>
          <w:i w:val="0"/>
          <w:lang w:val="en-US" w:eastAsia="en-US" w:bidi="ar-SA"/>
        </w:rPr>
        <w:t>M</w:t>
      </w:r>
      <w:r w:rsidR="003D06CC" w:rsidRPr="003D06CC">
        <w:rPr>
          <w:rFonts w:ascii="GHEA Grapalat" w:hAnsi="GHEA Grapalat"/>
          <w:b/>
          <w:i w:val="0"/>
          <w:lang w:eastAsia="en-US" w:bidi="ar-SA"/>
        </w:rPr>
        <w:t>Х</w:t>
      </w:r>
      <w:r w:rsidR="00B10C2A" w:rsidRPr="001C56F7">
        <w:rPr>
          <w:rFonts w:ascii="GHEA Grapalat" w:hAnsi="GHEA Grapalat"/>
          <w:b/>
          <w:i w:val="0"/>
          <w:lang w:val="en-US" w:eastAsia="en-US" w:bidi="ar-SA"/>
        </w:rPr>
        <w:t>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-19/02</w:t>
      </w:r>
    </w:p>
    <w:p w:rsidR="00B2572B" w:rsidRPr="001C56F7" w:rsidRDefault="00B2572B" w:rsidP="00B46D58">
      <w:pPr>
        <w:pStyle w:val="BodyTextIndent3"/>
        <w:widowControl w:val="0"/>
        <w:spacing w:after="160" w:line="240" w:lineRule="auto"/>
        <w:jc w:val="right"/>
        <w:rPr>
          <w:rFonts w:ascii="GHEA Grapalat" w:hAnsi="GHEA Grapalat" w:cs="Arial"/>
          <w:b/>
          <w:sz w:val="24"/>
          <w:szCs w:val="24"/>
        </w:rPr>
      </w:pPr>
    </w:p>
    <w:p w:rsidR="00B2572B" w:rsidRPr="001C56F7" w:rsidRDefault="00B2572B" w:rsidP="00B46D58">
      <w:pPr>
        <w:widowControl w:val="0"/>
        <w:spacing w:after="120"/>
        <w:jc w:val="center"/>
        <w:rPr>
          <w:rFonts w:ascii="GHEA Grapalat" w:hAnsi="GHEA Grapalat" w:cs="Sylfaen"/>
          <w:b/>
        </w:rPr>
      </w:pPr>
    </w:p>
    <w:p w:rsidR="00B2572B" w:rsidRPr="001C56F7" w:rsidRDefault="00B2572B"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ЗАЯВЛЕНИЕ</w:t>
      </w:r>
      <w:r w:rsidR="00350210" w:rsidRPr="001C56F7">
        <w:rPr>
          <w:rFonts w:ascii="GHEA Grapalat" w:hAnsi="GHEA Grapalat"/>
          <w:b/>
          <w:sz w:val="20"/>
          <w:szCs w:val="20"/>
        </w:rPr>
        <w:t>-</w:t>
      </w:r>
      <w:r w:rsidR="005A6435" w:rsidRPr="001C56F7">
        <w:rPr>
          <w:rFonts w:ascii="GHEA Grapalat" w:hAnsi="GHEA Grapalat"/>
          <w:b/>
          <w:sz w:val="20"/>
          <w:szCs w:val="20"/>
        </w:rPr>
        <w:t xml:space="preserve">  ОБЪЯВЛЕНИЕ </w:t>
      </w:r>
      <w:r w:rsidRPr="001C56F7">
        <w:rPr>
          <w:rFonts w:ascii="GHEA Grapalat" w:hAnsi="GHEA Grapalat"/>
          <w:b/>
          <w:sz w:val="20"/>
          <w:szCs w:val="20"/>
        </w:rPr>
        <w:t>*</w:t>
      </w:r>
    </w:p>
    <w:p w:rsidR="00B2572B" w:rsidRPr="001C56F7" w:rsidRDefault="00B10C2A" w:rsidP="00B46D58">
      <w:pPr>
        <w:pStyle w:val="Heading6"/>
        <w:keepNext w:val="0"/>
        <w:widowControl w:val="0"/>
        <w:spacing w:after="160"/>
        <w:jc w:val="center"/>
        <w:rPr>
          <w:rFonts w:ascii="GHEA Grapalat" w:hAnsi="GHEA Grapalat" w:cs="Arial"/>
          <w:color w:val="auto"/>
          <w:sz w:val="20"/>
        </w:rPr>
      </w:pPr>
      <w:r w:rsidRPr="001C56F7">
        <w:rPr>
          <w:rFonts w:ascii="GHEA Grapalat" w:hAnsi="GHEA Grapalat"/>
          <w:color w:val="auto"/>
          <w:sz w:val="20"/>
        </w:rPr>
        <w:t xml:space="preserve">на участие в </w:t>
      </w:r>
      <w:r w:rsidRPr="001E65D1">
        <w:rPr>
          <w:rFonts w:ascii="GHEA Grapalat" w:hAnsi="GHEA Grapalat"/>
          <w:color w:val="auto"/>
          <w:sz w:val="20"/>
        </w:rPr>
        <w:t>запросе катировок</w:t>
      </w:r>
      <w:r w:rsidR="00AA7117" w:rsidRPr="001C56F7">
        <w:rPr>
          <w:rFonts w:ascii="GHEA Grapalat" w:hAnsi="GHEA Grapalat"/>
          <w:color w:val="auto"/>
          <w:sz w:val="20"/>
        </w:rPr>
        <w:t xml:space="preserve"> </w:t>
      </w:r>
    </w:p>
    <w:p w:rsidR="00B2572B" w:rsidRPr="001C56F7" w:rsidRDefault="00B2572B" w:rsidP="00B46D58">
      <w:pPr>
        <w:widowControl w:val="0"/>
        <w:spacing w:after="120"/>
        <w:jc w:val="center"/>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______________________________________________________________заявляет, что </w:t>
      </w:r>
    </w:p>
    <w:p w:rsidR="00374F4A" w:rsidRPr="001C56F7" w:rsidRDefault="00374F4A" w:rsidP="00B46D58">
      <w:pPr>
        <w:spacing w:after="160"/>
        <w:ind w:left="2694"/>
        <w:jc w:val="both"/>
        <w:rPr>
          <w:rFonts w:ascii="GHEA Grapalat" w:hAnsi="GHEA Grapalat"/>
          <w:sz w:val="16"/>
          <w:szCs w:val="16"/>
        </w:rPr>
      </w:pPr>
      <w:r w:rsidRPr="001C56F7">
        <w:rPr>
          <w:rFonts w:ascii="GHEA Grapalat" w:hAnsi="GHEA Grapalat"/>
          <w:sz w:val="16"/>
          <w:szCs w:val="16"/>
        </w:rPr>
        <w:t xml:space="preserve">наименование участника </w:t>
      </w:r>
    </w:p>
    <w:p w:rsidR="00374F4A" w:rsidRPr="001C56F7" w:rsidRDefault="00374F4A" w:rsidP="00B46D58">
      <w:pPr>
        <w:jc w:val="both"/>
        <w:rPr>
          <w:rFonts w:ascii="GHEA Grapalat" w:hAnsi="GHEA Grapalat"/>
          <w:sz w:val="20"/>
          <w:szCs w:val="20"/>
          <w:u w:val="single"/>
        </w:rPr>
      </w:pPr>
      <w:r w:rsidRPr="001C56F7">
        <w:rPr>
          <w:rFonts w:ascii="GHEA Grapalat" w:hAnsi="GHEA Grapalat"/>
          <w:sz w:val="20"/>
          <w:szCs w:val="20"/>
        </w:rPr>
        <w:t>желает участвовать в лоте (лотах)_______________________________ объявленного</w:t>
      </w:r>
    </w:p>
    <w:p w:rsidR="00374F4A" w:rsidRPr="001C56F7" w:rsidRDefault="00374F4A" w:rsidP="00B46D58">
      <w:pPr>
        <w:spacing w:after="160"/>
        <w:ind w:left="4395"/>
        <w:jc w:val="both"/>
        <w:rPr>
          <w:rFonts w:ascii="GHEA Grapalat" w:hAnsi="GHEA Grapalat" w:cs="Sylfaen"/>
          <w:sz w:val="16"/>
          <w:szCs w:val="16"/>
        </w:rPr>
      </w:pPr>
      <w:r w:rsidRPr="001C56F7">
        <w:rPr>
          <w:rFonts w:ascii="GHEA Grapalat" w:hAnsi="GHEA Grapalat"/>
          <w:sz w:val="16"/>
          <w:szCs w:val="16"/>
        </w:rPr>
        <w:t>номер лота (лотов)</w:t>
      </w:r>
    </w:p>
    <w:p w:rsidR="00B10C2A" w:rsidRPr="001C56F7" w:rsidRDefault="00374F4A" w:rsidP="00B10C2A">
      <w:pPr>
        <w:pStyle w:val="BodyTextIndent"/>
        <w:spacing w:after="160" w:line="240" w:lineRule="auto"/>
        <w:jc w:val="center"/>
        <w:rPr>
          <w:rFonts w:ascii="GHEA Grapalat" w:hAnsi="GHEA Grapalat"/>
          <w:b/>
          <w:i w:val="0"/>
          <w:lang w:eastAsia="en-US" w:bidi="ar-SA"/>
        </w:rPr>
      </w:pPr>
      <w:r w:rsidRPr="001C56F7">
        <w:rPr>
          <w:rFonts w:ascii="GHEA Grapalat" w:hAnsi="GHEA Grapalat"/>
        </w:rPr>
        <w:t>_____________</w:t>
      </w:r>
      <w:r w:rsidR="00B10C2A" w:rsidRPr="001C56F7">
        <w:rPr>
          <w:rFonts w:ascii="GHEA Grapalat" w:hAnsi="GHEA Grapalat"/>
        </w:rPr>
        <w:t>__________________</w:t>
      </w:r>
      <w:r w:rsidRPr="001C56F7">
        <w:rPr>
          <w:rFonts w:ascii="GHEA Grapalat" w:hAnsi="GHEA Grapalat"/>
        </w:rPr>
        <w:t xml:space="preserve">___ под кодом </w:t>
      </w:r>
      <w:r w:rsidR="00B10C2A" w:rsidRPr="001C56F7">
        <w:rPr>
          <w:rFonts w:ascii="GHEA Grapalat" w:hAnsi="GHEA Grapalat"/>
          <w:b/>
          <w:i w:val="0"/>
          <w:lang w:eastAsia="en-US" w:bidi="ar-SA"/>
        </w:rPr>
        <w:t>А</w:t>
      </w:r>
      <w:r w:rsidR="00B10C2A" w:rsidRPr="001C56F7">
        <w:rPr>
          <w:rFonts w:ascii="GHEA Grapalat" w:hAnsi="GHEA Grapalat"/>
          <w:b/>
          <w:i w:val="0"/>
          <w:lang w:val="en-US" w:eastAsia="en-US" w:bidi="ar-SA"/>
        </w:rPr>
        <w:t>M</w:t>
      </w:r>
      <w:r w:rsidR="003D06CC" w:rsidRPr="00F74C31">
        <w:rPr>
          <w:rFonts w:ascii="GHEA Grapalat" w:hAnsi="GHEA Grapalat"/>
          <w:b/>
          <w:i w:val="0"/>
          <w:lang w:eastAsia="en-US" w:bidi="ar-SA"/>
        </w:rPr>
        <w:t>Х</w:t>
      </w:r>
      <w:r w:rsidR="00B10C2A" w:rsidRPr="001C56F7">
        <w:rPr>
          <w:rFonts w:ascii="GHEA Grapalat" w:hAnsi="GHEA Grapalat"/>
          <w:b/>
          <w:i w:val="0"/>
          <w:lang w:val="en-US" w:eastAsia="en-US" w:bidi="ar-SA"/>
        </w:rPr>
        <w:t>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-19/02</w:t>
      </w:r>
    </w:p>
    <w:p w:rsidR="00374F4A" w:rsidRPr="001C56F7" w:rsidRDefault="00B10C2A" w:rsidP="00B10C2A">
      <w:pPr>
        <w:spacing w:after="160"/>
        <w:jc w:val="both"/>
        <w:rPr>
          <w:rFonts w:ascii="GHEA Grapalat" w:hAnsi="GHEA Grapalat"/>
          <w:sz w:val="16"/>
          <w:szCs w:val="16"/>
        </w:rPr>
      </w:pPr>
      <w:r w:rsidRPr="001C56F7">
        <w:rPr>
          <w:rFonts w:ascii="GHEA Grapalat" w:hAnsi="GHEA Grapalat" w:cs="Sylfaen"/>
          <w:sz w:val="16"/>
          <w:szCs w:val="16"/>
        </w:rPr>
        <w:t xml:space="preserve">                                     </w:t>
      </w:r>
      <w:r w:rsidR="00374F4A" w:rsidRPr="001C56F7">
        <w:rPr>
          <w:rFonts w:ascii="GHEA Grapalat" w:hAnsi="GHEA Grapalat"/>
          <w:sz w:val="16"/>
          <w:szCs w:val="16"/>
        </w:rPr>
        <w:t>наименование заказчика</w:t>
      </w:r>
    </w:p>
    <w:p w:rsidR="00374F4A" w:rsidRPr="001C56F7" w:rsidRDefault="00B10C2A" w:rsidP="00B46D58">
      <w:pPr>
        <w:spacing w:after="160"/>
        <w:jc w:val="both"/>
        <w:rPr>
          <w:rFonts w:ascii="GHEA Grapalat" w:hAnsi="GHEA Grapalat"/>
          <w:sz w:val="20"/>
          <w:szCs w:val="20"/>
        </w:rPr>
      </w:pPr>
      <w:r w:rsidRPr="001C56F7">
        <w:rPr>
          <w:rFonts w:ascii="GHEA Grapalat" w:hAnsi="GHEA Grapalat"/>
          <w:sz w:val="20"/>
          <w:szCs w:val="20"/>
        </w:rPr>
        <w:t xml:space="preserve">запросе катировок </w:t>
      </w:r>
      <w:r w:rsidR="00374F4A" w:rsidRPr="001C56F7">
        <w:rPr>
          <w:rFonts w:ascii="GHEA Grapalat" w:hAnsi="GHEA Grapalat"/>
          <w:sz w:val="20"/>
          <w:szCs w:val="20"/>
        </w:rPr>
        <w:t xml:space="preserve"> и в соответствии с требованиями приглашения подает заявку.</w:t>
      </w: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__________________________________________________ заявляет и заверяет, что</w:t>
      </w:r>
    </w:p>
    <w:p w:rsidR="00374F4A" w:rsidRPr="001C56F7" w:rsidRDefault="00374F4A" w:rsidP="00B46D58">
      <w:pPr>
        <w:spacing w:after="160"/>
        <w:ind w:left="1843"/>
        <w:jc w:val="both"/>
        <w:rPr>
          <w:rFonts w:ascii="GHEA Grapalat" w:hAnsi="GHEA Grapalat" w:cs="Sylfaen"/>
          <w:sz w:val="16"/>
          <w:szCs w:val="16"/>
        </w:rPr>
      </w:pPr>
      <w:r w:rsidRPr="001C56F7">
        <w:rPr>
          <w:rFonts w:ascii="GHEA Grapalat" w:hAnsi="GHEA Grapalat"/>
          <w:sz w:val="16"/>
          <w:szCs w:val="16"/>
        </w:rPr>
        <w:t>наименование участника</w:t>
      </w:r>
    </w:p>
    <w:p w:rsidR="00374F4A" w:rsidRPr="001C56F7" w:rsidRDefault="00374F4A" w:rsidP="00B46D58">
      <w:pPr>
        <w:jc w:val="both"/>
        <w:rPr>
          <w:rFonts w:ascii="GHEA Grapalat" w:hAnsi="GHEA Grapalat" w:cs="Sylfaen"/>
          <w:sz w:val="20"/>
          <w:szCs w:val="20"/>
        </w:rPr>
      </w:pPr>
      <w:r w:rsidRPr="001C56F7">
        <w:rPr>
          <w:rFonts w:ascii="GHEA Grapalat" w:hAnsi="GHEA Grapalat"/>
          <w:sz w:val="20"/>
          <w:szCs w:val="20"/>
        </w:rPr>
        <w:t>является резидентом ______________________________________________________</w:t>
      </w:r>
      <w:r w:rsidR="00D04575" w:rsidRPr="001C56F7">
        <w:rPr>
          <w:rFonts w:ascii="GHEA Grapalat" w:hAnsi="GHEA Grapalat"/>
          <w:sz w:val="20"/>
          <w:szCs w:val="20"/>
        </w:rPr>
        <w:t>.</w:t>
      </w:r>
    </w:p>
    <w:p w:rsidR="00374F4A" w:rsidRPr="001C56F7" w:rsidRDefault="00374F4A" w:rsidP="00B46D58">
      <w:pPr>
        <w:spacing w:after="160"/>
        <w:ind w:left="4111"/>
        <w:jc w:val="both"/>
        <w:rPr>
          <w:rFonts w:ascii="GHEA Grapalat" w:hAnsi="GHEA Grapalat" w:cs="Arial"/>
          <w:sz w:val="16"/>
          <w:szCs w:val="16"/>
        </w:rPr>
      </w:pPr>
      <w:r w:rsidRPr="001C56F7">
        <w:rPr>
          <w:rFonts w:ascii="GHEA Grapalat" w:hAnsi="GHEA Grapalat"/>
          <w:sz w:val="16"/>
          <w:szCs w:val="16"/>
        </w:rPr>
        <w:t>наименование страны</w:t>
      </w:r>
    </w:p>
    <w:p w:rsidR="000612B9" w:rsidRPr="001C56F7" w:rsidRDefault="000612B9" w:rsidP="00B46D58">
      <w:pPr>
        <w:jc w:val="both"/>
        <w:rPr>
          <w:rFonts w:ascii="GHEA Grapalat" w:hAnsi="GHEA Grapalat"/>
          <w:sz w:val="20"/>
          <w:szCs w:val="20"/>
        </w:rPr>
      </w:pPr>
    </w:p>
    <w:p w:rsidR="000612B9" w:rsidRPr="001C56F7" w:rsidRDefault="004F0CAA" w:rsidP="00B46D58">
      <w:pPr>
        <w:jc w:val="both"/>
        <w:rPr>
          <w:rFonts w:ascii="GHEA Grapalat" w:hAnsi="GHEA Grapalat"/>
          <w:sz w:val="20"/>
          <w:szCs w:val="20"/>
        </w:rPr>
      </w:pPr>
      <w:r w:rsidRPr="001C56F7">
        <w:rPr>
          <w:rFonts w:ascii="GHEA Grapalat" w:hAnsi="GHEA Grapalat"/>
          <w:sz w:val="20"/>
          <w:szCs w:val="20"/>
        </w:rPr>
        <w:t>Данные</w:t>
      </w:r>
      <w:r w:rsidR="002A0700" w:rsidRPr="001C56F7">
        <w:rPr>
          <w:rFonts w:ascii="GHEA Grapalat" w:hAnsi="GHEA Grapalat"/>
          <w:sz w:val="20"/>
          <w:szCs w:val="20"/>
        </w:rPr>
        <w:t xml:space="preserve">       </w:t>
      </w:r>
      <w:r w:rsidR="000612B9" w:rsidRPr="001C56F7">
        <w:rPr>
          <w:rFonts w:ascii="GHEA Grapalat" w:hAnsi="GHEA Grapalat"/>
          <w:sz w:val="20"/>
          <w:szCs w:val="20"/>
        </w:rPr>
        <w:t>----------------------------------------</w:t>
      </w:r>
      <w:r w:rsidR="00304237" w:rsidRPr="001C56F7">
        <w:rPr>
          <w:rFonts w:ascii="GHEA Grapalat" w:hAnsi="GHEA Grapalat"/>
          <w:sz w:val="20"/>
          <w:szCs w:val="20"/>
        </w:rPr>
        <w:t xml:space="preserve">  </w:t>
      </w:r>
      <w:r w:rsidR="00F96993" w:rsidRPr="001C56F7">
        <w:rPr>
          <w:rFonts w:ascii="GHEA Grapalat" w:hAnsi="GHEA Grapalat"/>
          <w:sz w:val="20"/>
          <w:szCs w:val="20"/>
        </w:rPr>
        <w:t>следующие</w:t>
      </w:r>
      <w:r w:rsidR="00304237" w:rsidRPr="001C56F7">
        <w:rPr>
          <w:rFonts w:ascii="GHEA Grapalat" w:hAnsi="GHEA Grapalat"/>
          <w:sz w:val="20"/>
          <w:szCs w:val="20"/>
        </w:rPr>
        <w:t>:</w:t>
      </w:r>
    </w:p>
    <w:p w:rsidR="002A0700" w:rsidRPr="001C56F7" w:rsidRDefault="002A0700" w:rsidP="000811C1">
      <w:pPr>
        <w:spacing w:after="160"/>
        <w:ind w:left="1843"/>
        <w:rPr>
          <w:rFonts w:ascii="GHEA Grapalat" w:hAnsi="GHEA Grapalat" w:cs="Sylfaen"/>
          <w:sz w:val="16"/>
          <w:szCs w:val="16"/>
          <w:lang w:val="hy-AM"/>
        </w:rPr>
      </w:pPr>
      <w:r w:rsidRPr="001C56F7">
        <w:rPr>
          <w:rFonts w:ascii="GHEA Grapalat" w:hAnsi="GHEA Grapalat"/>
          <w:sz w:val="16"/>
          <w:szCs w:val="16"/>
        </w:rPr>
        <w:t>наименование участника</w:t>
      </w:r>
    </w:p>
    <w:p w:rsidR="000612B9" w:rsidRPr="001C56F7" w:rsidRDefault="000612B9" w:rsidP="00B46D58">
      <w:pPr>
        <w:jc w:val="both"/>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Учетный номер налогоплательщика  </w:t>
      </w:r>
      <w:r w:rsidR="00B138F3" w:rsidRPr="001C56F7">
        <w:rPr>
          <w:rFonts w:ascii="GHEA Grapalat" w:hAnsi="GHEA Grapalat"/>
          <w:sz w:val="20"/>
          <w:szCs w:val="20"/>
        </w:rPr>
        <w:t xml:space="preserve">             </w:t>
      </w:r>
      <w:r w:rsidRPr="001C56F7">
        <w:rPr>
          <w:rFonts w:ascii="GHEA Grapalat" w:hAnsi="GHEA Grapalat"/>
          <w:sz w:val="20"/>
          <w:szCs w:val="20"/>
        </w:rPr>
        <w:t>________________</w:t>
      </w:r>
    </w:p>
    <w:p w:rsidR="00374F4A" w:rsidRPr="001C56F7" w:rsidRDefault="00B138F3" w:rsidP="00B138F3">
      <w:pPr>
        <w:tabs>
          <w:tab w:val="left" w:pos="7371"/>
        </w:tabs>
        <w:ind w:left="4111"/>
        <w:jc w:val="both"/>
        <w:rPr>
          <w:rFonts w:ascii="GHEA Grapalat" w:hAnsi="GHEA Grapalat" w:cs="Arial"/>
          <w:sz w:val="16"/>
          <w:szCs w:val="16"/>
        </w:rPr>
      </w:pPr>
      <w:r w:rsidRPr="001C56F7">
        <w:rPr>
          <w:rFonts w:ascii="GHEA Grapalat" w:hAnsi="GHEA Grapalat"/>
          <w:sz w:val="16"/>
          <w:szCs w:val="16"/>
        </w:rPr>
        <w:t xml:space="preserve">               </w:t>
      </w:r>
      <w:r w:rsidR="00374F4A" w:rsidRPr="001C56F7">
        <w:rPr>
          <w:rFonts w:ascii="GHEA Grapalat" w:hAnsi="GHEA Grapalat"/>
          <w:sz w:val="16"/>
          <w:szCs w:val="16"/>
        </w:rPr>
        <w:t>учетный номер</w:t>
      </w:r>
      <w:r w:rsidRPr="001C56F7">
        <w:rPr>
          <w:rFonts w:ascii="GHEA Grapalat" w:hAnsi="GHEA Grapalat"/>
          <w:sz w:val="16"/>
          <w:szCs w:val="16"/>
        </w:rPr>
        <w:t xml:space="preserve"> </w:t>
      </w:r>
      <w:r w:rsidR="00374F4A" w:rsidRPr="001C56F7">
        <w:rPr>
          <w:rFonts w:ascii="GHEA Grapalat" w:hAnsi="GHEA Grapalat"/>
          <w:sz w:val="16"/>
          <w:szCs w:val="16"/>
        </w:rPr>
        <w:t>налогоплательщика</w:t>
      </w:r>
    </w:p>
    <w:p w:rsidR="00B138F3" w:rsidRPr="001C56F7" w:rsidRDefault="00B138F3" w:rsidP="00B46D58">
      <w:pPr>
        <w:jc w:val="both"/>
        <w:rPr>
          <w:rFonts w:ascii="GHEA Grapalat" w:hAnsi="GHEA Grapalat"/>
          <w:sz w:val="20"/>
          <w:szCs w:val="20"/>
        </w:rPr>
      </w:pPr>
    </w:p>
    <w:p w:rsidR="00374F4A" w:rsidRPr="001C56F7" w:rsidRDefault="00B138F3" w:rsidP="00B46D58">
      <w:pPr>
        <w:jc w:val="both"/>
        <w:rPr>
          <w:rFonts w:ascii="GHEA Grapalat" w:hAnsi="GHEA Grapalat"/>
          <w:sz w:val="20"/>
          <w:szCs w:val="20"/>
        </w:rPr>
      </w:pPr>
      <w:r w:rsidRPr="001C56F7">
        <w:rPr>
          <w:rFonts w:ascii="GHEA Grapalat" w:hAnsi="GHEA Grapalat"/>
          <w:sz w:val="20"/>
          <w:szCs w:val="20"/>
        </w:rPr>
        <w:t xml:space="preserve"> </w:t>
      </w:r>
      <w:r w:rsidR="00374F4A" w:rsidRPr="001C56F7">
        <w:rPr>
          <w:rFonts w:ascii="GHEA Grapalat" w:hAnsi="GHEA Grapalat"/>
          <w:sz w:val="20"/>
          <w:szCs w:val="20"/>
        </w:rPr>
        <w:t xml:space="preserve">Адрес электронной почты </w:t>
      </w:r>
      <w:r w:rsidRPr="001C56F7">
        <w:rPr>
          <w:rFonts w:ascii="GHEA Grapalat" w:hAnsi="GHEA Grapalat"/>
          <w:sz w:val="20"/>
          <w:szCs w:val="20"/>
        </w:rPr>
        <w:t xml:space="preserve">                           </w:t>
      </w:r>
      <w:r w:rsidR="00374F4A" w:rsidRPr="001C56F7">
        <w:rPr>
          <w:rFonts w:ascii="GHEA Grapalat" w:hAnsi="GHEA Grapalat"/>
          <w:sz w:val="20"/>
          <w:szCs w:val="20"/>
        </w:rPr>
        <w:t>__________________</w:t>
      </w:r>
    </w:p>
    <w:p w:rsidR="00374F4A" w:rsidRPr="001C56F7" w:rsidRDefault="00B138F3" w:rsidP="00B138F3">
      <w:pPr>
        <w:tabs>
          <w:tab w:val="left" w:pos="6946"/>
        </w:tabs>
        <w:ind w:left="3402" w:firstLine="6"/>
        <w:jc w:val="both"/>
        <w:rPr>
          <w:rFonts w:ascii="GHEA Grapalat" w:hAnsi="GHEA Grapalat"/>
          <w:sz w:val="16"/>
          <w:szCs w:val="16"/>
        </w:rPr>
      </w:pPr>
      <w:r w:rsidRPr="001C56F7">
        <w:rPr>
          <w:rFonts w:ascii="GHEA Grapalat" w:hAnsi="GHEA Grapalat"/>
          <w:sz w:val="20"/>
          <w:szCs w:val="20"/>
        </w:rPr>
        <w:t xml:space="preserve">                                  </w:t>
      </w:r>
      <w:r w:rsidR="00374F4A" w:rsidRPr="001C56F7">
        <w:rPr>
          <w:rFonts w:ascii="GHEA Grapalat" w:hAnsi="GHEA Grapalat"/>
          <w:sz w:val="16"/>
          <w:szCs w:val="16"/>
        </w:rPr>
        <w:t>адрес электронной</w:t>
      </w:r>
      <w:r w:rsidR="00374F4A" w:rsidRPr="001C56F7">
        <w:rPr>
          <w:rFonts w:ascii="GHEA Grapalat" w:hAnsi="GHEA Grapalat"/>
          <w:sz w:val="16"/>
          <w:szCs w:val="16"/>
        </w:rPr>
        <w:tab/>
        <w:t>почты</w:t>
      </w:r>
    </w:p>
    <w:p w:rsidR="00B138F3" w:rsidRPr="001C56F7" w:rsidRDefault="00B138F3" w:rsidP="00F96993">
      <w:pPr>
        <w:jc w:val="both"/>
        <w:rPr>
          <w:rFonts w:ascii="GHEA Grapalat" w:hAnsi="GHEA Grapalat"/>
          <w:sz w:val="20"/>
          <w:szCs w:val="20"/>
        </w:rPr>
      </w:pPr>
    </w:p>
    <w:p w:rsidR="009E1181" w:rsidRPr="001C56F7" w:rsidRDefault="00F96993" w:rsidP="00F96993">
      <w:pPr>
        <w:jc w:val="both"/>
        <w:rPr>
          <w:rFonts w:ascii="GHEA Grapalat" w:hAnsi="GHEA Grapalat"/>
          <w:sz w:val="20"/>
          <w:szCs w:val="20"/>
        </w:rPr>
      </w:pPr>
      <w:r w:rsidRPr="001C56F7">
        <w:rPr>
          <w:rFonts w:ascii="GHEA Grapalat" w:hAnsi="GHEA Grapalat"/>
          <w:sz w:val="20"/>
          <w:szCs w:val="20"/>
        </w:rPr>
        <w:t>Адрес деятельности</w:t>
      </w:r>
      <w:r w:rsidR="009E1181" w:rsidRPr="001C56F7">
        <w:rPr>
          <w:rFonts w:ascii="GHEA Grapalat" w:hAnsi="GHEA Grapalat"/>
          <w:sz w:val="20"/>
          <w:szCs w:val="20"/>
        </w:rPr>
        <w:t xml:space="preserve">              ----------------------------</w:t>
      </w:r>
      <w:r w:rsidR="009627B3" w:rsidRPr="001C56F7">
        <w:rPr>
          <w:rFonts w:ascii="GHEA Grapalat" w:hAnsi="GHEA Grapalat"/>
          <w:sz w:val="20"/>
          <w:szCs w:val="20"/>
        </w:rPr>
        <w:t>--------------------------------</w:t>
      </w:r>
    </w:p>
    <w:p w:rsidR="00F96993" w:rsidRPr="001C56F7" w:rsidRDefault="009E1181" w:rsidP="00F96993">
      <w:pPr>
        <w:jc w:val="both"/>
        <w:rPr>
          <w:rFonts w:ascii="GHEA Grapalat" w:hAnsi="GHEA Grapalat"/>
          <w:sz w:val="16"/>
          <w:szCs w:val="16"/>
        </w:rPr>
      </w:pPr>
      <w:r w:rsidRPr="001C56F7">
        <w:rPr>
          <w:rFonts w:ascii="GHEA Grapalat" w:hAnsi="GHEA Grapalat"/>
          <w:sz w:val="16"/>
          <w:szCs w:val="16"/>
        </w:rPr>
        <w:t xml:space="preserve">            </w:t>
      </w:r>
      <w:r w:rsidR="00F96993" w:rsidRPr="001C56F7">
        <w:rPr>
          <w:rFonts w:ascii="GHEA Grapalat" w:hAnsi="GHEA Grapalat"/>
          <w:sz w:val="16"/>
          <w:szCs w:val="16"/>
        </w:rPr>
        <w:t xml:space="preserve">  </w:t>
      </w:r>
      <w:r w:rsidRPr="001C56F7">
        <w:rPr>
          <w:rFonts w:ascii="GHEA Grapalat" w:hAnsi="GHEA Grapalat"/>
          <w:sz w:val="16"/>
          <w:szCs w:val="16"/>
        </w:rPr>
        <w:t xml:space="preserve">                                </w:t>
      </w:r>
      <w:r w:rsidR="00B138F3" w:rsidRPr="001C56F7">
        <w:rPr>
          <w:rFonts w:ascii="GHEA Grapalat" w:hAnsi="GHEA Grapalat"/>
          <w:sz w:val="16"/>
          <w:szCs w:val="16"/>
        </w:rPr>
        <w:t xml:space="preserve">                        </w:t>
      </w:r>
      <w:r w:rsidRPr="001C56F7">
        <w:rPr>
          <w:rFonts w:ascii="GHEA Grapalat" w:hAnsi="GHEA Grapalat"/>
          <w:sz w:val="16"/>
          <w:szCs w:val="16"/>
        </w:rPr>
        <w:t>адрес деятельности</w:t>
      </w:r>
    </w:p>
    <w:p w:rsidR="00B16483" w:rsidRPr="001C56F7" w:rsidRDefault="00B16483" w:rsidP="00F96993">
      <w:pPr>
        <w:jc w:val="both"/>
        <w:rPr>
          <w:rFonts w:ascii="GHEA Grapalat" w:hAnsi="GHEA Grapalat"/>
          <w:sz w:val="20"/>
          <w:szCs w:val="20"/>
        </w:rPr>
      </w:pPr>
    </w:p>
    <w:p w:rsidR="00B16483" w:rsidRPr="001C56F7" w:rsidRDefault="00B16483" w:rsidP="00F96993">
      <w:pPr>
        <w:jc w:val="both"/>
        <w:rPr>
          <w:rFonts w:ascii="GHEA Grapalat" w:hAnsi="GHEA Grapalat"/>
          <w:sz w:val="20"/>
          <w:szCs w:val="20"/>
        </w:rPr>
      </w:pPr>
      <w:r w:rsidRPr="001C56F7">
        <w:rPr>
          <w:rFonts w:ascii="GHEA Grapalat" w:hAnsi="GHEA Grapalat"/>
          <w:sz w:val="20"/>
          <w:szCs w:val="20"/>
        </w:rPr>
        <w:t>Номер телефона                     ------------------------------</w:t>
      </w:r>
      <w:r w:rsidR="009627B3" w:rsidRPr="001C56F7">
        <w:rPr>
          <w:rFonts w:ascii="GHEA Grapalat" w:hAnsi="GHEA Grapalat"/>
          <w:sz w:val="20"/>
          <w:szCs w:val="20"/>
        </w:rPr>
        <w:t>-------------------------------</w:t>
      </w:r>
      <w:r w:rsidRPr="001C56F7">
        <w:rPr>
          <w:rFonts w:ascii="GHEA Grapalat" w:hAnsi="GHEA Grapalat"/>
          <w:sz w:val="20"/>
          <w:szCs w:val="20"/>
        </w:rPr>
        <w:t xml:space="preserve"> </w:t>
      </w:r>
    </w:p>
    <w:p w:rsidR="006B3E56" w:rsidRPr="001C56F7" w:rsidRDefault="00B138F3" w:rsidP="00B16483">
      <w:pPr>
        <w:tabs>
          <w:tab w:val="left" w:pos="7371"/>
        </w:tabs>
        <w:spacing w:after="160"/>
        <w:ind w:left="3544" w:firstLine="3"/>
        <w:jc w:val="both"/>
        <w:rPr>
          <w:rFonts w:ascii="GHEA Grapalat" w:hAnsi="GHEA Grapalat"/>
          <w:sz w:val="16"/>
          <w:szCs w:val="16"/>
        </w:rPr>
      </w:pPr>
      <w:r w:rsidRPr="001C56F7">
        <w:rPr>
          <w:rFonts w:ascii="GHEA Grapalat" w:hAnsi="GHEA Grapalat"/>
          <w:sz w:val="16"/>
          <w:szCs w:val="16"/>
        </w:rPr>
        <w:t xml:space="preserve">                                 </w:t>
      </w:r>
      <w:r w:rsidR="00B16483" w:rsidRPr="001C56F7">
        <w:rPr>
          <w:rFonts w:ascii="GHEA Grapalat" w:hAnsi="GHEA Grapalat"/>
          <w:sz w:val="16"/>
          <w:szCs w:val="16"/>
        </w:rPr>
        <w:t>Номер телефона</w:t>
      </w:r>
    </w:p>
    <w:p w:rsidR="00B16483" w:rsidRPr="001C56F7" w:rsidRDefault="00B16483" w:rsidP="00B16483">
      <w:pPr>
        <w:tabs>
          <w:tab w:val="left" w:pos="7371"/>
        </w:tabs>
        <w:spacing w:after="160"/>
        <w:ind w:left="3544" w:firstLine="3"/>
        <w:jc w:val="both"/>
        <w:rPr>
          <w:rFonts w:ascii="GHEA Grapalat" w:hAnsi="GHEA Grapalat"/>
          <w:sz w:val="20"/>
          <w:szCs w:val="20"/>
        </w:rPr>
      </w:pPr>
    </w:p>
    <w:p w:rsidR="006B3E56" w:rsidRPr="001C56F7" w:rsidRDefault="006B3E56" w:rsidP="00B46D58">
      <w:pPr>
        <w:widowControl w:val="0"/>
        <w:jc w:val="both"/>
        <w:rPr>
          <w:rFonts w:ascii="GHEA Grapalat" w:hAnsi="GHEA Grapalat"/>
          <w:sz w:val="20"/>
          <w:szCs w:val="20"/>
        </w:rPr>
      </w:pPr>
      <w:r w:rsidRPr="001C56F7">
        <w:rPr>
          <w:rFonts w:ascii="GHEA Grapalat" w:hAnsi="GHEA Grapalat"/>
          <w:sz w:val="20"/>
          <w:szCs w:val="20"/>
        </w:rPr>
        <w:t>Настоящим _________________________________объявляет и подтверждает,что:</w:t>
      </w:r>
    </w:p>
    <w:p w:rsidR="006B3E56" w:rsidRPr="001C56F7" w:rsidRDefault="006B3E56" w:rsidP="00B46D58">
      <w:pPr>
        <w:widowControl w:val="0"/>
        <w:spacing w:after="120"/>
        <w:ind w:left="2835"/>
        <w:jc w:val="both"/>
        <w:rPr>
          <w:rFonts w:ascii="GHEA Grapalat" w:hAnsi="GHEA Grapalat"/>
          <w:sz w:val="16"/>
          <w:szCs w:val="16"/>
        </w:rPr>
      </w:pPr>
      <w:r w:rsidRPr="001C56F7">
        <w:rPr>
          <w:rFonts w:ascii="GHEA Grapalat" w:hAnsi="GHEA Grapalat"/>
          <w:sz w:val="16"/>
          <w:szCs w:val="16"/>
        </w:rPr>
        <w:t>наименование участника</w:t>
      </w:r>
    </w:p>
    <w:p w:rsidR="00B10C2A" w:rsidRPr="001C56F7" w:rsidRDefault="006B3E56" w:rsidP="00B10C2A">
      <w:pPr>
        <w:pStyle w:val="BodyTextIndent"/>
        <w:spacing w:after="160" w:line="240" w:lineRule="auto"/>
        <w:rPr>
          <w:rFonts w:ascii="GHEA Grapalat" w:hAnsi="GHEA Grapalat"/>
          <w:b/>
          <w:i w:val="0"/>
          <w:lang w:eastAsia="en-US" w:bidi="ar-SA"/>
        </w:rPr>
      </w:pPr>
      <w:r w:rsidRPr="001C56F7">
        <w:rPr>
          <w:rFonts w:ascii="GHEA Grapalat" w:hAnsi="GHEA Grapalat"/>
          <w:i w:val="0"/>
        </w:rPr>
        <w:t>удовлетворяет</w:t>
      </w:r>
      <w:r w:rsidRPr="001C56F7">
        <w:rPr>
          <w:rFonts w:ascii="GHEA Grapalat" w:hAnsi="GHEA Grapalat"/>
          <w:i w:val="0"/>
          <w:spacing w:val="-4"/>
        </w:rPr>
        <w:t xml:space="preserve"> требованиям к праву участия установленным приглашением на </w:t>
      </w:r>
      <w:r w:rsidR="00B10C2A" w:rsidRPr="001C56F7">
        <w:rPr>
          <w:rFonts w:ascii="GHEA Grapalat" w:hAnsi="GHEA Grapalat"/>
          <w:i w:val="0"/>
        </w:rPr>
        <w:t xml:space="preserve"> запросе катировок  </w:t>
      </w:r>
      <w:r w:rsidRPr="001C56F7">
        <w:rPr>
          <w:rFonts w:ascii="GHEA Grapalat" w:hAnsi="GHEA Grapalat"/>
          <w:i w:val="0"/>
        </w:rPr>
        <w:t xml:space="preserve">под кодом </w:t>
      </w:r>
      <w:r w:rsidR="00B10C2A" w:rsidRPr="001C56F7">
        <w:rPr>
          <w:rFonts w:ascii="GHEA Grapalat" w:hAnsi="GHEA Grapalat"/>
          <w:b/>
          <w:i w:val="0"/>
          <w:lang w:eastAsia="en-US" w:bidi="ar-SA"/>
        </w:rPr>
        <w:t>А</w:t>
      </w:r>
      <w:r w:rsidR="00B10C2A" w:rsidRPr="001C56F7">
        <w:rPr>
          <w:rFonts w:ascii="GHEA Grapalat" w:hAnsi="GHEA Grapalat"/>
          <w:b/>
          <w:i w:val="0"/>
          <w:lang w:val="en-US" w:eastAsia="en-US" w:bidi="ar-SA"/>
        </w:rPr>
        <w:t>M</w:t>
      </w:r>
      <w:r w:rsidR="003D06CC" w:rsidRPr="003D06CC">
        <w:rPr>
          <w:rFonts w:ascii="GHEA Grapalat" w:hAnsi="GHEA Grapalat"/>
          <w:b/>
          <w:i w:val="0"/>
          <w:lang w:eastAsia="en-US" w:bidi="ar-SA"/>
        </w:rPr>
        <w:t>Х</w:t>
      </w:r>
      <w:r w:rsidR="00B10C2A" w:rsidRPr="001C56F7">
        <w:rPr>
          <w:rFonts w:ascii="GHEA Grapalat" w:hAnsi="GHEA Grapalat"/>
          <w:b/>
          <w:i w:val="0"/>
          <w:lang w:val="en-US" w:eastAsia="en-US" w:bidi="ar-SA"/>
        </w:rPr>
        <w:t>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-19/02</w:t>
      </w:r>
    </w:p>
    <w:p w:rsidR="006B3E56" w:rsidRPr="001C56F7" w:rsidRDefault="00A90FCD" w:rsidP="00B46D58">
      <w:pPr>
        <w:pStyle w:val="ListParagraph"/>
        <w:widowControl w:val="0"/>
        <w:numPr>
          <w:ilvl w:val="0"/>
          <w:numId w:val="21"/>
        </w:numPr>
        <w:spacing w:after="160"/>
        <w:jc w:val="both"/>
        <w:rPr>
          <w:rFonts w:ascii="GHEA Grapalat" w:hAnsi="GHEA Grapalat" w:cs="Arial"/>
          <w:sz w:val="20"/>
          <w:szCs w:val="20"/>
        </w:rPr>
      </w:pPr>
      <w:r w:rsidRPr="001C56F7">
        <w:rPr>
          <w:rFonts w:ascii="GHEA Grapalat" w:hAnsi="GHEA Grapalat"/>
          <w:sz w:val="20"/>
          <w:szCs w:val="20"/>
        </w:rPr>
        <w:t xml:space="preserve">и обязуется в случае признания </w:t>
      </w:r>
      <w:r w:rsidR="00BF09F8" w:rsidRPr="001C56F7">
        <w:rPr>
          <w:rFonts w:ascii="GHEA Grapalat" w:hAnsi="GHEA Grapalat"/>
          <w:sz w:val="20"/>
          <w:szCs w:val="20"/>
        </w:rPr>
        <w:t>отобранным</w:t>
      </w:r>
      <w:r w:rsidRPr="001C56F7">
        <w:rPr>
          <w:rFonts w:ascii="GHEA Grapalat" w:hAnsi="GHEA Grapalat"/>
          <w:sz w:val="20"/>
          <w:szCs w:val="20"/>
        </w:rPr>
        <w:t xml:space="preserve"> участником в порядке и сроки, установленные </w:t>
      </w:r>
      <w:r w:rsidR="00B64C48" w:rsidRPr="001C56F7">
        <w:rPr>
          <w:rFonts w:ascii="GHEA Grapalat" w:hAnsi="GHEA Grapalat"/>
          <w:sz w:val="20"/>
          <w:szCs w:val="20"/>
        </w:rPr>
        <w:t xml:space="preserve">настоящим </w:t>
      </w:r>
      <w:r w:rsidRPr="001C56F7">
        <w:rPr>
          <w:rFonts w:ascii="GHEA Grapalat" w:hAnsi="GHEA Grapalat"/>
          <w:sz w:val="20"/>
          <w:szCs w:val="20"/>
        </w:rPr>
        <w:t xml:space="preserve">приглашением </w:t>
      </w:r>
      <w:r w:rsidR="00952531" w:rsidRPr="001C56F7">
        <w:rPr>
          <w:rFonts w:ascii="GHEA Grapalat" w:hAnsi="GHEA Grapalat"/>
          <w:sz w:val="20"/>
          <w:szCs w:val="20"/>
        </w:rPr>
        <w:t xml:space="preserve"> представить обеспечение квалификации в размере ценового предложения,</w:t>
      </w:r>
    </w:p>
    <w:p w:rsidR="00B10C2A" w:rsidRPr="001C56F7" w:rsidRDefault="006B3E56" w:rsidP="00B10C2A">
      <w:pPr>
        <w:pStyle w:val="ListParagraph"/>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в рамках участия в </w:t>
      </w:r>
      <w:r w:rsidR="00B10C2A" w:rsidRPr="001C56F7">
        <w:rPr>
          <w:rFonts w:ascii="GHEA Grapalat" w:hAnsi="GHEA Grapalat"/>
          <w:sz w:val="20"/>
          <w:szCs w:val="20"/>
        </w:rPr>
        <w:t xml:space="preserve">запросе катировок </w:t>
      </w:r>
      <w:r w:rsidR="00305944" w:rsidRPr="001C56F7">
        <w:rPr>
          <w:rFonts w:ascii="GHEA Grapalat" w:hAnsi="GHEA Grapalat"/>
          <w:sz w:val="20"/>
          <w:szCs w:val="20"/>
        </w:rPr>
        <w:t xml:space="preserve"> </w:t>
      </w:r>
      <w:r w:rsidRPr="001C56F7">
        <w:rPr>
          <w:rFonts w:ascii="GHEA Grapalat" w:hAnsi="GHEA Grapalat"/>
          <w:sz w:val="20"/>
          <w:szCs w:val="20"/>
        </w:rPr>
        <w:t xml:space="preserve">под кодом </w:t>
      </w:r>
      <w:r w:rsidR="00B10C2A" w:rsidRPr="001C56F7">
        <w:rPr>
          <w:rFonts w:ascii="GHEA Grapalat" w:hAnsi="GHEA Grapalat"/>
          <w:sz w:val="20"/>
          <w:szCs w:val="20"/>
        </w:rPr>
        <w:t>АMMHMD-GHAPDZB-19/02</w:t>
      </w:r>
    </w:p>
    <w:p w:rsidR="006B3E56" w:rsidRPr="001C56F7" w:rsidRDefault="006B3E56" w:rsidP="00B10C2A">
      <w:pPr>
        <w:pStyle w:val="ListParagraph"/>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1C56F7"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1C56F7">
        <w:rPr>
          <w:rFonts w:ascii="GHEA Grapalat" w:hAnsi="GHEA Grapalat"/>
          <w:spacing w:val="-6"/>
          <w:sz w:val="20"/>
          <w:szCs w:val="20"/>
        </w:rPr>
        <w:t xml:space="preserve">отсутствует случай установленного приглашением на </w:t>
      </w:r>
      <w:r w:rsidR="001E65D1" w:rsidRPr="001C56F7">
        <w:rPr>
          <w:rFonts w:ascii="GHEA Grapalat" w:hAnsi="GHEA Grapalat"/>
          <w:sz w:val="20"/>
          <w:szCs w:val="20"/>
        </w:rPr>
        <w:t xml:space="preserve">запросе катировок  </w:t>
      </w:r>
      <w:r w:rsidRPr="001C56F7">
        <w:rPr>
          <w:rFonts w:ascii="GHEA Grapalat" w:hAnsi="GHEA Grapalat"/>
          <w:sz w:val="20"/>
          <w:szCs w:val="20"/>
        </w:rPr>
        <w:t xml:space="preserve">случая     одновременного </w:t>
      </w:r>
    </w:p>
    <w:p w:rsidR="006B3E56" w:rsidRPr="001C56F7" w:rsidRDefault="006B3E56" w:rsidP="00B46D58">
      <w:pPr>
        <w:pStyle w:val="BodyTextIndent"/>
        <w:widowControl w:val="0"/>
        <w:spacing w:line="240" w:lineRule="auto"/>
        <w:ind w:firstLine="0"/>
        <w:jc w:val="left"/>
        <w:rPr>
          <w:rFonts w:ascii="GHEA Grapalat" w:hAnsi="GHEA Grapalat"/>
          <w:i w:val="0"/>
        </w:rPr>
      </w:pPr>
      <w:r w:rsidRPr="001C56F7">
        <w:rPr>
          <w:rFonts w:ascii="GHEA Grapalat" w:hAnsi="GHEA Grapalat"/>
          <w:i w:val="0"/>
        </w:rPr>
        <w:t>участия взаимосвязанных с ________________ лиц и (или) учрежденных__________</w:t>
      </w:r>
    </w:p>
    <w:p w:rsidR="006B3E56" w:rsidRPr="001C56F7" w:rsidRDefault="006B3E56" w:rsidP="00B46D58">
      <w:pPr>
        <w:widowControl w:val="0"/>
        <w:tabs>
          <w:tab w:val="left" w:pos="7938"/>
        </w:tabs>
        <w:ind w:left="3119"/>
        <w:jc w:val="both"/>
        <w:rPr>
          <w:rFonts w:ascii="GHEA Grapalat" w:hAnsi="GHEA Grapalat"/>
          <w:sz w:val="16"/>
          <w:szCs w:val="16"/>
        </w:rPr>
      </w:pPr>
      <w:r w:rsidRPr="001C56F7">
        <w:rPr>
          <w:rFonts w:ascii="GHEA Grapalat" w:hAnsi="GHEA Grapalat"/>
          <w:sz w:val="16"/>
          <w:szCs w:val="16"/>
        </w:rPr>
        <w:lastRenderedPageBreak/>
        <w:t>наименование участника</w:t>
      </w:r>
      <w:r w:rsidRPr="001C56F7">
        <w:rPr>
          <w:rFonts w:ascii="GHEA Grapalat" w:hAnsi="GHEA Grapalat"/>
          <w:sz w:val="16"/>
          <w:szCs w:val="16"/>
        </w:rPr>
        <w:tab/>
        <w:t>наименование</w:t>
      </w:r>
    </w:p>
    <w:p w:rsidR="006B3E56" w:rsidRPr="001C56F7" w:rsidRDefault="006B3E56" w:rsidP="00B46D58">
      <w:pPr>
        <w:widowControl w:val="0"/>
        <w:tabs>
          <w:tab w:val="left" w:pos="7938"/>
        </w:tabs>
        <w:spacing w:after="160"/>
        <w:ind w:left="8080"/>
        <w:jc w:val="both"/>
        <w:rPr>
          <w:rFonts w:ascii="GHEA Grapalat" w:hAnsi="GHEA Grapalat" w:cs="Arial"/>
          <w:sz w:val="16"/>
          <w:szCs w:val="16"/>
        </w:rPr>
      </w:pPr>
      <w:r w:rsidRPr="001C56F7">
        <w:rPr>
          <w:rFonts w:ascii="GHEA Grapalat" w:hAnsi="GHEA Grapalat"/>
          <w:sz w:val="16"/>
          <w:szCs w:val="16"/>
        </w:rPr>
        <w:t>участника</w:t>
      </w:r>
    </w:p>
    <w:p w:rsidR="006B3E56" w:rsidRPr="001C56F7" w:rsidRDefault="006B3E56" w:rsidP="00B46D58">
      <w:pPr>
        <w:widowControl w:val="0"/>
        <w:jc w:val="both"/>
        <w:rPr>
          <w:rFonts w:ascii="GHEA Grapalat" w:hAnsi="GHEA Grapalat"/>
          <w:sz w:val="20"/>
          <w:szCs w:val="20"/>
          <w:u w:val="single"/>
        </w:rPr>
      </w:pPr>
      <w:r w:rsidRPr="001C56F7">
        <w:rPr>
          <w:rFonts w:ascii="GHEA Grapalat" w:hAnsi="GHEA Grapalat"/>
          <w:sz w:val="20"/>
          <w:szCs w:val="20"/>
        </w:rPr>
        <w:t>организаций, либо организаций, имеющих принадлежащую ____________________</w:t>
      </w:r>
    </w:p>
    <w:p w:rsidR="006B3E56" w:rsidRPr="001C56F7" w:rsidRDefault="006B3E56" w:rsidP="00B46D58">
      <w:pPr>
        <w:widowControl w:val="0"/>
        <w:spacing w:after="160"/>
        <w:ind w:left="7088"/>
        <w:jc w:val="both"/>
        <w:rPr>
          <w:rFonts w:ascii="GHEA Grapalat" w:hAnsi="GHEA Grapalat"/>
          <w:sz w:val="20"/>
          <w:szCs w:val="20"/>
        </w:rPr>
      </w:pPr>
      <w:r w:rsidRPr="001C56F7">
        <w:rPr>
          <w:rFonts w:ascii="GHEA Grapalat" w:hAnsi="GHEA Grapalat"/>
          <w:sz w:val="20"/>
          <w:szCs w:val="20"/>
          <w:vertAlign w:val="superscript"/>
        </w:rPr>
        <w:t>наименование участника</w:t>
      </w:r>
    </w:p>
    <w:p w:rsidR="006B3E56" w:rsidRPr="001C56F7" w:rsidRDefault="006B3E56" w:rsidP="00B46D58">
      <w:pPr>
        <w:widowControl w:val="0"/>
        <w:spacing w:after="160"/>
        <w:jc w:val="both"/>
        <w:rPr>
          <w:rFonts w:ascii="GHEA Grapalat" w:hAnsi="GHEA Grapalat"/>
          <w:sz w:val="20"/>
          <w:szCs w:val="20"/>
        </w:rPr>
      </w:pPr>
      <w:r w:rsidRPr="001C56F7">
        <w:rPr>
          <w:rFonts w:ascii="GHEA Grapalat" w:hAnsi="GHEA Grapalat"/>
          <w:sz w:val="20"/>
          <w:szCs w:val="20"/>
        </w:rPr>
        <w:t>долю (пай) в размере более пятидесяти процентов,</w:t>
      </w:r>
    </w:p>
    <w:p w:rsidR="006B3E56" w:rsidRPr="001C56F7" w:rsidRDefault="006B3E56" w:rsidP="00B46D58">
      <w:pPr>
        <w:pStyle w:val="ListParagraph"/>
        <w:widowControl w:val="0"/>
        <w:numPr>
          <w:ilvl w:val="0"/>
          <w:numId w:val="23"/>
        </w:numPr>
        <w:tabs>
          <w:tab w:val="left" w:pos="1134"/>
        </w:tabs>
        <w:spacing w:after="160"/>
        <w:jc w:val="both"/>
        <w:rPr>
          <w:rFonts w:ascii="GHEA Grapalat" w:hAnsi="GHEA Grapalat" w:cs="Sylfaen"/>
          <w:sz w:val="20"/>
          <w:szCs w:val="20"/>
        </w:rPr>
      </w:pPr>
      <w:r w:rsidRPr="001C56F7">
        <w:rPr>
          <w:rFonts w:ascii="GHEA Grapalat" w:hAnsi="GHEA Grapalat"/>
        </w:rPr>
        <w:tab/>
      </w:r>
      <w:r w:rsidR="006B3B3D" w:rsidRPr="001C56F7">
        <w:rPr>
          <w:rFonts w:ascii="GHEA Grapalat" w:hAnsi="GHEA Grapalat"/>
          <w:sz w:val="20"/>
          <w:szCs w:val="20"/>
        </w:rPr>
        <w:t xml:space="preserve">ниже представляет </w:t>
      </w:r>
      <w:r w:rsidRPr="001C56F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1C56F7">
        <w:rPr>
          <w:rStyle w:val="FootnoteReference"/>
          <w:rFonts w:ascii="GHEA Grapalat" w:hAnsi="GHEA Grapalat"/>
          <w:sz w:val="20"/>
          <w:szCs w:val="20"/>
        </w:rPr>
        <w:footnoteReference w:customMarkFollows="1" w:id="8"/>
        <w:t>**</w:t>
      </w:r>
      <w:r w:rsidRPr="001C56F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bl>
    <w:p w:rsidR="00993891" w:rsidRPr="00BB377C" w:rsidRDefault="00F36AD3" w:rsidP="001E65D1">
      <w:pPr>
        <w:jc w:val="both"/>
        <w:rPr>
          <w:rFonts w:ascii="GHEA Grapalat" w:hAnsi="GHEA Grapalat"/>
          <w:sz w:val="22"/>
          <w:szCs w:val="22"/>
        </w:rPr>
      </w:pPr>
      <w:r w:rsidRPr="001C56F7">
        <w:rPr>
          <w:rFonts w:ascii="GHEA Grapalat" w:hAnsi="GHEA Grapalat"/>
          <w:sz w:val="20"/>
          <w:szCs w:val="20"/>
        </w:rPr>
        <w:t xml:space="preserve">Прилагается  </w:t>
      </w:r>
      <w:r w:rsidR="00F855BB" w:rsidRPr="001C56F7">
        <w:rPr>
          <w:rFonts w:ascii="GHEA Grapalat" w:hAnsi="GHEA Grapalat"/>
          <w:sz w:val="20"/>
          <w:szCs w:val="20"/>
        </w:rPr>
        <w:t xml:space="preserve">полное описание предлагаемого </w:t>
      </w:r>
      <w:r w:rsidR="00AA4DC0" w:rsidRPr="001C56F7">
        <w:rPr>
          <w:rFonts w:ascii="GHEA Grapalat" w:hAnsi="GHEA Grapalat"/>
          <w:sz w:val="20"/>
          <w:szCs w:val="20"/>
        </w:rPr>
        <w:t xml:space="preserve">  ----------------------------</w:t>
      </w:r>
      <w:r w:rsidRPr="001C56F7">
        <w:rPr>
          <w:rFonts w:ascii="GHEA Grapalat" w:hAnsi="GHEA Grapalat"/>
          <w:sz w:val="20"/>
          <w:szCs w:val="20"/>
        </w:rPr>
        <w:t xml:space="preserve"> </w:t>
      </w:r>
      <w:r w:rsidR="00F855BB" w:rsidRPr="001C56F7">
        <w:rPr>
          <w:rFonts w:ascii="GHEA Grapalat" w:hAnsi="GHEA Grapalat"/>
          <w:sz w:val="20"/>
          <w:szCs w:val="20"/>
        </w:rPr>
        <w:t xml:space="preserve">    товара</w:t>
      </w:r>
      <w:r w:rsidR="00B14486" w:rsidRPr="001C56F7">
        <w:rPr>
          <w:rFonts w:ascii="GHEA Grapalat" w:hAnsi="GHEA Grapalat"/>
          <w:sz w:val="20"/>
          <w:szCs w:val="20"/>
        </w:rPr>
        <w:t>,</w:t>
      </w:r>
      <w:r w:rsidR="001E65D1" w:rsidRPr="001E65D1">
        <w:rPr>
          <w:rFonts w:ascii="GHEA Grapalat" w:hAnsi="GHEA Grapalat"/>
          <w:sz w:val="20"/>
          <w:szCs w:val="20"/>
        </w:rPr>
        <w:t xml:space="preserve">   </w:t>
      </w:r>
      <w:r w:rsidR="00F855BB" w:rsidRPr="001C56F7">
        <w:rPr>
          <w:rFonts w:ascii="GHEA Grapalat" w:hAnsi="GHEA Grapalat"/>
          <w:sz w:val="20"/>
          <w:szCs w:val="20"/>
        </w:rPr>
        <w:t xml:space="preserve"> </w:t>
      </w:r>
      <w:r w:rsidR="001E65D1" w:rsidRPr="001C56F7">
        <w:rPr>
          <w:rFonts w:ascii="GHEA Grapalat" w:hAnsi="GHEA Grapalat"/>
          <w:sz w:val="20"/>
          <w:szCs w:val="20"/>
        </w:rPr>
        <w:t xml:space="preserve">согласно Приложению 1.1.                                                                                                                           </w:t>
      </w:r>
    </w:p>
    <w:p w:rsidR="00993891" w:rsidRPr="001C56F7" w:rsidRDefault="00993891" w:rsidP="00B46D58">
      <w:pPr>
        <w:jc w:val="both"/>
        <w:rPr>
          <w:rFonts w:ascii="GHEA Grapalat" w:hAnsi="GHEA Grapalat"/>
          <w:sz w:val="16"/>
          <w:szCs w:val="16"/>
        </w:rPr>
      </w:pPr>
      <w:r w:rsidRPr="001C56F7">
        <w:rPr>
          <w:rFonts w:ascii="GHEA Grapalat" w:hAnsi="GHEA Grapalat"/>
          <w:sz w:val="16"/>
          <w:szCs w:val="16"/>
        </w:rPr>
        <w:t xml:space="preserve">                                  </w:t>
      </w:r>
      <w:r w:rsidR="00D746CA" w:rsidRPr="001C56F7">
        <w:rPr>
          <w:rFonts w:ascii="GHEA Grapalat" w:hAnsi="GHEA Grapalat"/>
          <w:sz w:val="16"/>
          <w:szCs w:val="16"/>
        </w:rPr>
        <w:t xml:space="preserve">                            </w:t>
      </w:r>
      <w:r w:rsidR="001E65D1" w:rsidRPr="00BB377C">
        <w:rPr>
          <w:rFonts w:ascii="GHEA Grapalat" w:hAnsi="GHEA Grapalat"/>
          <w:sz w:val="16"/>
          <w:szCs w:val="16"/>
        </w:rPr>
        <w:t xml:space="preserve">                     </w:t>
      </w:r>
      <w:r w:rsidR="00D746CA" w:rsidRPr="001C56F7">
        <w:rPr>
          <w:rFonts w:ascii="GHEA Grapalat" w:hAnsi="GHEA Grapalat"/>
          <w:sz w:val="16"/>
          <w:szCs w:val="16"/>
        </w:rPr>
        <w:t xml:space="preserve"> </w:t>
      </w:r>
      <w:r w:rsidRPr="001C56F7">
        <w:rPr>
          <w:rFonts w:ascii="GHEA Grapalat" w:hAnsi="GHEA Grapalat"/>
          <w:sz w:val="16"/>
          <w:szCs w:val="16"/>
        </w:rPr>
        <w:t xml:space="preserve"> наименование участника</w:t>
      </w:r>
    </w:p>
    <w:p w:rsidR="00F855BB" w:rsidRPr="001C56F7" w:rsidRDefault="00F855BB" w:rsidP="00B46D58">
      <w:pPr>
        <w:tabs>
          <w:tab w:val="left" w:pos="7371"/>
        </w:tabs>
        <w:spacing w:after="160"/>
        <w:ind w:left="3544" w:firstLine="3"/>
        <w:jc w:val="both"/>
        <w:rPr>
          <w:rFonts w:ascii="GHEA Grapalat" w:hAnsi="GHEA Grapalat"/>
          <w:sz w:val="16"/>
          <w:lang w:val="hy-AM"/>
        </w:rPr>
      </w:pPr>
    </w:p>
    <w:p w:rsidR="00F855BB" w:rsidRPr="001C56F7" w:rsidRDefault="00F855BB" w:rsidP="00B46D58">
      <w:pPr>
        <w:tabs>
          <w:tab w:val="left" w:pos="7371"/>
        </w:tabs>
        <w:spacing w:after="160"/>
        <w:ind w:left="3544" w:firstLine="3"/>
        <w:jc w:val="both"/>
        <w:rPr>
          <w:rFonts w:ascii="GHEA Grapalat" w:hAnsi="GHEA Grapalat"/>
          <w:sz w:val="16"/>
          <w:lang w:val="hy-AM"/>
        </w:rPr>
      </w:pPr>
    </w:p>
    <w:p w:rsidR="006B3E56" w:rsidRPr="001C56F7" w:rsidRDefault="006B3E56" w:rsidP="00B46D58">
      <w:pPr>
        <w:tabs>
          <w:tab w:val="left" w:pos="7371"/>
        </w:tabs>
        <w:spacing w:after="160"/>
        <w:ind w:left="3544" w:firstLine="3"/>
        <w:jc w:val="both"/>
        <w:rPr>
          <w:rFonts w:ascii="GHEA Grapalat" w:hAnsi="GHEA Grapalat"/>
          <w:sz w:val="16"/>
        </w:rPr>
      </w:pPr>
    </w:p>
    <w:p w:rsidR="006B3E56" w:rsidRPr="001C56F7" w:rsidRDefault="006B3E56" w:rsidP="00B46D58">
      <w:pPr>
        <w:tabs>
          <w:tab w:val="left" w:pos="7371"/>
        </w:tabs>
        <w:spacing w:after="160"/>
        <w:ind w:left="3544" w:firstLine="3"/>
        <w:jc w:val="both"/>
        <w:rPr>
          <w:rFonts w:ascii="GHEA Grapalat" w:hAnsi="GHEA Grapalat"/>
          <w:sz w:val="16"/>
        </w:rPr>
      </w:pPr>
    </w:p>
    <w:p w:rsidR="00374F4A" w:rsidRPr="001C56F7" w:rsidRDefault="00374F4A" w:rsidP="00B46D58">
      <w:pPr>
        <w:jc w:val="both"/>
        <w:rPr>
          <w:rFonts w:ascii="GHEA Grapalat" w:hAnsi="GHEA Grapalat"/>
        </w:rPr>
      </w:pPr>
      <w:r w:rsidRPr="001C56F7">
        <w:rPr>
          <w:rFonts w:ascii="GHEA Grapalat" w:hAnsi="GHEA Grapalat"/>
        </w:rPr>
        <w:t>_______________________________________________</w:t>
      </w:r>
      <w:r w:rsidRPr="001C56F7">
        <w:rPr>
          <w:rFonts w:ascii="GHEA Grapalat" w:hAnsi="GHEA Grapalat"/>
        </w:rPr>
        <w:tab/>
        <w:t>_____________________</w:t>
      </w:r>
    </w:p>
    <w:p w:rsidR="00374F4A" w:rsidRPr="001C56F7" w:rsidRDefault="00374F4A" w:rsidP="00B46D58">
      <w:pPr>
        <w:tabs>
          <w:tab w:val="left" w:pos="7230"/>
        </w:tabs>
        <w:ind w:left="851"/>
        <w:jc w:val="both"/>
        <w:rPr>
          <w:rFonts w:ascii="GHEA Grapalat" w:hAnsi="GHEA Grapalat"/>
          <w:sz w:val="16"/>
        </w:rPr>
      </w:pPr>
      <w:r w:rsidRPr="001C56F7">
        <w:rPr>
          <w:rFonts w:ascii="GHEA Grapalat" w:hAnsi="GHEA Grapalat"/>
          <w:sz w:val="16"/>
        </w:rPr>
        <w:t>наименование участника (должность,</w:t>
      </w:r>
      <w:r w:rsidRPr="001C56F7">
        <w:rPr>
          <w:rFonts w:ascii="GHEA Grapalat" w:hAnsi="GHEA Grapalat"/>
          <w:sz w:val="16"/>
        </w:rPr>
        <w:tab/>
        <w:t>подпись)</w:t>
      </w:r>
    </w:p>
    <w:p w:rsidR="00374F4A" w:rsidRPr="001C56F7" w:rsidRDefault="00374F4A" w:rsidP="00B46D58">
      <w:pPr>
        <w:spacing w:after="160"/>
        <w:ind w:left="1134"/>
        <w:jc w:val="both"/>
        <w:rPr>
          <w:rFonts w:ascii="GHEA Grapalat" w:hAnsi="GHEA Grapalat"/>
          <w:sz w:val="16"/>
        </w:rPr>
      </w:pPr>
      <w:r w:rsidRPr="001C56F7">
        <w:rPr>
          <w:rFonts w:ascii="GHEA Grapalat" w:hAnsi="GHEA Grapalat"/>
          <w:sz w:val="16"/>
        </w:rPr>
        <w:t>имя, фамилия руководителя)</w:t>
      </w:r>
    </w:p>
    <w:p w:rsidR="0094684E" w:rsidRPr="001C56F7" w:rsidRDefault="00B2572B" w:rsidP="00B46D58">
      <w:pPr>
        <w:widowControl w:val="0"/>
        <w:spacing w:after="160"/>
        <w:jc w:val="right"/>
        <w:rPr>
          <w:rFonts w:ascii="GHEA Grapalat" w:hAnsi="GHEA Grapalat"/>
          <w:b/>
          <w:sz w:val="18"/>
          <w:szCs w:val="18"/>
        </w:rPr>
      </w:pPr>
      <w:r w:rsidRPr="001C56F7">
        <w:rPr>
          <w:rFonts w:ascii="GHEA Grapalat" w:hAnsi="GHEA Grapalat"/>
          <w:sz w:val="18"/>
          <w:szCs w:val="18"/>
        </w:rPr>
        <w:t>М. П.</w:t>
      </w:r>
      <w:r w:rsidR="00A225D9" w:rsidRPr="001C56F7">
        <w:rPr>
          <w:rFonts w:ascii="GHEA Grapalat" w:hAnsi="GHEA Grapalat"/>
          <w:b/>
          <w:sz w:val="18"/>
          <w:szCs w:val="18"/>
        </w:rPr>
        <w:t xml:space="preserve"> </w:t>
      </w:r>
    </w:p>
    <w:p w:rsidR="00123294" w:rsidRPr="001E65D1" w:rsidRDefault="00123294" w:rsidP="00B46D58">
      <w:pPr>
        <w:rPr>
          <w:rFonts w:ascii="GHEA Grapalat" w:hAnsi="GHEA Grapalat"/>
          <w:b/>
        </w:rPr>
      </w:pPr>
    </w:p>
    <w:p w:rsidR="00B048B2" w:rsidRPr="001C56F7" w:rsidRDefault="00B048B2" w:rsidP="00B46D58">
      <w:pPr>
        <w:rPr>
          <w:rFonts w:ascii="GHEA Grapalat" w:hAnsi="GHEA Grapalat"/>
          <w:b/>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F74C31" w:rsidRDefault="008A7430" w:rsidP="003D06CC">
      <w:pPr>
        <w:pStyle w:val="Heading3"/>
        <w:keepNext w:val="0"/>
        <w:widowControl w:val="0"/>
        <w:spacing w:after="160" w:line="240" w:lineRule="auto"/>
        <w:jc w:val="left"/>
        <w:rPr>
          <w:rFonts w:ascii="GHEA Grapalat" w:hAnsi="GHEA Grapalat"/>
          <w:b/>
          <w:i w:val="0"/>
        </w:rPr>
      </w:pPr>
    </w:p>
    <w:p w:rsidR="001E65D1" w:rsidRPr="00F74C31" w:rsidRDefault="001E65D1" w:rsidP="003D06CC">
      <w:pPr>
        <w:pStyle w:val="Heading3"/>
        <w:keepNext w:val="0"/>
        <w:widowControl w:val="0"/>
        <w:spacing w:after="160" w:line="240" w:lineRule="auto"/>
        <w:jc w:val="left"/>
        <w:rPr>
          <w:rFonts w:ascii="GHEA Grapalat" w:hAnsi="GHEA Grapalat"/>
          <w:b/>
          <w:i w:val="0"/>
        </w:rPr>
      </w:pPr>
    </w:p>
    <w:p w:rsidR="007214AF" w:rsidRPr="007D0FAA" w:rsidRDefault="007214AF" w:rsidP="00B10C2A">
      <w:pPr>
        <w:pStyle w:val="Heading3"/>
        <w:keepNext w:val="0"/>
        <w:widowControl w:val="0"/>
        <w:spacing w:after="160" w:line="240" w:lineRule="auto"/>
        <w:ind w:firstLine="567"/>
        <w:jc w:val="right"/>
        <w:rPr>
          <w:rFonts w:ascii="GHEA Grapalat" w:hAnsi="GHEA Grapalat"/>
          <w:b/>
          <w:i w:val="0"/>
        </w:rPr>
      </w:pPr>
    </w:p>
    <w:p w:rsidR="00D043C1" w:rsidRPr="001C56F7" w:rsidRDefault="00D043C1" w:rsidP="00B10C2A">
      <w:pPr>
        <w:pStyle w:val="Heading3"/>
        <w:keepNext w:val="0"/>
        <w:widowControl w:val="0"/>
        <w:spacing w:after="160" w:line="240" w:lineRule="auto"/>
        <w:ind w:firstLine="567"/>
        <w:jc w:val="right"/>
        <w:rPr>
          <w:rFonts w:ascii="GHEA Grapalat" w:hAnsi="GHEA Grapalat" w:cs="Arial"/>
          <w:b/>
          <w:i w:val="0"/>
        </w:rPr>
      </w:pPr>
      <w:r w:rsidRPr="001C56F7">
        <w:rPr>
          <w:rFonts w:ascii="GHEA Grapalat" w:hAnsi="GHEA Grapalat"/>
          <w:b/>
          <w:i w:val="0"/>
        </w:rPr>
        <w:lastRenderedPageBreak/>
        <w:t>Приложение № 1,1</w:t>
      </w:r>
    </w:p>
    <w:p w:rsidR="00B10C2A" w:rsidRPr="001C56F7" w:rsidRDefault="00D043C1" w:rsidP="00B10C2A">
      <w:pPr>
        <w:pStyle w:val="BodyTextIndent"/>
        <w:spacing w:after="160" w:line="240" w:lineRule="auto"/>
        <w:jc w:val="right"/>
        <w:rPr>
          <w:rFonts w:ascii="GHEA Grapalat" w:hAnsi="GHEA Grapalat"/>
          <w:b/>
          <w:lang w:eastAsia="en-US" w:bidi="ar-SA"/>
        </w:rPr>
      </w:pPr>
      <w:r w:rsidRPr="001C56F7">
        <w:rPr>
          <w:rFonts w:ascii="GHEA Grapalat" w:hAnsi="GHEA Grapalat"/>
          <w:b/>
        </w:rPr>
        <w:t xml:space="preserve">к Приглашению на </w:t>
      </w:r>
      <w:r w:rsidR="00B10C2A" w:rsidRPr="001C56F7">
        <w:rPr>
          <w:rFonts w:ascii="GHEA Grapalat" w:hAnsi="GHEA Grapalat"/>
          <w:b/>
        </w:rPr>
        <w:t xml:space="preserve">запросе катировок </w:t>
      </w:r>
      <w:r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lang w:eastAsia="en-US" w:bidi="ar-SA"/>
        </w:rPr>
        <w:t>А</w:t>
      </w:r>
      <w:r w:rsidR="00B10C2A" w:rsidRPr="001C56F7">
        <w:rPr>
          <w:rFonts w:ascii="GHEA Grapalat" w:hAnsi="GHEA Grapalat"/>
          <w:b/>
          <w:lang w:val="en-US" w:eastAsia="en-US" w:bidi="ar-SA"/>
        </w:rPr>
        <w:t>M</w:t>
      </w:r>
      <w:r w:rsidR="003D06CC" w:rsidRPr="003D06CC">
        <w:rPr>
          <w:rFonts w:ascii="GHEA Grapalat" w:hAnsi="GHEA Grapalat"/>
          <w:b/>
          <w:lang w:eastAsia="en-US" w:bidi="ar-SA"/>
        </w:rPr>
        <w:t>Х</w:t>
      </w:r>
      <w:r w:rsidR="00B10C2A" w:rsidRPr="001C56F7">
        <w:rPr>
          <w:rFonts w:ascii="GHEA Grapalat" w:hAnsi="GHEA Grapalat"/>
          <w:b/>
          <w:lang w:val="en-US" w:eastAsia="en-US" w:bidi="ar-SA"/>
        </w:rPr>
        <w:t>HMD</w:t>
      </w:r>
      <w:r w:rsidR="00B10C2A" w:rsidRPr="001C56F7">
        <w:rPr>
          <w:rFonts w:ascii="GHEA Grapalat" w:hAnsi="GHEA Grapalat"/>
          <w:b/>
          <w:lang w:eastAsia="en-US" w:bidi="ar-SA"/>
        </w:rPr>
        <w:t>-</w:t>
      </w:r>
      <w:r w:rsidR="00B10C2A" w:rsidRPr="001C56F7">
        <w:rPr>
          <w:rFonts w:ascii="GHEA Grapalat" w:hAnsi="GHEA Grapalat"/>
          <w:b/>
          <w:lang w:val="en-AU" w:eastAsia="en-US" w:bidi="ar-SA"/>
        </w:rPr>
        <w:t>GHAPDZB</w:t>
      </w:r>
      <w:r w:rsidR="00B10C2A" w:rsidRPr="001C56F7">
        <w:rPr>
          <w:rFonts w:ascii="GHEA Grapalat" w:hAnsi="GHEA Grapalat"/>
          <w:b/>
          <w:lang w:eastAsia="en-US" w:bidi="ar-SA"/>
        </w:rPr>
        <w:t>-19/02</w:t>
      </w:r>
    </w:p>
    <w:p w:rsidR="00D043C1" w:rsidRPr="001C56F7" w:rsidRDefault="00D043C1" w:rsidP="00D043C1">
      <w:pPr>
        <w:pStyle w:val="BodyTextIndent3"/>
        <w:widowControl w:val="0"/>
        <w:spacing w:after="160" w:line="240" w:lineRule="auto"/>
        <w:jc w:val="right"/>
        <w:rPr>
          <w:rFonts w:ascii="GHEA Grapalat" w:hAnsi="GHEA Grapalat" w:cs="Arial"/>
          <w:b/>
          <w:sz w:val="24"/>
          <w:szCs w:val="24"/>
        </w:rPr>
      </w:pPr>
    </w:p>
    <w:p w:rsidR="00D043C1" w:rsidRPr="001C56F7" w:rsidRDefault="00D043C1" w:rsidP="00D043C1">
      <w:pPr>
        <w:widowControl w:val="0"/>
        <w:spacing w:after="160"/>
        <w:ind w:left="567" w:right="565"/>
        <w:jc w:val="center"/>
        <w:rPr>
          <w:rFonts w:ascii="GHEA Grapalat" w:hAnsi="GHEA Grapalat"/>
          <w:b/>
        </w:rPr>
      </w:pPr>
    </w:p>
    <w:p w:rsidR="00D043C1" w:rsidRPr="001C56F7" w:rsidRDefault="00D043C1" w:rsidP="00D043C1">
      <w:pPr>
        <w:pStyle w:val="Heading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ПОЛНОЕ ОПИСАНИЕ</w:t>
      </w:r>
    </w:p>
    <w:p w:rsidR="00D043C1" w:rsidRPr="001C56F7" w:rsidRDefault="00D043C1" w:rsidP="00D043C1">
      <w:pPr>
        <w:pStyle w:val="Heading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 xml:space="preserve">предлагаемого </w:t>
      </w:r>
      <w:r w:rsidR="00A35FB1" w:rsidRPr="001C56F7">
        <w:rPr>
          <w:rFonts w:ascii="GHEA Grapalat" w:hAnsi="GHEA Grapalat"/>
          <w:b/>
          <w:i w:val="0"/>
          <w:sz w:val="24"/>
          <w:szCs w:val="24"/>
        </w:rPr>
        <w:t>товара</w:t>
      </w:r>
    </w:p>
    <w:p w:rsidR="001E65D1" w:rsidRPr="001C56F7" w:rsidRDefault="00D043C1" w:rsidP="001E65D1">
      <w:pPr>
        <w:widowControl w:val="0"/>
        <w:spacing w:after="120"/>
        <w:rPr>
          <w:rFonts w:ascii="GHEA Grapalat" w:hAnsi="GHEA Grapalat"/>
          <w:sz w:val="16"/>
          <w:szCs w:val="16"/>
        </w:rPr>
      </w:pPr>
      <w:r w:rsidRPr="001C56F7">
        <w:rPr>
          <w:rFonts w:ascii="GHEA Grapalat" w:hAnsi="GHEA Grapalat"/>
          <w:sz w:val="20"/>
          <w:szCs w:val="20"/>
        </w:rPr>
        <w:t>_________________________</w:t>
      </w:r>
      <w:r w:rsidR="00B10C2A" w:rsidRPr="001C56F7">
        <w:rPr>
          <w:rFonts w:ascii="GHEA Grapalat" w:hAnsi="GHEA Grapalat"/>
          <w:sz w:val="20"/>
          <w:szCs w:val="20"/>
        </w:rPr>
        <w:t>____</w:t>
      </w:r>
      <w:r w:rsidRPr="001C56F7">
        <w:rPr>
          <w:rFonts w:ascii="GHEA Grapalat" w:hAnsi="GHEA Grapalat"/>
          <w:sz w:val="20"/>
          <w:szCs w:val="20"/>
        </w:rPr>
        <w:t xml:space="preserve">    в качестве участника в</w:t>
      </w:r>
      <w:r w:rsidR="001E65D1" w:rsidRPr="001E65D1">
        <w:rPr>
          <w:rFonts w:ascii="GHEA Grapalat" w:hAnsi="GHEA Grapalat"/>
          <w:sz w:val="20"/>
          <w:szCs w:val="20"/>
        </w:rPr>
        <w:t xml:space="preserve"> </w:t>
      </w:r>
      <w:r w:rsidR="001E65D1" w:rsidRPr="001C56F7">
        <w:rPr>
          <w:rFonts w:ascii="GHEA Grapalat" w:hAnsi="GHEA Grapalat"/>
          <w:sz w:val="20"/>
          <w:szCs w:val="20"/>
        </w:rPr>
        <w:t>рамках запросе катировок  под кодом</w:t>
      </w:r>
      <w:r w:rsidR="001E65D1" w:rsidRPr="001E65D1">
        <w:rPr>
          <w:rFonts w:ascii="GHEA Grapalat" w:hAnsi="GHEA Grapalat"/>
          <w:b/>
          <w:sz w:val="20"/>
          <w:szCs w:val="20"/>
          <w:lang w:eastAsia="en-US" w:bidi="ar-SA"/>
        </w:rPr>
        <w:t xml:space="preserve"> </w:t>
      </w:r>
      <w:r w:rsidR="001E65D1" w:rsidRPr="001C56F7">
        <w:rPr>
          <w:rFonts w:ascii="GHEA Grapalat" w:hAnsi="GHEA Grapalat"/>
          <w:b/>
          <w:sz w:val="20"/>
          <w:szCs w:val="20"/>
          <w:lang w:eastAsia="en-US" w:bidi="ar-SA"/>
        </w:rPr>
        <w:t>А</w:t>
      </w:r>
      <w:r w:rsidR="001E65D1" w:rsidRPr="001C56F7">
        <w:rPr>
          <w:rFonts w:ascii="GHEA Grapalat" w:hAnsi="GHEA Grapalat"/>
          <w:b/>
          <w:sz w:val="20"/>
          <w:szCs w:val="20"/>
          <w:lang w:val="en-US" w:eastAsia="en-US" w:bidi="ar-SA"/>
        </w:rPr>
        <w:t>M</w:t>
      </w:r>
      <w:r w:rsidR="003D06CC" w:rsidRPr="003D06CC">
        <w:rPr>
          <w:rFonts w:ascii="GHEA Grapalat" w:hAnsi="GHEA Grapalat"/>
          <w:b/>
          <w:sz w:val="20"/>
          <w:szCs w:val="20"/>
          <w:lang w:eastAsia="en-US" w:bidi="ar-SA"/>
        </w:rPr>
        <w:t>Х</w:t>
      </w:r>
      <w:r w:rsidR="001E65D1" w:rsidRPr="001C56F7">
        <w:rPr>
          <w:rFonts w:ascii="GHEA Grapalat" w:hAnsi="GHEA Grapalat"/>
          <w:b/>
          <w:sz w:val="20"/>
          <w:szCs w:val="20"/>
          <w:lang w:val="en-US" w:eastAsia="en-US" w:bidi="ar-SA"/>
        </w:rPr>
        <w:t>HMD</w:t>
      </w:r>
      <w:r w:rsidR="001E65D1" w:rsidRPr="001C56F7">
        <w:rPr>
          <w:rFonts w:ascii="GHEA Grapalat" w:hAnsi="GHEA Grapalat"/>
          <w:b/>
          <w:sz w:val="20"/>
          <w:szCs w:val="20"/>
          <w:lang w:eastAsia="en-US" w:bidi="ar-SA"/>
        </w:rPr>
        <w:t>-</w:t>
      </w:r>
      <w:r w:rsidR="001E65D1" w:rsidRPr="001E65D1">
        <w:rPr>
          <w:rFonts w:ascii="GHEA Grapalat" w:hAnsi="GHEA Grapalat"/>
          <w:sz w:val="16"/>
          <w:szCs w:val="16"/>
        </w:rPr>
        <w:t xml:space="preserve"> </w:t>
      </w:r>
      <w:r w:rsidR="00E15766" w:rsidRPr="00E15766">
        <w:rPr>
          <w:rFonts w:ascii="GHEA Grapalat" w:hAnsi="GHEA Grapalat"/>
          <w:sz w:val="16"/>
          <w:szCs w:val="16"/>
        </w:rPr>
        <w:t xml:space="preserve">      </w:t>
      </w:r>
      <w:r w:rsidR="001E65D1" w:rsidRPr="001C56F7">
        <w:rPr>
          <w:rFonts w:ascii="GHEA Grapalat" w:hAnsi="GHEA Grapalat"/>
          <w:sz w:val="16"/>
          <w:szCs w:val="16"/>
        </w:rPr>
        <w:t>наименование участника</w:t>
      </w:r>
    </w:p>
    <w:p w:rsidR="001E65D1" w:rsidRPr="001C56F7" w:rsidRDefault="001E65D1" w:rsidP="001E65D1">
      <w:pPr>
        <w:widowControl w:val="0"/>
        <w:spacing w:after="120"/>
        <w:jc w:val="center"/>
        <w:rPr>
          <w:rFonts w:ascii="GHEA Grapalat" w:hAnsi="GHEA Grapalat" w:cs="Arial"/>
          <w:sz w:val="20"/>
          <w:szCs w:val="20"/>
          <w:u w:val="single"/>
        </w:rPr>
      </w:pP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-19/02</w:t>
      </w:r>
      <w:r w:rsidRPr="001E65D1">
        <w:rPr>
          <w:rFonts w:ascii="GHEA Grapalat" w:hAnsi="GHEA Grapalat"/>
          <w:sz w:val="20"/>
          <w:szCs w:val="20"/>
        </w:rPr>
        <w:t xml:space="preserve">   </w:t>
      </w:r>
      <w:r w:rsidRPr="001C56F7">
        <w:rPr>
          <w:rFonts w:ascii="GHEA Grapalat" w:hAnsi="GHEA Grapalat"/>
          <w:sz w:val="20"/>
          <w:szCs w:val="20"/>
        </w:rPr>
        <w:t>ниже по лотам представляет полное описание предлагаемого им товара</w:t>
      </w:r>
    </w:p>
    <w:p w:rsidR="00D043C1" w:rsidRPr="001C56F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1C56F7" w:rsidTr="00B10C2A">
        <w:tc>
          <w:tcPr>
            <w:tcW w:w="1042" w:type="dxa"/>
            <w:vMerge w:val="restart"/>
            <w:vAlign w:val="center"/>
          </w:tcPr>
          <w:p w:rsidR="00EE1022" w:rsidRPr="001C56F7" w:rsidRDefault="00EE1022" w:rsidP="00FF3F2A">
            <w:pPr>
              <w:widowControl w:val="0"/>
              <w:jc w:val="center"/>
              <w:rPr>
                <w:rFonts w:ascii="GHEA Grapalat" w:hAnsi="GHEA Grapalat"/>
                <w:b/>
                <w:sz w:val="20"/>
                <w:szCs w:val="20"/>
              </w:rPr>
            </w:pP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Номер лота</w:t>
            </w:r>
          </w:p>
        </w:tc>
        <w:tc>
          <w:tcPr>
            <w:tcW w:w="9556" w:type="dxa"/>
            <w:gridSpan w:val="5"/>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Предлагаемый товар</w:t>
            </w:r>
          </w:p>
        </w:tc>
      </w:tr>
      <w:tr w:rsidR="00D043C1" w:rsidRPr="001C56F7" w:rsidTr="00B10C2A">
        <w:trPr>
          <w:trHeight w:val="696"/>
        </w:trPr>
        <w:tc>
          <w:tcPr>
            <w:tcW w:w="1042" w:type="dxa"/>
            <w:vMerge/>
            <w:vAlign w:val="center"/>
          </w:tcPr>
          <w:p w:rsidR="00D043C1" w:rsidRPr="001C56F7" w:rsidRDefault="00D043C1" w:rsidP="00FF3F2A">
            <w:pPr>
              <w:widowControl w:val="0"/>
              <w:jc w:val="center"/>
              <w:rPr>
                <w:rFonts w:ascii="GHEA Grapalat" w:hAnsi="GHEA Grapalat"/>
                <w:b/>
                <w:bCs/>
                <w:sz w:val="20"/>
                <w:szCs w:val="20"/>
              </w:rPr>
            </w:pPr>
          </w:p>
        </w:tc>
        <w:tc>
          <w:tcPr>
            <w:tcW w:w="1605" w:type="dxa"/>
            <w:vAlign w:val="center"/>
          </w:tcPr>
          <w:p w:rsidR="00D043C1" w:rsidRPr="001C56F7" w:rsidRDefault="00873A3C" w:rsidP="00FF3F2A">
            <w:pPr>
              <w:widowControl w:val="0"/>
              <w:jc w:val="center"/>
              <w:rPr>
                <w:rFonts w:ascii="GHEA Grapalat" w:hAnsi="GHEA Grapalat"/>
                <w:b/>
                <w:sz w:val="20"/>
                <w:szCs w:val="20"/>
              </w:rPr>
            </w:pPr>
            <w:r w:rsidRPr="001C56F7">
              <w:rPr>
                <w:rFonts w:ascii="GHEA Grapalat" w:hAnsi="GHEA Grapalat"/>
                <w:b/>
                <w:sz w:val="20"/>
                <w:szCs w:val="20"/>
              </w:rPr>
              <w:t>ф</w:t>
            </w:r>
            <w:r w:rsidR="00D043C1" w:rsidRPr="001C56F7">
              <w:rPr>
                <w:rFonts w:ascii="GHEA Grapalat" w:hAnsi="GHEA Grapalat"/>
                <w:b/>
                <w:sz w:val="20"/>
                <w:szCs w:val="20"/>
              </w:rPr>
              <w:t>ирменное</w:t>
            </w: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w:t>
            </w:r>
          </w:p>
        </w:tc>
        <w:tc>
          <w:tcPr>
            <w:tcW w:w="1463"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товарный знак</w:t>
            </w:r>
          </w:p>
        </w:tc>
        <w:tc>
          <w:tcPr>
            <w:tcW w:w="1699" w:type="dxa"/>
            <w:vAlign w:val="center"/>
          </w:tcPr>
          <w:p w:rsidR="00D043C1" w:rsidRPr="001C56F7" w:rsidRDefault="00EE1022" w:rsidP="00FF3F2A">
            <w:pPr>
              <w:widowControl w:val="0"/>
              <w:jc w:val="center"/>
              <w:rPr>
                <w:rFonts w:ascii="GHEA Grapalat" w:hAnsi="GHEA Grapalat"/>
                <w:b/>
                <w:bCs/>
                <w:sz w:val="20"/>
                <w:szCs w:val="20"/>
                <w:lang w:val="hy-AM"/>
              </w:rPr>
            </w:pPr>
            <w:r w:rsidRPr="001C56F7">
              <w:rPr>
                <w:rFonts w:ascii="GHEA Grapalat" w:hAnsi="GHEA Grapalat"/>
                <w:b/>
                <w:bCs/>
                <w:sz w:val="20"/>
                <w:szCs w:val="20"/>
              </w:rPr>
              <w:t>марка</w:t>
            </w:r>
          </w:p>
        </w:tc>
        <w:tc>
          <w:tcPr>
            <w:tcW w:w="1727"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 производителя</w:t>
            </w:r>
          </w:p>
        </w:tc>
        <w:tc>
          <w:tcPr>
            <w:tcW w:w="3062"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технические характеристики</w:t>
            </w:r>
          </w:p>
        </w:tc>
      </w:tr>
      <w:tr w:rsidR="00D043C1" w:rsidRPr="001C56F7" w:rsidTr="008A7430">
        <w:trPr>
          <w:trHeight w:val="166"/>
        </w:trPr>
        <w:tc>
          <w:tcPr>
            <w:tcW w:w="1042" w:type="dxa"/>
          </w:tcPr>
          <w:p w:rsidR="00D043C1" w:rsidRPr="00E15766" w:rsidRDefault="00E15766" w:rsidP="00FF3F2A">
            <w:pPr>
              <w:pStyle w:val="Heading3"/>
              <w:keepNext w:val="0"/>
              <w:widowControl w:val="0"/>
              <w:spacing w:line="240" w:lineRule="auto"/>
              <w:jc w:val="left"/>
              <w:rPr>
                <w:rFonts w:ascii="GHEA Grapalat" w:hAnsi="GHEA Grapalat"/>
                <w:b/>
                <w:lang w:val="en-US"/>
              </w:rPr>
            </w:pPr>
            <w:r>
              <w:rPr>
                <w:rFonts w:ascii="GHEA Grapalat" w:hAnsi="GHEA Grapalat"/>
                <w:b/>
                <w:lang w:val="en-US"/>
              </w:rPr>
              <w:t xml:space="preserve"> </w:t>
            </w: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r w:rsidR="00D043C1" w:rsidRPr="001C56F7" w:rsidTr="008A7430">
        <w:trPr>
          <w:trHeight w:val="184"/>
        </w:trPr>
        <w:tc>
          <w:tcPr>
            <w:tcW w:w="1042"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r w:rsidR="00D043C1" w:rsidRPr="001C56F7" w:rsidTr="00B10C2A">
        <w:tc>
          <w:tcPr>
            <w:tcW w:w="1042"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bl>
    <w:p w:rsidR="00D043C1" w:rsidRPr="001C56F7" w:rsidRDefault="00D043C1" w:rsidP="00D043C1">
      <w:pPr>
        <w:widowControl w:val="0"/>
        <w:tabs>
          <w:tab w:val="left" w:pos="6804"/>
        </w:tabs>
        <w:jc w:val="center"/>
        <w:rPr>
          <w:rFonts w:ascii="GHEA Grapalat" w:hAnsi="GHEA Grapalat"/>
          <w:lang w:val="en-US"/>
        </w:rPr>
      </w:pPr>
    </w:p>
    <w:p w:rsidR="00D043C1" w:rsidRPr="001C56F7" w:rsidRDefault="00D043C1" w:rsidP="00D043C1">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D043C1" w:rsidRPr="001C56F7" w:rsidRDefault="00D043C1" w:rsidP="00D043C1">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Pr="001C56F7">
        <w:rPr>
          <w:rFonts w:ascii="GHEA Grapalat" w:hAnsi="GHEA Grapalat"/>
          <w:sz w:val="16"/>
        </w:rPr>
        <w:tab/>
        <w:t>подпись</w:t>
      </w:r>
    </w:p>
    <w:p w:rsidR="00D043C1" w:rsidRPr="001C56F7" w:rsidRDefault="00D043C1" w:rsidP="00D043C1">
      <w:pPr>
        <w:widowControl w:val="0"/>
        <w:spacing w:after="160"/>
        <w:jc w:val="right"/>
        <w:rPr>
          <w:rFonts w:ascii="GHEA Grapalat" w:hAnsi="GHEA Grapalat"/>
        </w:rPr>
      </w:pPr>
    </w:p>
    <w:p w:rsidR="00D043C1" w:rsidRPr="001C56F7" w:rsidRDefault="00D043C1" w:rsidP="00D043C1">
      <w:pPr>
        <w:widowControl w:val="0"/>
        <w:spacing w:after="160"/>
        <w:jc w:val="right"/>
        <w:rPr>
          <w:rFonts w:ascii="GHEA Grapalat" w:hAnsi="GHEA Grapalat"/>
          <w:sz w:val="16"/>
          <w:szCs w:val="16"/>
        </w:rPr>
      </w:pPr>
      <w:r w:rsidRPr="001C56F7">
        <w:rPr>
          <w:rFonts w:ascii="GHEA Grapalat" w:hAnsi="GHEA Grapalat"/>
          <w:sz w:val="16"/>
          <w:szCs w:val="16"/>
        </w:rPr>
        <w:t>М. П.</w:t>
      </w:r>
    </w:p>
    <w:p w:rsidR="00D043C1" w:rsidRPr="001C56F7" w:rsidRDefault="00D043C1" w:rsidP="00D043C1">
      <w:pPr>
        <w:rPr>
          <w:rFonts w:ascii="GHEA Grapalat" w:hAnsi="GHEA Grapalat"/>
        </w:rPr>
      </w:pPr>
      <w:r w:rsidRPr="001C56F7">
        <w:rPr>
          <w:rFonts w:ascii="GHEA Grapalat" w:hAnsi="GHEA Grapalat"/>
        </w:rPr>
        <w:br w:type="page"/>
      </w:r>
    </w:p>
    <w:p w:rsidR="00D746CA" w:rsidRPr="001E65D1" w:rsidRDefault="00D746CA" w:rsidP="00B46D58">
      <w:pPr>
        <w:pStyle w:val="BodyTextIndent3"/>
        <w:widowControl w:val="0"/>
        <w:spacing w:after="160" w:line="240" w:lineRule="auto"/>
        <w:ind w:firstLine="0"/>
        <w:jc w:val="right"/>
        <w:rPr>
          <w:rFonts w:ascii="GHEA Grapalat" w:hAnsi="GHEA Grapalat"/>
          <w:b/>
          <w:sz w:val="24"/>
          <w:szCs w:val="24"/>
        </w:rPr>
      </w:pPr>
    </w:p>
    <w:p w:rsidR="00B2572B" w:rsidRPr="001C56F7" w:rsidRDefault="00B2572B" w:rsidP="00B46D58">
      <w:pPr>
        <w:pStyle w:val="BodyTextIndent3"/>
        <w:widowControl w:val="0"/>
        <w:spacing w:after="160" w:line="240" w:lineRule="auto"/>
        <w:ind w:firstLine="0"/>
        <w:jc w:val="right"/>
        <w:rPr>
          <w:rFonts w:ascii="GHEA Grapalat" w:hAnsi="GHEA Grapalat" w:cs="Arial"/>
          <w:b/>
        </w:rPr>
      </w:pPr>
      <w:r w:rsidRPr="001C56F7">
        <w:rPr>
          <w:rFonts w:ascii="GHEA Grapalat" w:hAnsi="GHEA Grapalat"/>
          <w:b/>
        </w:rPr>
        <w:t xml:space="preserve">Приложение № </w:t>
      </w:r>
      <w:r w:rsidR="00B048B2" w:rsidRPr="001C56F7">
        <w:rPr>
          <w:rFonts w:ascii="GHEA Grapalat" w:hAnsi="GHEA Grapalat"/>
          <w:b/>
        </w:rPr>
        <w:t>2</w:t>
      </w:r>
    </w:p>
    <w:p w:rsidR="00B2572B" w:rsidRPr="001C56F7" w:rsidRDefault="00B2572B" w:rsidP="00B46D58">
      <w:pPr>
        <w:pStyle w:val="BodyTextIndent3"/>
        <w:widowControl w:val="0"/>
        <w:spacing w:after="160" w:line="240" w:lineRule="auto"/>
        <w:jc w:val="right"/>
        <w:rPr>
          <w:rFonts w:ascii="GHEA Grapalat" w:hAnsi="GHEA Grapalat" w:cs="Arial"/>
          <w:b/>
        </w:rPr>
      </w:pPr>
      <w:r w:rsidRPr="001C56F7">
        <w:rPr>
          <w:rFonts w:ascii="GHEA Grapalat" w:hAnsi="GHEA Grapalat"/>
          <w:b/>
        </w:rPr>
        <w:t xml:space="preserve">к Приглашению </w:t>
      </w:r>
      <w:r w:rsidR="00E15766" w:rsidRPr="00E15766">
        <w:rPr>
          <w:rFonts w:ascii="GHEA Grapalat" w:hAnsi="GHEA Grapalat"/>
          <w:b/>
        </w:rPr>
        <w:t xml:space="preserve"> </w:t>
      </w:r>
      <w:r w:rsidR="00B10C2A" w:rsidRPr="001C56F7">
        <w:rPr>
          <w:rFonts w:ascii="GHEA Grapalat" w:hAnsi="GHEA Grapalat"/>
          <w:b/>
        </w:rPr>
        <w:t xml:space="preserve">запросе катировок </w:t>
      </w:r>
      <w:r w:rsidR="005744FC"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lang w:eastAsia="en-US" w:bidi="ar-SA"/>
        </w:rPr>
        <w:t>А</w:t>
      </w:r>
      <w:r w:rsidR="00B10C2A" w:rsidRPr="001C56F7">
        <w:rPr>
          <w:rFonts w:ascii="GHEA Grapalat" w:hAnsi="GHEA Grapalat"/>
          <w:b/>
          <w:lang w:val="en-US" w:eastAsia="en-US" w:bidi="ar-SA"/>
        </w:rPr>
        <w:t>M</w:t>
      </w:r>
      <w:r w:rsidR="003D06CC" w:rsidRPr="003D06CC">
        <w:rPr>
          <w:rFonts w:ascii="GHEA Grapalat" w:hAnsi="GHEA Grapalat"/>
          <w:b/>
          <w:lang w:eastAsia="en-US" w:bidi="ar-SA"/>
        </w:rPr>
        <w:t>Х</w:t>
      </w:r>
      <w:r w:rsidR="00B10C2A" w:rsidRPr="001C56F7">
        <w:rPr>
          <w:rFonts w:ascii="GHEA Grapalat" w:hAnsi="GHEA Grapalat"/>
          <w:b/>
          <w:lang w:val="en-US" w:eastAsia="en-US" w:bidi="ar-SA"/>
        </w:rPr>
        <w:t>HMD</w:t>
      </w:r>
      <w:r w:rsidR="00B10C2A" w:rsidRPr="001C56F7">
        <w:rPr>
          <w:rFonts w:ascii="GHEA Grapalat" w:hAnsi="GHEA Grapalat"/>
          <w:b/>
          <w:lang w:eastAsia="en-US" w:bidi="ar-SA"/>
        </w:rPr>
        <w:t>-</w:t>
      </w:r>
      <w:r w:rsidR="00B10C2A" w:rsidRPr="001C56F7">
        <w:rPr>
          <w:rFonts w:ascii="GHEA Grapalat" w:hAnsi="GHEA Grapalat"/>
          <w:b/>
          <w:lang w:val="en-AU" w:eastAsia="en-US" w:bidi="ar-SA"/>
        </w:rPr>
        <w:t>GHAPDZB</w:t>
      </w:r>
      <w:r w:rsidR="00B10C2A" w:rsidRPr="001C56F7">
        <w:rPr>
          <w:rFonts w:ascii="GHEA Grapalat" w:hAnsi="GHEA Grapalat"/>
          <w:b/>
          <w:lang w:eastAsia="en-US" w:bidi="ar-SA"/>
        </w:rPr>
        <w:t>-19/02</w:t>
      </w:r>
      <w:r w:rsidR="00B10C2A" w:rsidRPr="001C56F7">
        <w:rPr>
          <w:rFonts w:ascii="GHEA Grapalat" w:hAnsi="GHEA Grapalat"/>
        </w:rPr>
        <w:t xml:space="preserve"> </w:t>
      </w:r>
    </w:p>
    <w:p w:rsidR="00B2572B" w:rsidRPr="001C56F7" w:rsidRDefault="00B2572B" w:rsidP="00B46D58">
      <w:pPr>
        <w:widowControl w:val="0"/>
        <w:spacing w:after="120"/>
        <w:ind w:firstLine="567"/>
        <w:jc w:val="center"/>
        <w:rPr>
          <w:rFonts w:ascii="GHEA Grapalat" w:hAnsi="GHEA Grapalat"/>
        </w:rPr>
      </w:pPr>
    </w:p>
    <w:p w:rsidR="00B2572B" w:rsidRPr="001C56F7" w:rsidRDefault="00B2572B" w:rsidP="00B46D58">
      <w:pPr>
        <w:widowControl w:val="0"/>
        <w:spacing w:after="120"/>
        <w:ind w:left="-66"/>
        <w:jc w:val="center"/>
        <w:rPr>
          <w:rFonts w:ascii="GHEA Grapalat" w:hAnsi="GHEA Grapalat"/>
          <w:b/>
        </w:rPr>
      </w:pPr>
      <w:r w:rsidRPr="001C56F7">
        <w:rPr>
          <w:rFonts w:ascii="GHEA Grapalat" w:hAnsi="GHEA Grapalat"/>
          <w:b/>
        </w:rPr>
        <w:t>ЦЕНОВОЕ ПРЕДЛОЖЕНИЕ</w:t>
      </w:r>
    </w:p>
    <w:p w:rsidR="00B2572B" w:rsidRPr="001C56F7" w:rsidRDefault="00B2572B" w:rsidP="00B46D58">
      <w:pPr>
        <w:widowControl w:val="0"/>
        <w:spacing w:after="120"/>
        <w:ind w:firstLine="567"/>
        <w:jc w:val="center"/>
        <w:rPr>
          <w:rFonts w:ascii="GHEA Grapalat" w:hAnsi="GHEA Grapalat"/>
        </w:rPr>
      </w:pPr>
    </w:p>
    <w:p w:rsidR="005744FC" w:rsidRPr="001C56F7" w:rsidRDefault="00B2572B" w:rsidP="00B46D58">
      <w:pPr>
        <w:widowControl w:val="0"/>
        <w:spacing w:after="160"/>
        <w:ind w:firstLine="567"/>
        <w:jc w:val="both"/>
        <w:rPr>
          <w:rFonts w:ascii="GHEA Grapalat" w:hAnsi="GHEA Grapalat"/>
          <w:sz w:val="20"/>
          <w:szCs w:val="20"/>
        </w:rPr>
      </w:pPr>
      <w:r w:rsidRPr="001C56F7">
        <w:rPr>
          <w:rFonts w:ascii="GHEA Grapalat" w:hAnsi="GHEA Grapalat"/>
          <w:spacing w:val="-6"/>
          <w:sz w:val="20"/>
          <w:szCs w:val="20"/>
        </w:rPr>
        <w:t>Рассмотрев</w:t>
      </w:r>
      <w:r w:rsidR="00B10C2A" w:rsidRPr="001C56F7">
        <w:rPr>
          <w:rFonts w:ascii="GHEA Grapalat" w:hAnsi="GHEA Grapalat"/>
          <w:spacing w:val="-6"/>
          <w:sz w:val="20"/>
          <w:szCs w:val="20"/>
        </w:rPr>
        <w:t xml:space="preserve"> приглашение на запросе катировок </w:t>
      </w:r>
      <w:r w:rsidRPr="001C56F7">
        <w:rPr>
          <w:rFonts w:ascii="GHEA Grapalat" w:hAnsi="GHEA Grapalat"/>
          <w:spacing w:val="-6"/>
          <w:sz w:val="20"/>
          <w:szCs w:val="20"/>
        </w:rPr>
        <w:t xml:space="preserve"> под кодом </w:t>
      </w:r>
      <w:r w:rsidR="00B10C2A" w:rsidRPr="001C56F7">
        <w:rPr>
          <w:rFonts w:ascii="GHEA Grapalat" w:hAnsi="GHEA Grapalat"/>
          <w:b/>
          <w:sz w:val="20"/>
          <w:szCs w:val="20"/>
          <w:lang w:eastAsia="en-US" w:bidi="ar-SA"/>
        </w:rPr>
        <w:t>А</w:t>
      </w:r>
      <w:r w:rsidR="00B10C2A" w:rsidRPr="001C56F7">
        <w:rPr>
          <w:rFonts w:ascii="GHEA Grapalat" w:hAnsi="GHEA Grapalat"/>
          <w:b/>
          <w:sz w:val="20"/>
          <w:szCs w:val="20"/>
          <w:lang w:val="en-US" w:eastAsia="en-US" w:bidi="ar-SA"/>
        </w:rPr>
        <w:t>M</w:t>
      </w:r>
      <w:r w:rsidR="003D06CC" w:rsidRPr="003D06CC">
        <w:rPr>
          <w:rFonts w:ascii="GHEA Grapalat" w:hAnsi="GHEA Grapalat"/>
          <w:b/>
          <w:sz w:val="20"/>
          <w:szCs w:val="20"/>
          <w:lang w:eastAsia="en-US" w:bidi="ar-SA"/>
        </w:rPr>
        <w:t>Х</w:t>
      </w:r>
      <w:r w:rsidR="00B10C2A" w:rsidRPr="001C56F7">
        <w:rPr>
          <w:rFonts w:ascii="GHEA Grapalat" w:hAnsi="GHEA Grapalat"/>
          <w:b/>
          <w:sz w:val="20"/>
          <w:szCs w:val="20"/>
          <w:lang w:val="en-US" w:eastAsia="en-US" w:bidi="ar-SA"/>
        </w:rPr>
        <w:t>HMD</w:t>
      </w:r>
      <w:r w:rsidR="00B10C2A" w:rsidRPr="001C56F7">
        <w:rPr>
          <w:rFonts w:ascii="GHEA Grapalat" w:hAnsi="GHEA Grapalat"/>
          <w:b/>
          <w:sz w:val="20"/>
          <w:szCs w:val="20"/>
          <w:lang w:eastAsia="en-US" w:bidi="ar-SA"/>
        </w:rPr>
        <w:t>-</w:t>
      </w:r>
      <w:r w:rsidR="00B10C2A" w:rsidRPr="001C56F7">
        <w:rPr>
          <w:rFonts w:ascii="GHEA Grapalat" w:hAnsi="GHEA Grapalat"/>
          <w:b/>
          <w:sz w:val="20"/>
          <w:szCs w:val="20"/>
          <w:lang w:val="en-AU" w:eastAsia="en-US" w:bidi="ar-SA"/>
        </w:rPr>
        <w:t>GHAPDZB</w:t>
      </w:r>
      <w:r w:rsidR="00B10C2A" w:rsidRPr="001C56F7">
        <w:rPr>
          <w:rFonts w:ascii="GHEA Grapalat" w:hAnsi="GHEA Grapalat"/>
          <w:b/>
          <w:sz w:val="20"/>
          <w:szCs w:val="20"/>
          <w:lang w:eastAsia="en-US" w:bidi="ar-SA"/>
        </w:rPr>
        <w:t>-19/02</w:t>
      </w:r>
    </w:p>
    <w:p w:rsidR="005646FC" w:rsidRPr="001C56F7" w:rsidRDefault="005744FC" w:rsidP="00B46D58">
      <w:pPr>
        <w:widowControl w:val="0"/>
        <w:jc w:val="both"/>
        <w:rPr>
          <w:rFonts w:ascii="GHEA Grapalat" w:hAnsi="GHEA Grapalat"/>
          <w:sz w:val="20"/>
          <w:szCs w:val="20"/>
        </w:rPr>
      </w:pPr>
      <w:r w:rsidRPr="001C56F7">
        <w:rPr>
          <w:rFonts w:ascii="GHEA Grapalat" w:hAnsi="GHEA Grapalat"/>
          <w:sz w:val="20"/>
          <w:szCs w:val="20"/>
        </w:rPr>
        <w:t xml:space="preserve">в </w:t>
      </w:r>
      <w:r w:rsidR="00B2572B" w:rsidRPr="001C56F7">
        <w:rPr>
          <w:rFonts w:ascii="GHEA Grapalat" w:hAnsi="GHEA Grapalat"/>
          <w:sz w:val="20"/>
          <w:szCs w:val="20"/>
        </w:rPr>
        <w:t>том числе проект заключаемого договора</w:t>
      </w:r>
      <w:r w:rsidRPr="001C56F7">
        <w:rPr>
          <w:rFonts w:ascii="GHEA Grapalat" w:hAnsi="GHEA Grapalat"/>
          <w:sz w:val="20"/>
          <w:szCs w:val="20"/>
        </w:rPr>
        <w:t xml:space="preserve"> </w:t>
      </w:r>
      <w:r w:rsidR="00B2572B" w:rsidRPr="001C56F7">
        <w:rPr>
          <w:rFonts w:ascii="GHEA Grapalat" w:hAnsi="GHEA Grapalat"/>
          <w:sz w:val="20"/>
          <w:szCs w:val="20"/>
        </w:rPr>
        <w:t>___</w:t>
      </w:r>
      <w:r w:rsidRPr="001C56F7">
        <w:rPr>
          <w:rFonts w:ascii="GHEA Grapalat" w:hAnsi="GHEA Grapalat"/>
          <w:sz w:val="20"/>
          <w:szCs w:val="20"/>
        </w:rPr>
        <w:t>________________________</w:t>
      </w:r>
      <w:r w:rsidR="00B2572B" w:rsidRPr="001C56F7">
        <w:rPr>
          <w:rFonts w:ascii="GHEA Grapalat" w:hAnsi="GHEA Grapalat"/>
          <w:sz w:val="20"/>
          <w:szCs w:val="20"/>
        </w:rPr>
        <w:t>____</w:t>
      </w:r>
      <w:r w:rsidR="00191D27" w:rsidRPr="001C56F7">
        <w:rPr>
          <w:rFonts w:ascii="GHEA Grapalat" w:hAnsi="GHEA Grapalat"/>
          <w:sz w:val="20"/>
          <w:szCs w:val="20"/>
        </w:rPr>
        <w:t>___</w:t>
      </w:r>
    </w:p>
    <w:p w:rsidR="005646FC" w:rsidRPr="001C56F7" w:rsidRDefault="005646FC" w:rsidP="00B46D58">
      <w:pPr>
        <w:widowControl w:val="0"/>
        <w:spacing w:after="160"/>
        <w:ind w:left="6237"/>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участника</w:t>
      </w:r>
    </w:p>
    <w:p w:rsidR="00B2572B" w:rsidRPr="001C56F7" w:rsidRDefault="00B2572B" w:rsidP="00B46D58">
      <w:pPr>
        <w:widowControl w:val="0"/>
        <w:spacing w:after="160"/>
        <w:jc w:val="both"/>
        <w:rPr>
          <w:rFonts w:ascii="GHEA Grapalat" w:hAnsi="GHEA Grapalat"/>
        </w:rPr>
      </w:pPr>
      <w:r w:rsidRPr="001C56F7">
        <w:rPr>
          <w:rFonts w:ascii="GHEA Grapalat" w:hAnsi="GHEA Grapalat"/>
          <w:sz w:val="20"/>
          <w:szCs w:val="20"/>
        </w:rPr>
        <w:t>предлагает</w:t>
      </w:r>
      <w:r w:rsidR="005646FC" w:rsidRPr="001C56F7">
        <w:rPr>
          <w:rFonts w:ascii="GHEA Grapalat" w:hAnsi="GHEA Grapalat"/>
          <w:sz w:val="20"/>
          <w:szCs w:val="20"/>
        </w:rPr>
        <w:t xml:space="preserve"> </w:t>
      </w:r>
      <w:r w:rsidRPr="001C56F7">
        <w:rPr>
          <w:rFonts w:ascii="GHEA Grapalat" w:hAnsi="GHEA Grapalat"/>
          <w:sz w:val="20"/>
          <w:szCs w:val="20"/>
        </w:rPr>
        <w:t>выполнить договор по нижеуказанным общим ценам</w:t>
      </w:r>
      <w:r w:rsidRPr="001C56F7">
        <w:rPr>
          <w:rFonts w:ascii="GHEA Grapalat" w:hAnsi="GHEA Grapalat"/>
        </w:rPr>
        <w:t>:</w:t>
      </w:r>
    </w:p>
    <w:p w:rsidR="00B2572B" w:rsidRPr="001C56F7" w:rsidRDefault="005646FC" w:rsidP="00B46D58">
      <w:pPr>
        <w:widowControl w:val="0"/>
        <w:spacing w:after="160"/>
        <w:jc w:val="right"/>
        <w:rPr>
          <w:rFonts w:ascii="GHEA Grapalat" w:hAnsi="GHEA Grapalat"/>
          <w:sz w:val="20"/>
          <w:szCs w:val="20"/>
        </w:rPr>
      </w:pPr>
      <w:r w:rsidRPr="001C56F7">
        <w:rPr>
          <w:rFonts w:ascii="GHEA Grapalat" w:hAnsi="GHEA Grapalat"/>
          <w:sz w:val="20"/>
          <w:szCs w:val="20"/>
        </w:rPr>
        <w:t>д</w:t>
      </w:r>
      <w:r w:rsidR="00B2572B" w:rsidRPr="001C56F7">
        <w:rPr>
          <w:rFonts w:ascii="GHEA Grapalat" w:hAnsi="GHEA Grapalat"/>
          <w:sz w:val="20"/>
          <w:szCs w:val="20"/>
        </w:rPr>
        <w:t>рамов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1C56F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lang w:val="en-US"/>
              </w:rPr>
            </w:pPr>
            <w:r w:rsidRPr="001C56F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Наименование</w:t>
            </w:r>
            <w:r w:rsidRPr="001C56F7">
              <w:rPr>
                <w:rFonts w:ascii="Courier New" w:hAnsi="Courier New" w:cs="Courier New"/>
                <w:b/>
                <w:sz w:val="20"/>
                <w:szCs w:val="20"/>
              </w:rPr>
              <w:t> </w:t>
            </w:r>
            <w:r w:rsidRPr="001C56F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 xml:space="preserve">Себестоимость </w:t>
            </w:r>
            <w:r w:rsidR="00BD50E7" w:rsidRPr="001C56F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bCs/>
                <w:sz w:val="20"/>
                <w:szCs w:val="20"/>
              </w:rPr>
              <w:t>Прибыль</w:t>
            </w:r>
          </w:p>
          <w:p w:rsidR="00306C33"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Default="00BD50E7" w:rsidP="00B46D58">
            <w:pPr>
              <w:widowControl w:val="0"/>
              <w:jc w:val="center"/>
              <w:rPr>
                <w:rFonts w:ascii="GHEA Grapalat" w:hAnsi="GHEA Grapalat"/>
                <w:b/>
                <w:sz w:val="20"/>
                <w:szCs w:val="20"/>
                <w:lang w:val="en-US"/>
              </w:rPr>
            </w:pPr>
            <w:r w:rsidRPr="001C56F7">
              <w:rPr>
                <w:rFonts w:ascii="GHEA Grapalat" w:hAnsi="GHEA Grapalat"/>
                <w:b/>
                <w:sz w:val="20"/>
                <w:szCs w:val="20"/>
              </w:rPr>
              <w:t>НДС</w:t>
            </w:r>
            <w:r w:rsidRPr="001C56F7">
              <w:rPr>
                <w:rStyle w:val="FootnoteReference"/>
                <w:rFonts w:ascii="GHEA Grapalat" w:hAnsi="GHEA Grapalat"/>
                <w:b/>
                <w:sz w:val="20"/>
                <w:szCs w:val="20"/>
              </w:rPr>
              <w:footnoteReference w:customMarkFollows="1" w:id="9"/>
              <w:t>**</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Общая цена</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r>
      <w:tr w:rsidR="001D5785" w:rsidRPr="001C56F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D50E7">
            <w:pPr>
              <w:widowControl w:val="0"/>
              <w:jc w:val="center"/>
              <w:rPr>
                <w:rFonts w:ascii="GHEA Grapalat" w:hAnsi="GHEA Grapalat"/>
                <w:i/>
                <w:sz w:val="20"/>
                <w:szCs w:val="20"/>
              </w:rPr>
            </w:pPr>
            <w:r w:rsidRPr="001C56F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6=3+4+5</w:t>
            </w: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10C2A" w:rsidP="00F570A0">
            <w:pPr>
              <w:widowControl w:val="0"/>
              <w:jc w:val="center"/>
              <w:rPr>
                <w:rFonts w:ascii="GHEA Grapalat" w:hAnsi="GHEA Grapalat"/>
                <w:b/>
                <w:bCs/>
                <w:sz w:val="20"/>
                <w:szCs w:val="20"/>
                <w:lang w:val="en-US"/>
              </w:rPr>
            </w:pPr>
            <w:r w:rsidRPr="001C56F7">
              <w:rPr>
                <w:rFonts w:ascii="GHEA Grapalat" w:hAnsi="GHEA Grapalat"/>
                <w:b/>
                <w:sz w:val="20"/>
                <w:szCs w:val="20"/>
                <w:lang w:val="en-US"/>
              </w:rPr>
              <w:t>1</w:t>
            </w:r>
            <w:r w:rsidR="00F570A0">
              <w:rPr>
                <w:rFonts w:ascii="GHEA Grapalat" w:hAnsi="GHEA Grapalat"/>
                <w:b/>
                <w:sz w:val="20"/>
                <w:szCs w:val="20"/>
                <w:lang w:val="en-US"/>
              </w:rPr>
              <w:t>9</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r>
    </w:tbl>
    <w:p w:rsidR="00374F4A" w:rsidRPr="001C56F7" w:rsidRDefault="00374F4A" w:rsidP="00B46D58">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374F4A" w:rsidRPr="001C56F7" w:rsidRDefault="00374F4A" w:rsidP="00B46D58">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00335DAA" w:rsidRPr="001C56F7">
        <w:rPr>
          <w:rFonts w:ascii="GHEA Grapalat" w:hAnsi="GHEA Grapalat"/>
          <w:sz w:val="16"/>
        </w:rPr>
        <w:t>)</w:t>
      </w:r>
      <w:r w:rsidRPr="001C56F7">
        <w:rPr>
          <w:rFonts w:ascii="GHEA Grapalat" w:hAnsi="GHEA Grapalat"/>
          <w:sz w:val="16"/>
        </w:rPr>
        <w:tab/>
        <w:t>подпись</w:t>
      </w:r>
    </w:p>
    <w:p w:rsidR="00DC619D" w:rsidRPr="001C56F7" w:rsidRDefault="00DC619D" w:rsidP="00B46D58">
      <w:pPr>
        <w:widowControl w:val="0"/>
        <w:spacing w:after="160"/>
        <w:jc w:val="both"/>
        <w:rPr>
          <w:rFonts w:ascii="GHEA Grapalat" w:hAnsi="GHEA Grapalat"/>
          <w:lang w:val="es-ES"/>
        </w:rPr>
      </w:pPr>
    </w:p>
    <w:p w:rsidR="00B2572B" w:rsidRPr="001C56F7" w:rsidRDefault="00B2572B" w:rsidP="00B46D58">
      <w:pPr>
        <w:widowControl w:val="0"/>
        <w:spacing w:after="160"/>
        <w:jc w:val="right"/>
        <w:rPr>
          <w:rFonts w:ascii="GHEA Grapalat" w:hAnsi="GHEA Grapalat"/>
          <w:sz w:val="16"/>
          <w:szCs w:val="16"/>
        </w:rPr>
      </w:pPr>
      <w:r w:rsidRPr="001C56F7">
        <w:rPr>
          <w:rFonts w:ascii="GHEA Grapalat" w:hAnsi="GHEA Grapalat"/>
          <w:sz w:val="16"/>
          <w:szCs w:val="16"/>
        </w:rPr>
        <w:t>М. П.</w:t>
      </w:r>
    </w:p>
    <w:p w:rsidR="001005B0" w:rsidRPr="007D0FAA" w:rsidRDefault="00B217BB" w:rsidP="007214AF">
      <w:pPr>
        <w:rPr>
          <w:rFonts w:ascii="GHEA Grapalat" w:hAnsi="GHEA Grapalat"/>
          <w:b/>
        </w:rPr>
      </w:pPr>
      <w:r w:rsidRPr="001C56F7">
        <w:rPr>
          <w:rFonts w:ascii="GHEA Grapalat" w:hAnsi="GHEA Grapalat"/>
          <w:b/>
        </w:rPr>
        <w:br w:type="page"/>
      </w:r>
    </w:p>
    <w:p w:rsidR="007214AF" w:rsidRPr="007D0FAA" w:rsidRDefault="007214AF" w:rsidP="007214AF">
      <w:pPr>
        <w:rPr>
          <w:rFonts w:ascii="GHEA Grapalat" w:hAnsi="GHEA Grapalat"/>
          <w:b/>
        </w:rPr>
      </w:pPr>
    </w:p>
    <w:p w:rsidR="003D2FE2" w:rsidRPr="001C56F7" w:rsidRDefault="003D2FE2" w:rsidP="008A7430">
      <w:pPr>
        <w:widowControl w:val="0"/>
        <w:jc w:val="right"/>
        <w:rPr>
          <w:rFonts w:ascii="GHEA Grapalat" w:hAnsi="GHEA Grapalat" w:cs="GHEA Grapalat"/>
          <w:i/>
          <w:sz w:val="20"/>
          <w:szCs w:val="20"/>
        </w:rPr>
      </w:pPr>
      <w:r w:rsidRPr="001C56F7">
        <w:rPr>
          <w:rFonts w:ascii="GHEA Grapalat" w:hAnsi="GHEA Grapalat"/>
          <w:i/>
          <w:sz w:val="20"/>
          <w:szCs w:val="20"/>
        </w:rPr>
        <w:t>Приложение № 4.1</w:t>
      </w:r>
    </w:p>
    <w:p w:rsidR="00D46A54" w:rsidRPr="001C56F7" w:rsidRDefault="003D2FE2"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 </w:t>
      </w:r>
      <w:r w:rsidR="00D46A54" w:rsidRPr="001C56F7">
        <w:rPr>
          <w:rFonts w:ascii="GHEA Grapalat" w:hAnsi="GHEA Grapalat"/>
          <w:i/>
          <w:sz w:val="20"/>
          <w:szCs w:val="20"/>
        </w:rPr>
        <w:t xml:space="preserve">запросе катировок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00D46A54" w:rsidRPr="001C56F7">
        <w:rPr>
          <w:rFonts w:ascii="GHEA Grapalat" w:hAnsi="GHEA Grapalat"/>
          <w:b/>
          <w:sz w:val="20"/>
          <w:szCs w:val="20"/>
          <w:lang w:eastAsia="en-US" w:bidi="ar-SA"/>
        </w:rPr>
        <w:t>А</w:t>
      </w:r>
      <w:r w:rsidR="00D46A54" w:rsidRPr="001C56F7">
        <w:rPr>
          <w:rFonts w:ascii="GHEA Grapalat" w:hAnsi="GHEA Grapalat"/>
          <w:b/>
          <w:sz w:val="20"/>
          <w:szCs w:val="20"/>
          <w:lang w:val="en-US" w:eastAsia="en-US" w:bidi="ar-SA"/>
        </w:rPr>
        <w:t>M</w:t>
      </w:r>
      <w:r w:rsidR="003D06CC" w:rsidRPr="003D06CC">
        <w:rPr>
          <w:rFonts w:ascii="GHEA Grapalat" w:hAnsi="GHEA Grapalat"/>
          <w:b/>
          <w:sz w:val="20"/>
          <w:szCs w:val="20"/>
          <w:lang w:eastAsia="en-US" w:bidi="ar-SA"/>
        </w:rPr>
        <w:t>Х</w:t>
      </w:r>
      <w:r w:rsidR="00D46A54" w:rsidRPr="001C56F7">
        <w:rPr>
          <w:rFonts w:ascii="GHEA Grapalat" w:hAnsi="GHEA Grapalat"/>
          <w:b/>
          <w:sz w:val="20"/>
          <w:szCs w:val="20"/>
          <w:lang w:val="en-US" w:eastAsia="en-US" w:bidi="ar-SA"/>
        </w:rPr>
        <w:t>HMD</w:t>
      </w:r>
      <w:r w:rsidR="00D46A54" w:rsidRPr="001C56F7">
        <w:rPr>
          <w:rFonts w:ascii="GHEA Grapalat" w:hAnsi="GHEA Grapalat"/>
          <w:b/>
          <w:sz w:val="20"/>
          <w:szCs w:val="20"/>
          <w:lang w:eastAsia="en-US" w:bidi="ar-SA"/>
        </w:rPr>
        <w:t>-</w:t>
      </w:r>
      <w:r w:rsidR="00D46A54" w:rsidRPr="001C56F7">
        <w:rPr>
          <w:rFonts w:ascii="GHEA Grapalat" w:hAnsi="GHEA Grapalat"/>
          <w:b/>
          <w:sz w:val="20"/>
          <w:szCs w:val="20"/>
          <w:lang w:val="en-AU" w:eastAsia="en-US" w:bidi="ar-SA"/>
        </w:rPr>
        <w:t>GHAPDZB</w:t>
      </w:r>
      <w:r w:rsidR="00D46A54" w:rsidRPr="001C56F7">
        <w:rPr>
          <w:rFonts w:ascii="GHEA Grapalat" w:hAnsi="GHEA Grapalat"/>
          <w:b/>
          <w:sz w:val="20"/>
          <w:szCs w:val="20"/>
          <w:lang w:eastAsia="en-US" w:bidi="ar-SA"/>
        </w:rPr>
        <w:t>-19/02</w:t>
      </w:r>
    </w:p>
    <w:p w:rsidR="003D2FE2" w:rsidRPr="001C56F7" w:rsidRDefault="003D2FE2" w:rsidP="003D2FE2">
      <w:pPr>
        <w:widowControl w:val="0"/>
        <w:spacing w:after="160"/>
        <w:jc w:val="right"/>
        <w:rPr>
          <w:rFonts w:ascii="GHEA Grapalat" w:hAnsi="GHEA Grapalat" w:cs="GHEA Grapalat"/>
          <w:i/>
          <w:sz w:val="22"/>
          <w:szCs w:val="22"/>
        </w:rPr>
      </w:pPr>
    </w:p>
    <w:p w:rsidR="003D2FE2" w:rsidRPr="001C56F7" w:rsidRDefault="003D2FE2" w:rsidP="003D2FE2">
      <w:pPr>
        <w:widowControl w:val="0"/>
        <w:spacing w:after="160"/>
        <w:jc w:val="center"/>
        <w:rPr>
          <w:rFonts w:ascii="GHEA Grapalat" w:hAnsi="GHEA Grapalat"/>
          <w:b/>
          <w:sz w:val="22"/>
          <w:szCs w:val="22"/>
        </w:rPr>
      </w:pP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500"/>
      </w:tblGrid>
      <w:tr w:rsidR="00B932B8" w:rsidRPr="001C56F7" w:rsidTr="003D06CC">
        <w:tc>
          <w:tcPr>
            <w:tcW w:w="5211" w:type="dxa"/>
          </w:tcPr>
          <w:p w:rsidR="008A7430" w:rsidRPr="001E65D1" w:rsidRDefault="008A7430" w:rsidP="00B932B8">
            <w:pPr>
              <w:widowControl w:val="0"/>
              <w:spacing w:after="160"/>
              <w:rPr>
                <w:rFonts w:ascii="GHEA Grapalat" w:hAnsi="GHEA Grapalat"/>
                <w:i/>
                <w:sz w:val="18"/>
                <w:szCs w:val="18"/>
                <w:lang w:eastAsia="en-US" w:bidi="ar-SA"/>
              </w:rPr>
            </w:pPr>
          </w:p>
          <w:p w:rsidR="003D2FE2" w:rsidRPr="001C56F7" w:rsidRDefault="00D46A54" w:rsidP="003D06CC">
            <w:pPr>
              <w:widowControl w:val="0"/>
              <w:spacing w:after="160"/>
              <w:rPr>
                <w:rFonts w:ascii="GHEA Grapalat" w:hAnsi="GHEA Grapalat" w:cs="GHEA Grapalat"/>
                <w:b/>
                <w:sz w:val="18"/>
                <w:szCs w:val="18"/>
              </w:rPr>
            </w:pPr>
            <w:r w:rsidRPr="001C56F7">
              <w:rPr>
                <w:rFonts w:ascii="GHEA Grapalat" w:hAnsi="GHEA Grapalat"/>
                <w:i/>
                <w:sz w:val="18"/>
                <w:szCs w:val="18"/>
                <w:lang w:eastAsia="en-US" w:bidi="ar-SA"/>
              </w:rPr>
              <w:t xml:space="preserve">Средняя школа  </w:t>
            </w:r>
            <w:r w:rsidR="003D06CC" w:rsidRPr="003D06CC">
              <w:rPr>
                <w:rFonts w:ascii="GHEA Grapalat" w:hAnsi="GHEA Grapalat"/>
                <w:i/>
                <w:sz w:val="18"/>
                <w:szCs w:val="18"/>
                <w:lang w:eastAsia="en-US" w:bidi="ar-SA"/>
              </w:rPr>
              <w:t>Хачпара</w:t>
            </w:r>
            <w:r w:rsidRPr="001C56F7">
              <w:rPr>
                <w:rFonts w:ascii="GHEA Grapalat" w:hAnsi="GHEA Grapalat"/>
                <w:i/>
                <w:sz w:val="18"/>
                <w:szCs w:val="18"/>
                <w:lang w:eastAsia="en-US" w:bidi="ar-SA"/>
              </w:rPr>
              <w:t>» ГНКО Араратского марза,</w:t>
            </w:r>
            <w:r w:rsidR="003D06CC" w:rsidRPr="001C56F7">
              <w:rPr>
                <w:rFonts w:ascii="GHEA Grapalat" w:hAnsi="GHEA Grapalat"/>
                <w:i/>
                <w:sz w:val="18"/>
                <w:szCs w:val="18"/>
                <w:lang w:eastAsia="en-US" w:bidi="ar-SA"/>
              </w:rPr>
              <w:t xml:space="preserve"> РА</w:t>
            </w:r>
            <w:r w:rsidR="003D06CC" w:rsidRPr="001C56F7">
              <w:rPr>
                <w:rFonts w:ascii="GHEA Grapalat" w:hAnsi="GHEA Grapalat"/>
                <w:i/>
                <w:sz w:val="18"/>
                <w:szCs w:val="18"/>
              </w:rPr>
              <w:t>,</w:t>
            </w:r>
            <w:r w:rsidRPr="001C56F7">
              <w:rPr>
                <w:rFonts w:ascii="GHEA Grapalat" w:hAnsi="GHEA Grapalat"/>
                <w:i/>
                <w:sz w:val="18"/>
                <w:szCs w:val="18"/>
                <w:lang w:eastAsia="en-US" w:bidi="ar-SA"/>
              </w:rPr>
              <w:t xml:space="preserve">  </w:t>
            </w:r>
          </w:p>
        </w:tc>
        <w:tc>
          <w:tcPr>
            <w:tcW w:w="4500" w:type="dxa"/>
          </w:tcPr>
          <w:p w:rsidR="008A7430" w:rsidRPr="001E65D1" w:rsidRDefault="008A7430" w:rsidP="00B932B8">
            <w:pPr>
              <w:widowControl w:val="0"/>
              <w:spacing w:after="160"/>
              <w:jc w:val="right"/>
              <w:rPr>
                <w:rFonts w:ascii="GHEA Grapalat" w:hAnsi="GHEA Grapalat"/>
                <w:sz w:val="18"/>
                <w:szCs w:val="18"/>
              </w:rPr>
            </w:pPr>
          </w:p>
          <w:p w:rsidR="003D2FE2" w:rsidRPr="001C56F7" w:rsidRDefault="003D2FE2" w:rsidP="00B932B8">
            <w:pPr>
              <w:widowControl w:val="0"/>
              <w:spacing w:after="160"/>
              <w:jc w:val="right"/>
              <w:rPr>
                <w:rFonts w:ascii="GHEA Grapalat" w:hAnsi="GHEA Grapalat" w:cs="GHEA Grapalat"/>
                <w:b/>
                <w:sz w:val="18"/>
                <w:szCs w:val="18"/>
              </w:rPr>
            </w:pPr>
            <w:r w:rsidRPr="001C56F7">
              <w:rPr>
                <w:rFonts w:ascii="GHEA Grapalat" w:hAnsi="GHEA Grapalat"/>
                <w:sz w:val="18"/>
                <w:szCs w:val="18"/>
              </w:rPr>
              <w:t>"</w:t>
            </w:r>
            <w:r w:rsidRPr="001C56F7">
              <w:rPr>
                <w:rFonts w:ascii="GHEA Grapalat" w:hAnsi="GHEA Grapalat"/>
                <w:sz w:val="18"/>
                <w:szCs w:val="18"/>
                <w:lang w:val="en-US"/>
              </w:rPr>
              <w:tab/>
            </w:r>
            <w:r w:rsidRPr="001C56F7">
              <w:rPr>
                <w:rFonts w:ascii="GHEA Grapalat" w:hAnsi="GHEA Grapalat"/>
                <w:sz w:val="18"/>
                <w:szCs w:val="18"/>
              </w:rPr>
              <w:t xml:space="preserve">" </w:t>
            </w:r>
            <w:r w:rsidRPr="001C56F7">
              <w:rPr>
                <w:rFonts w:ascii="GHEA Grapalat" w:hAnsi="GHEA Grapalat"/>
                <w:sz w:val="18"/>
                <w:szCs w:val="18"/>
                <w:lang w:val="en-US"/>
              </w:rPr>
              <w:tab/>
            </w:r>
            <w:r w:rsidRPr="001C56F7">
              <w:rPr>
                <w:rFonts w:ascii="GHEA Grapalat" w:hAnsi="GHEA Grapalat"/>
                <w:sz w:val="18"/>
                <w:szCs w:val="18"/>
              </w:rPr>
              <w:t>20</w:t>
            </w:r>
            <w:r w:rsidRPr="001C56F7">
              <w:rPr>
                <w:rFonts w:ascii="GHEA Grapalat" w:hAnsi="GHEA Grapalat"/>
                <w:sz w:val="18"/>
                <w:szCs w:val="18"/>
                <w:lang w:val="en-US"/>
              </w:rPr>
              <w:tab/>
            </w:r>
            <w:r w:rsidRPr="001C56F7">
              <w:rPr>
                <w:rFonts w:ascii="GHEA Grapalat" w:hAnsi="GHEA Grapalat"/>
                <w:sz w:val="18"/>
                <w:szCs w:val="18"/>
              </w:rPr>
              <w:t>г.</w:t>
            </w:r>
            <w:r w:rsidRPr="001C56F7">
              <w:rPr>
                <w:rStyle w:val="FootnoteReference"/>
                <w:rFonts w:ascii="GHEA Grapalat" w:hAnsi="GHEA Grapalat"/>
                <w:sz w:val="18"/>
                <w:szCs w:val="18"/>
              </w:rPr>
              <w:footnoteReference w:customMarkFollows="1" w:id="10"/>
              <w:t>**</w:t>
            </w:r>
          </w:p>
        </w:tc>
      </w:tr>
    </w:tbl>
    <w:p w:rsidR="003D2FE2" w:rsidRPr="001C56F7" w:rsidRDefault="003D2FE2" w:rsidP="00D46A54">
      <w:pPr>
        <w:widowControl w:val="0"/>
        <w:rPr>
          <w:rFonts w:ascii="GHEA Grapalat" w:hAnsi="GHEA Grapalat" w:cs="GHEA Grapalat"/>
          <w:b/>
          <w:sz w:val="20"/>
          <w:szCs w:val="20"/>
        </w:rPr>
      </w:pPr>
    </w:p>
    <w:p w:rsidR="003D2FE2" w:rsidRPr="001C56F7" w:rsidRDefault="003D2FE2" w:rsidP="00D46A54">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3D2FE2" w:rsidRPr="001C56F7" w:rsidRDefault="003D2FE2" w:rsidP="00D46A54">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3D2FE2" w:rsidRPr="001C56F7" w:rsidRDefault="003D2FE2" w:rsidP="00D46A54">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3D2FE2" w:rsidRPr="001C56F7" w:rsidRDefault="003D2FE2" w:rsidP="00D46A54">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C56F7" w:rsidRDefault="003D2FE2" w:rsidP="003D2FE2">
      <w:pPr>
        <w:widowControl w:val="0"/>
        <w:spacing w:after="160"/>
        <w:ind w:firstLine="709"/>
        <w:jc w:val="both"/>
        <w:rPr>
          <w:rFonts w:ascii="GHEA Grapalat" w:hAnsi="GHEA Grapalat" w:cs="GHEA Grapalat"/>
          <w:sz w:val="20"/>
          <w:szCs w:val="20"/>
        </w:rPr>
      </w:pPr>
    </w:p>
    <w:p w:rsidR="003D2FE2" w:rsidRPr="001C56F7" w:rsidRDefault="003D2FE2" w:rsidP="003D2FE2">
      <w:pPr>
        <w:widowControl w:val="0"/>
        <w:spacing w:after="16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D46A54" w:rsidRPr="007D0FAA" w:rsidRDefault="00D46A54" w:rsidP="00D46A54">
      <w:pPr>
        <w:widowControl w:val="0"/>
        <w:tabs>
          <w:tab w:val="left" w:pos="567"/>
        </w:tabs>
        <w:jc w:val="both"/>
        <w:rPr>
          <w:rFonts w:ascii="GHEA Grapalat" w:hAnsi="GHEA Grapalat"/>
          <w:sz w:val="20"/>
          <w:szCs w:val="20"/>
        </w:rPr>
      </w:pPr>
    </w:p>
    <w:p w:rsidR="003D2FE2" w:rsidRPr="001C56F7" w:rsidRDefault="003D2FE2" w:rsidP="00D46A54">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00D46A54" w:rsidRPr="001C56F7">
        <w:rPr>
          <w:rFonts w:ascii="GHEA Grapalat" w:hAnsi="GHEA Grapalat"/>
          <w:spacing w:val="-6"/>
          <w:sz w:val="20"/>
          <w:szCs w:val="20"/>
        </w:rPr>
        <w:t>.1.</w:t>
      </w:r>
      <w:r w:rsidRPr="001C56F7">
        <w:rPr>
          <w:rFonts w:ascii="GHEA Grapalat" w:hAnsi="GHEA Grapalat"/>
          <w:spacing w:val="-6"/>
          <w:sz w:val="20"/>
          <w:szCs w:val="20"/>
        </w:rPr>
        <w:t xml:space="preserve">Компания участвует в организованной ___________________ *(далее — Заказчик) </w:t>
      </w:r>
    </w:p>
    <w:p w:rsidR="003D2FE2" w:rsidRPr="001C56F7" w:rsidRDefault="003D2FE2" w:rsidP="00D46A54">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3D2FE2" w:rsidRPr="001C56F7" w:rsidRDefault="003D2FE2" w:rsidP="00D46A54">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1.2.</w:t>
      </w:r>
      <w:r w:rsidR="003D2FE2" w:rsidRPr="001C56F7">
        <w:rPr>
          <w:rFonts w:ascii="GHEA Grapalat" w:hAnsi="GHEA Grapalat" w:cs="GHEA Grapalat"/>
          <w:sz w:val="20"/>
          <w:szCs w:val="20"/>
        </w:rPr>
        <w:t xml:space="preserve">В качестве участника, </w:t>
      </w:r>
      <w:r w:rsidR="003D2FE2" w:rsidRPr="001C56F7">
        <w:rPr>
          <w:rFonts w:ascii="GHEA Grapalat" w:hAnsi="GHEA Grapalat" w:cs="GHEA Grapalat"/>
          <w:sz w:val="20"/>
          <w:szCs w:val="20"/>
          <w:lang w:val="hy-AM"/>
        </w:rPr>
        <w:t>օ</w:t>
      </w:r>
      <w:r w:rsidR="003D2FE2" w:rsidRPr="001C56F7">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1C56F7">
        <w:rPr>
          <w:rFonts w:ascii="GHEA Grapalat" w:hAnsi="GHEA Grapalat" w:cs="GHEA Grapalat"/>
          <w:sz w:val="20"/>
          <w:szCs w:val="20"/>
          <w:lang w:val="en-US"/>
        </w:rPr>
        <w:t>K</w:t>
      </w:r>
      <w:r w:rsidR="003D2FE2" w:rsidRPr="001C56F7">
        <w:rPr>
          <w:rFonts w:ascii="GHEA Grapalat" w:hAnsi="GHEA Grapalat" w:cs="GHEA Grapalat"/>
          <w:sz w:val="20"/>
          <w:szCs w:val="20"/>
        </w:rPr>
        <w:t xml:space="preserve">омпания </w:t>
      </w:r>
      <w:r w:rsidR="003D2FE2" w:rsidRPr="001C56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w:t>
      </w:r>
      <w:r w:rsidR="00D46A54" w:rsidRPr="001C56F7">
        <w:rPr>
          <w:rFonts w:ascii="GHEA Grapalat" w:hAnsi="GHEA Grapalat"/>
          <w:sz w:val="20"/>
          <w:szCs w:val="20"/>
        </w:rPr>
        <w:t>3.</w:t>
      </w:r>
      <w:r w:rsidRPr="001C56F7">
        <w:rPr>
          <w:rFonts w:ascii="GHEA Grapalat" w:hAnsi="GHEA Grapalat"/>
          <w:sz w:val="20"/>
          <w:szCs w:val="20"/>
        </w:rPr>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безотзывно соглашается, что: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а)</w:t>
      </w:r>
      <w:r w:rsidR="003D2FE2" w:rsidRPr="001C56F7">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б)</w:t>
      </w:r>
      <w:r w:rsidR="003D2FE2" w:rsidRPr="001C56F7">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в)</w:t>
      </w:r>
      <w:r w:rsidR="003D2FE2" w:rsidRPr="001C56F7">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г)</w:t>
      </w:r>
      <w:r w:rsidR="003D2FE2" w:rsidRPr="001C56F7">
        <w:rPr>
          <w:rFonts w:ascii="GHEA Grapalat" w:hAnsi="GHEA Grapalat"/>
          <w:sz w:val="20"/>
          <w:szCs w:val="20"/>
        </w:rPr>
        <w:t>Компания подтверждает, что акцептовала Требование в полном размере суммы неустойки.</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д)</w:t>
      </w:r>
      <w:r w:rsidR="003D2FE2" w:rsidRPr="001C56F7">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1.4.</w:t>
      </w:r>
      <w:r w:rsidR="003D2FE2" w:rsidRPr="001C56F7">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1.5.</w:t>
      </w:r>
      <w:r w:rsidR="003D2FE2" w:rsidRPr="001C56F7">
        <w:rPr>
          <w:rFonts w:ascii="GHEA Grapalat" w:hAnsi="GHEA Grapalat"/>
          <w:sz w:val="20"/>
          <w:szCs w:val="20"/>
        </w:rPr>
        <w:t>Заказчик может представить в Банк-плательщик иные дополнительные документы.</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1.6.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 xml:space="preserve">Компанией убытки) и негативные </w:t>
      </w:r>
      <w:r w:rsidRPr="001C56F7">
        <w:rPr>
          <w:rFonts w:ascii="GHEA Grapalat" w:hAnsi="GHEA Grapalat"/>
          <w:sz w:val="20"/>
          <w:szCs w:val="20"/>
        </w:rPr>
        <w:lastRenderedPageBreak/>
        <w:t>последствия, возникшие для Компании в результате уплаты Банком-плательщиком суммы, указанной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1.7.</w:t>
      </w:r>
      <w:r w:rsidR="003D2FE2" w:rsidRPr="001C56F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1.8.</w:t>
      </w:r>
      <w:r w:rsidR="003D2FE2" w:rsidRPr="001C56F7">
        <w:rPr>
          <w:rFonts w:ascii="GHEA Grapalat" w:hAnsi="GHEA Grapalat"/>
          <w:sz w:val="20"/>
          <w:szCs w:val="20"/>
        </w:rPr>
        <w:t>В случае если в течение десяти рабочих дней после представления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 настоящего Соглашения и прилагаемого Требования по независящим от</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1C56F7">
        <w:rPr>
          <w:rFonts w:ascii="Courier New" w:hAnsi="Courier New" w:cs="Courier New"/>
          <w:sz w:val="20"/>
          <w:szCs w:val="20"/>
          <w:lang w:val="en-US"/>
        </w:rPr>
        <w:t> </w:t>
      </w:r>
      <w:r w:rsidR="003D2FE2" w:rsidRPr="001C56F7">
        <w:rPr>
          <w:rFonts w:ascii="GHEA Grapalat" w:hAnsi="GHEA Grapalat"/>
          <w:sz w:val="20"/>
          <w:szCs w:val="20"/>
        </w:rPr>
        <w:t>неуплатой.</w:t>
      </w:r>
    </w:p>
    <w:p w:rsidR="003D2FE2" w:rsidRPr="001C56F7" w:rsidRDefault="003D2FE2" w:rsidP="00D46A54">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D46A54" w:rsidRPr="001E65D1" w:rsidRDefault="00D46A54" w:rsidP="00D46A54">
      <w:pPr>
        <w:widowControl w:val="0"/>
        <w:tabs>
          <w:tab w:val="left" w:pos="1134"/>
        </w:tabs>
        <w:ind w:firstLine="567"/>
        <w:jc w:val="both"/>
        <w:rPr>
          <w:rFonts w:ascii="GHEA Grapalat" w:hAnsi="GHEA Grapalat"/>
          <w:sz w:val="20"/>
          <w:szCs w:val="20"/>
        </w:rPr>
      </w:pP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2.1.</w:t>
      </w:r>
      <w:r w:rsidR="003D2FE2" w:rsidRPr="001C56F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w:t>
      </w:r>
      <w:r w:rsidR="003D2FE2" w:rsidRPr="001C56F7">
        <w:rPr>
          <w:rFonts w:ascii="GHEA Grapalat" w:hAnsi="GHEA Grapalat"/>
          <w:sz w:val="20"/>
          <w:szCs w:val="20"/>
        </w:rPr>
        <w:t xml:space="preserve">Представив настоящее Соглашение и прилагаемое Требование в Банк-плательщик: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2.2.1.</w:t>
      </w:r>
      <w:r w:rsidR="003D2FE2" w:rsidRPr="001C56F7">
        <w:rPr>
          <w:rFonts w:ascii="GHEA Grapalat" w:hAnsi="GHEA Grapalat"/>
          <w:sz w:val="20"/>
          <w:szCs w:val="20"/>
        </w:rPr>
        <w:t>Заказчик подтверждает, что Компания допустила нарушение договорных обязательств, а</w:t>
      </w:r>
    </w:p>
    <w:p w:rsidR="003D2FE2" w:rsidRPr="001C56F7" w:rsidDel="00A13215"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2.2.2.</w:t>
      </w:r>
      <w:r w:rsidR="003D2FE2" w:rsidRPr="001C56F7">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2.3.</w:t>
      </w:r>
      <w:r w:rsidR="003D2FE2" w:rsidRPr="001C56F7">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46A54" w:rsidRPr="001E65D1" w:rsidRDefault="00D46A54" w:rsidP="003D2FE2">
      <w:pPr>
        <w:widowControl w:val="0"/>
        <w:spacing w:after="160"/>
        <w:ind w:firstLine="567"/>
        <w:jc w:val="center"/>
        <w:rPr>
          <w:rFonts w:ascii="GHEA Grapalat" w:hAnsi="GHEA Grapalat"/>
          <w:b/>
          <w:sz w:val="22"/>
          <w:szCs w:val="22"/>
        </w:rPr>
      </w:pPr>
    </w:p>
    <w:p w:rsidR="003D2FE2" w:rsidRPr="001C56F7" w:rsidRDefault="003D2FE2" w:rsidP="003D2FE2">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адрес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обслуживающего компанию банка</w:t>
      </w:r>
    </w:p>
    <w:p w:rsidR="003D2FE2" w:rsidRPr="001C56F7" w:rsidRDefault="003D2FE2" w:rsidP="003D2FE2">
      <w:pPr>
        <w:widowControl w:val="0"/>
        <w:spacing w:after="160"/>
        <w:jc w:val="right"/>
        <w:rPr>
          <w:rFonts w:ascii="GHEA Grapalat" w:hAnsi="GHEA Grapalat"/>
          <w:sz w:val="22"/>
          <w:szCs w:val="22"/>
        </w:rPr>
      </w:pPr>
    </w:p>
    <w:p w:rsidR="003D2FE2" w:rsidRPr="001C56F7" w:rsidRDefault="003D2FE2" w:rsidP="003D2FE2">
      <w:pPr>
        <w:widowControl w:val="0"/>
        <w:spacing w:after="160"/>
        <w:jc w:val="right"/>
        <w:rPr>
          <w:rFonts w:ascii="GHEA Grapalat" w:hAnsi="GHEA Grapalat"/>
          <w:sz w:val="16"/>
          <w:szCs w:val="16"/>
        </w:rPr>
      </w:pPr>
      <w:r w:rsidRPr="001C56F7">
        <w:rPr>
          <w:rFonts w:ascii="GHEA Grapalat" w:hAnsi="GHEA Grapalat"/>
          <w:sz w:val="16"/>
          <w:szCs w:val="16"/>
        </w:rPr>
        <w:t>М. П.</w:t>
      </w:r>
    </w:p>
    <w:p w:rsidR="003D2FE2" w:rsidRPr="001C56F7" w:rsidRDefault="003D2FE2" w:rsidP="003D2FE2">
      <w:pPr>
        <w:widowControl w:val="0"/>
        <w:spacing w:after="160"/>
        <w:jc w:val="both"/>
        <w:rPr>
          <w:rFonts w:ascii="GHEA Grapalat" w:hAnsi="GHEA Grapalat"/>
          <w:sz w:val="16"/>
          <w:szCs w:val="16"/>
        </w:rPr>
      </w:pPr>
      <w:r w:rsidRPr="001C56F7">
        <w:rPr>
          <w:rFonts w:ascii="GHEA Grapalat" w:hAnsi="GHEA Grapalat"/>
          <w:sz w:val="16"/>
          <w:szCs w:val="16"/>
        </w:rPr>
        <w:t>День/месяц/год</w:t>
      </w:r>
    </w:p>
    <w:p w:rsidR="003D2FE2" w:rsidRPr="00F74C31" w:rsidRDefault="003D2FE2" w:rsidP="003D2FE2">
      <w:pPr>
        <w:widowControl w:val="0"/>
        <w:spacing w:after="160"/>
        <w:jc w:val="both"/>
        <w:rPr>
          <w:rFonts w:ascii="GHEA Grapalat" w:hAnsi="GHEA Grapalat"/>
          <w:sz w:val="22"/>
          <w:szCs w:val="22"/>
          <w:lang w:val="en-US"/>
        </w:rPr>
      </w:pPr>
    </w:p>
    <w:p w:rsidR="008A7430" w:rsidRPr="001C56F7"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C3421C">
            <w:pPr>
              <w:widowControl w:val="0"/>
              <w:tabs>
                <w:tab w:val="left" w:pos="3402"/>
              </w:tabs>
              <w:spacing w:after="160"/>
              <w:ind w:left="360"/>
              <w:rPr>
                <w:rFonts w:ascii="GHEA Grapalat" w:hAnsi="GHEA Grapalat" w:cs="Sylfaen"/>
                <w:bCs/>
                <w:sz w:val="20"/>
                <w:szCs w:val="20"/>
                <w:lang w:val="en-US"/>
              </w:rPr>
            </w:pPr>
            <w:r w:rsidRPr="001C56F7">
              <w:rPr>
                <w:rFonts w:ascii="GHEA Grapalat" w:hAnsi="GHEA Grapalat"/>
                <w:sz w:val="20"/>
                <w:szCs w:val="20"/>
                <w:lang w:val="en-US"/>
              </w:rPr>
              <w:lastRenderedPageBreak/>
              <w:t>1.</w:t>
            </w:r>
            <w:r w:rsidRPr="001C56F7">
              <w:rPr>
                <w:rFonts w:ascii="GHEA Grapalat" w:hAnsi="GHEA Grapalat"/>
                <w:sz w:val="20"/>
                <w:szCs w:val="20"/>
                <w:lang w:val="en-US"/>
              </w:rPr>
              <w:tab/>
            </w:r>
            <w:r w:rsidRPr="001C56F7">
              <w:rPr>
                <w:rFonts w:ascii="GHEA Grapalat" w:hAnsi="GHEA Grapalat"/>
                <w:sz w:val="20"/>
                <w:szCs w:val="20"/>
              </w:rPr>
              <w:t xml:space="preserve">ПЛАТЕЖНОЕ ТРЕБОВАНИЕ </w:t>
            </w:r>
            <w:r w:rsidRPr="001C56F7">
              <w:rPr>
                <w:rFonts w:ascii="GHEA Grapalat" w:hAnsi="GHEA Grapalat"/>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cs="Sylfaen"/>
                <w:sz w:val="20"/>
                <w:szCs w:val="20"/>
              </w:rPr>
            </w:pPr>
            <w:r w:rsidRPr="001C56F7">
              <w:rPr>
                <w:rFonts w:ascii="GHEA Grapalat" w:hAnsi="GHEA Grapalat"/>
                <w:sz w:val="20"/>
                <w:szCs w:val="20"/>
              </w:rPr>
              <w:t>2.</w:t>
            </w:r>
            <w:r w:rsidR="00C3421C" w:rsidRPr="001C56F7">
              <w:rPr>
                <w:rFonts w:ascii="GHEA Grapalat" w:hAnsi="GHEA Grapalat"/>
                <w:sz w:val="20"/>
                <w:szCs w:val="20"/>
              </w:rPr>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746CA">
            <w:pPr>
              <w:widowControl w:val="0"/>
              <w:tabs>
                <w:tab w:val="left" w:pos="3390"/>
              </w:tabs>
              <w:rPr>
                <w:rFonts w:ascii="GHEA Grapalat" w:hAnsi="GHEA Grapalat" w:cs="Sylfaen"/>
                <w:sz w:val="20"/>
                <w:szCs w:val="20"/>
              </w:rPr>
            </w:pPr>
            <w:r w:rsidRPr="001C56F7">
              <w:rPr>
                <w:rFonts w:ascii="GHEA Grapalat" w:hAnsi="GHEA Grapalat"/>
                <w:sz w:val="20"/>
                <w:szCs w:val="20"/>
              </w:rPr>
              <w:t>3</w:t>
            </w:r>
            <w:r w:rsidRPr="001C56F7">
              <w:rPr>
                <w:rFonts w:ascii="GHEA Grapalat" w:hAnsi="GHEA Grapalat"/>
                <w:sz w:val="20"/>
                <w:szCs w:val="20"/>
              </w:rPr>
              <w:tab/>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4.</w:t>
            </w:r>
            <w:r w:rsidR="00C3421C" w:rsidRPr="001C56F7">
              <w:rPr>
                <w:rFonts w:ascii="GHEA Grapalat" w:hAnsi="GHEA Grapalat"/>
                <w:sz w:val="20"/>
                <w:szCs w:val="20"/>
              </w:rPr>
              <w:t>Наименование, или имя, фамилия плательщика (Компания: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5.</w:t>
            </w:r>
            <w:r w:rsidR="00C3421C" w:rsidRPr="001C56F7">
              <w:rPr>
                <w:rFonts w:ascii="GHEA Grapalat" w:hAnsi="GHEA Grapalat"/>
                <w:sz w:val="20"/>
                <w:szCs w:val="20"/>
              </w:rPr>
              <w:t>Обслуживающая плательщика Финансовая организация (банк):</w:t>
            </w:r>
          </w:p>
        </w:tc>
      </w:tr>
      <w:tr w:rsidR="00B138F3" w:rsidRPr="001C56F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6.</w:t>
            </w:r>
            <w:r w:rsidR="00C3421C" w:rsidRPr="001C56F7">
              <w:rPr>
                <w:rFonts w:ascii="GHEA Grapalat" w:hAnsi="GHEA Grapalat"/>
                <w:sz w:val="20"/>
                <w:szCs w:val="20"/>
              </w:rPr>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lang w:val="en-US"/>
              </w:rPr>
            </w:pPr>
            <w:r w:rsidRPr="001C56F7">
              <w:rPr>
                <w:rFonts w:ascii="GHEA Grapalat" w:hAnsi="GHEA Grapalat"/>
                <w:sz w:val="20"/>
                <w:szCs w:val="20"/>
              </w:rPr>
              <w:t>7.</w:t>
            </w:r>
            <w:r w:rsidR="00C3421C" w:rsidRPr="001C56F7">
              <w:rPr>
                <w:rFonts w:ascii="GHEA Grapalat" w:hAnsi="GHEA Grapalat"/>
                <w:sz w:val="20"/>
                <w:szCs w:val="20"/>
              </w:rPr>
              <w:t>УНН плательщика:</w:t>
            </w:r>
          </w:p>
        </w:tc>
      </w:tr>
      <w:tr w:rsidR="00B138F3" w:rsidRPr="001C56F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8.</w:t>
            </w:r>
            <w:r w:rsidR="00C3421C" w:rsidRPr="001C56F7">
              <w:rPr>
                <w:rFonts w:ascii="GHEA Grapalat" w:hAnsi="GHEA Grapalat"/>
                <w:sz w:val="20"/>
                <w:szCs w:val="20"/>
              </w:rPr>
              <w:t>НЗОУ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3D06CC">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9.</w:t>
            </w:r>
            <w:r w:rsidR="00C3421C" w:rsidRPr="001C56F7">
              <w:rPr>
                <w:rFonts w:ascii="GHEA Grapalat" w:hAnsi="GHEA Grapalat"/>
                <w:sz w:val="20"/>
                <w:szCs w:val="20"/>
              </w:rPr>
              <w:t>Наименование, или имя, фамилия бенефициара:</w:t>
            </w:r>
            <w:r w:rsidR="00D46A54" w:rsidRPr="001C56F7">
              <w:rPr>
                <w:rFonts w:ascii="GHEA Grapalat" w:hAnsi="GHEA Grapalat"/>
                <w:sz w:val="20"/>
                <w:szCs w:val="20"/>
              </w:rPr>
              <w:t xml:space="preserve"> </w:t>
            </w:r>
            <w:r w:rsidR="00D46A54" w:rsidRPr="001C56F7">
              <w:rPr>
                <w:rFonts w:ascii="GHEA Grapalat" w:hAnsi="GHEA Grapalat"/>
                <w:i/>
                <w:sz w:val="20"/>
                <w:szCs w:val="20"/>
                <w:lang w:eastAsia="en-US" w:bidi="ar-SA"/>
              </w:rPr>
              <w:t xml:space="preserve"> Средняя школа  </w:t>
            </w:r>
            <w:r w:rsidR="003D06CC" w:rsidRPr="003D06CC">
              <w:rPr>
                <w:rFonts w:ascii="GHEA Grapalat" w:hAnsi="GHEA Grapalat"/>
                <w:i/>
                <w:sz w:val="20"/>
                <w:szCs w:val="20"/>
                <w:lang w:eastAsia="en-US" w:bidi="ar-SA"/>
              </w:rPr>
              <w:t>Хачпара</w:t>
            </w:r>
            <w:r w:rsidR="00D46A54" w:rsidRPr="001C56F7">
              <w:rPr>
                <w:rFonts w:ascii="GHEA Grapalat" w:hAnsi="GHEA Grapalat"/>
                <w:i/>
                <w:sz w:val="20"/>
                <w:szCs w:val="20"/>
                <w:lang w:eastAsia="en-US" w:bidi="ar-SA"/>
              </w:rPr>
              <w:t xml:space="preserve"> ГНКО</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10.</w:t>
            </w:r>
            <w:r w:rsidR="00C3421C" w:rsidRPr="001C56F7">
              <w:rPr>
                <w:rFonts w:ascii="GHEA Grapalat" w:hAnsi="GHEA Grapalat"/>
                <w:sz w:val="20"/>
                <w:szCs w:val="20"/>
              </w:rPr>
              <w:t>НЗОУ бенефициара (не заполняется)</w:t>
            </w:r>
          </w:p>
        </w:tc>
      </w:tr>
      <w:tr w:rsidR="00B138F3"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6CC" w:rsidRDefault="00D746CA" w:rsidP="003D06CC">
            <w:pPr>
              <w:widowControl w:val="0"/>
              <w:tabs>
                <w:tab w:val="left" w:pos="855"/>
              </w:tabs>
              <w:rPr>
                <w:rFonts w:ascii="GHEA Grapalat" w:hAnsi="GHEA Grapalat"/>
                <w:sz w:val="20"/>
                <w:szCs w:val="20"/>
                <w:lang w:val="en-US"/>
              </w:rPr>
            </w:pPr>
            <w:r w:rsidRPr="001C56F7">
              <w:rPr>
                <w:rFonts w:ascii="GHEA Grapalat" w:hAnsi="GHEA Grapalat"/>
                <w:sz w:val="20"/>
                <w:szCs w:val="20"/>
              </w:rPr>
              <w:t>11.</w:t>
            </w:r>
            <w:r w:rsidR="00C3421C" w:rsidRPr="001C56F7">
              <w:rPr>
                <w:rFonts w:ascii="GHEA Grapalat" w:hAnsi="GHEA Grapalat"/>
                <w:sz w:val="20"/>
                <w:szCs w:val="20"/>
              </w:rPr>
              <w:t>УНН бенефициара:</w:t>
            </w:r>
            <w:r w:rsidR="00D46A54" w:rsidRPr="001C56F7">
              <w:rPr>
                <w:rFonts w:ascii="GHEA Grapalat" w:hAnsi="GHEA Grapalat" w:cs="Arial"/>
                <w:sz w:val="20"/>
                <w:szCs w:val="20"/>
                <w:lang w:val="hy-AM" w:eastAsia="en-US" w:bidi="ar-SA"/>
              </w:rPr>
              <w:t>-</w:t>
            </w:r>
            <w:r w:rsidR="003D06CC">
              <w:rPr>
                <w:rFonts w:ascii="GHEA Grapalat" w:hAnsi="GHEA Grapalat" w:cs="Arial"/>
                <w:sz w:val="20"/>
                <w:szCs w:val="20"/>
                <w:lang w:val="en-US" w:eastAsia="en-US" w:bidi="ar-SA"/>
              </w:rPr>
              <w:t xml:space="preserve"> </w:t>
            </w:r>
            <w:r w:rsidR="003D06CC" w:rsidRPr="003D06CC">
              <w:rPr>
                <w:rFonts w:ascii="GHEA Grapalat" w:hAnsi="GHEA Grapalat"/>
                <w:sz w:val="20"/>
                <w:szCs w:val="20"/>
                <w:lang w:val="hy-AM" w:eastAsia="en-US" w:bidi="ar-SA"/>
              </w:rPr>
              <w:t>0</w:t>
            </w:r>
            <w:r w:rsidR="003D06CC" w:rsidRPr="003D06CC">
              <w:rPr>
                <w:rFonts w:ascii="GHEA Grapalat" w:hAnsi="GHEA Grapalat"/>
                <w:sz w:val="20"/>
                <w:szCs w:val="20"/>
                <w:lang w:val="nb-NO" w:eastAsia="en-US" w:bidi="ar-SA"/>
              </w:rPr>
              <w:t>3804229</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570A0" w:rsidRDefault="00D746CA" w:rsidP="00F570A0">
            <w:pPr>
              <w:widowControl w:val="0"/>
              <w:tabs>
                <w:tab w:val="left" w:pos="855"/>
              </w:tabs>
              <w:rPr>
                <w:rFonts w:ascii="GHEA Grapalat" w:hAnsi="GHEA Grapalat"/>
                <w:sz w:val="20"/>
                <w:szCs w:val="20"/>
              </w:rPr>
            </w:pPr>
            <w:r w:rsidRPr="001C56F7">
              <w:rPr>
                <w:rFonts w:ascii="GHEA Grapalat" w:hAnsi="GHEA Grapalat"/>
                <w:sz w:val="20"/>
                <w:szCs w:val="20"/>
              </w:rPr>
              <w:t>12.</w:t>
            </w:r>
            <w:r w:rsidR="00C3421C" w:rsidRPr="001C56F7">
              <w:rPr>
                <w:rFonts w:ascii="GHEA Grapalat" w:hAnsi="GHEA Grapalat"/>
                <w:sz w:val="20"/>
                <w:szCs w:val="20"/>
              </w:rPr>
              <w:t>Обслуживающая бенефициара Финансовая организация (банк):</w:t>
            </w:r>
            <w:r w:rsidR="003D06CC" w:rsidRPr="003D06CC">
              <w:rPr>
                <w:rFonts w:ascii="GHEA Grapalat" w:hAnsi="GHEA Grapalat"/>
                <w:sz w:val="20"/>
                <w:szCs w:val="20"/>
              </w:rPr>
              <w:t xml:space="preserve"> </w:t>
            </w:r>
            <w:r w:rsidR="00F570A0" w:rsidRPr="00F570A0">
              <w:rPr>
                <w:rFonts w:ascii="GHEA Grapalat" w:hAnsi="GHEA Grapalat"/>
                <w:sz w:val="20"/>
                <w:szCs w:val="20"/>
              </w:rPr>
              <w:t>Операционний отдел МФ РА</w:t>
            </w:r>
          </w:p>
        </w:tc>
      </w:tr>
      <w:tr w:rsidR="00B138F3" w:rsidRPr="001C56F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3D06CC" w:rsidRDefault="00D746CA" w:rsidP="00F570A0">
            <w:pPr>
              <w:spacing w:line="276" w:lineRule="auto"/>
              <w:rPr>
                <w:rFonts w:ascii="GHEA Grapalat" w:hAnsi="GHEA Grapalat"/>
                <w:sz w:val="20"/>
                <w:szCs w:val="20"/>
                <w:lang w:val="en-US" w:eastAsia="en-US" w:bidi="ar-SA"/>
              </w:rPr>
            </w:pPr>
            <w:r w:rsidRPr="001C56F7">
              <w:rPr>
                <w:rFonts w:ascii="GHEA Grapalat" w:hAnsi="GHEA Grapalat"/>
                <w:sz w:val="20"/>
                <w:szCs w:val="20"/>
              </w:rPr>
              <w:t>13.</w:t>
            </w:r>
            <w:r w:rsidR="00C3421C" w:rsidRPr="001C56F7">
              <w:rPr>
                <w:rFonts w:ascii="GHEA Grapalat" w:hAnsi="GHEA Grapalat"/>
                <w:sz w:val="20"/>
                <w:szCs w:val="20"/>
              </w:rPr>
              <w:t>Номер счета бенефициара (сч.№)</w:t>
            </w:r>
            <w:r w:rsidR="00D46A54" w:rsidRPr="001C56F7">
              <w:rPr>
                <w:rFonts w:ascii="GHEA Grapalat" w:hAnsi="GHEA Grapalat"/>
                <w:sz w:val="20"/>
                <w:szCs w:val="20"/>
                <w:lang w:val="en-US"/>
              </w:rPr>
              <w:t xml:space="preserve">  </w:t>
            </w:r>
            <w:r w:rsidR="00F570A0">
              <w:rPr>
                <w:rFonts w:ascii="GHEA Grapalat" w:hAnsi="GHEA Grapalat"/>
                <w:sz w:val="20"/>
                <w:szCs w:val="20"/>
                <w:lang w:val="nb-NO" w:eastAsia="en-US" w:bidi="ar-SA"/>
              </w:rPr>
              <w:t>900438000060</w:t>
            </w:r>
          </w:p>
        </w:tc>
      </w:tr>
      <w:tr w:rsidR="00B138F3" w:rsidRPr="001C56F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14.</w:t>
            </w:r>
            <w:r w:rsidR="00C3421C" w:rsidRPr="001C56F7">
              <w:rPr>
                <w:rFonts w:ascii="GHEA Grapalat" w:hAnsi="GHEA Grapalat"/>
                <w:sz w:val="20"/>
                <w:szCs w:val="20"/>
              </w:rPr>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15.</w:t>
            </w:r>
            <w:r w:rsidR="00C3421C" w:rsidRPr="001C56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16.</w:t>
            </w:r>
            <w:r w:rsidR="00C3421C" w:rsidRPr="001C56F7">
              <w:rPr>
                <w:rFonts w:ascii="GHEA Grapalat" w:hAnsi="GHEA Grapalat"/>
                <w:sz w:val="20"/>
                <w:szCs w:val="20"/>
              </w:rPr>
              <w:t>Валюта (прописью и по коду):</w:t>
            </w:r>
          </w:p>
        </w:tc>
      </w:tr>
      <w:tr w:rsidR="00B138F3" w:rsidRPr="001C56F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17.</w:t>
            </w:r>
            <w:r w:rsidR="00C3421C" w:rsidRPr="001C56F7">
              <w:rPr>
                <w:rFonts w:ascii="GHEA Grapalat" w:hAnsi="GHEA Grapalat"/>
                <w:sz w:val="20"/>
                <w:szCs w:val="20"/>
              </w:rPr>
              <w:t>Цель с</w:t>
            </w:r>
            <w:r w:rsidR="00F570A0">
              <w:rPr>
                <w:rFonts w:ascii="GHEA Grapalat" w:hAnsi="GHEA Grapalat"/>
                <w:sz w:val="20"/>
                <w:szCs w:val="20"/>
              </w:rPr>
              <w:t xml:space="preserve">делки (уплаты): </w:t>
            </w:r>
            <w:r w:rsidR="00F570A0" w:rsidRPr="00F570A0">
              <w:rPr>
                <w:rFonts w:ascii="GHEA Grapalat" w:hAnsi="GHEA Grapalat"/>
                <w:sz w:val="20"/>
                <w:szCs w:val="20"/>
              </w:rPr>
              <w:t xml:space="preserve">(для </w:t>
            </w:r>
            <w:r w:rsidR="00C3421C" w:rsidRPr="00F570A0">
              <w:rPr>
                <w:rFonts w:ascii="GHEA Grapalat" w:hAnsi="GHEA Grapalat"/>
                <w:sz w:val="20"/>
                <w:szCs w:val="20"/>
              </w:rPr>
              <w:t xml:space="preserve"> </w:t>
            </w:r>
            <w:r w:rsidR="00F570A0" w:rsidRPr="00F570A0">
              <w:rPr>
                <w:rFonts w:ascii="GHEA Grapalat" w:hAnsi="GHEA Grapalat"/>
                <w:sz w:val="20"/>
                <w:szCs w:val="20"/>
              </w:rPr>
              <w:t xml:space="preserve">обеспечение квалификации </w:t>
            </w:r>
            <w:r w:rsidR="00C3421C" w:rsidRPr="00F570A0">
              <w:rPr>
                <w:rFonts w:ascii="GHEA Grapalat" w:hAnsi="GHEA Grapalat"/>
                <w:sz w:val="20"/>
                <w:szCs w:val="20"/>
              </w:rPr>
              <w:t>)</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18.</w:t>
            </w:r>
            <w:r w:rsidR="00C3421C" w:rsidRPr="001C56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B138F3" w:rsidRPr="001C56F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D746CA" w:rsidP="00D46A54">
            <w:pPr>
              <w:widowControl w:val="0"/>
              <w:tabs>
                <w:tab w:val="left" w:pos="851"/>
              </w:tabs>
              <w:spacing w:after="160"/>
              <w:rPr>
                <w:rFonts w:ascii="GHEA Grapalat" w:hAnsi="GHEA Grapalat" w:cs="Sylfaen"/>
                <w:sz w:val="20"/>
                <w:szCs w:val="20"/>
              </w:rPr>
            </w:pPr>
            <w:r w:rsidRPr="001C56F7">
              <w:rPr>
                <w:rFonts w:ascii="GHEA Grapalat" w:hAnsi="GHEA Grapalat"/>
                <w:sz w:val="20"/>
                <w:szCs w:val="20"/>
              </w:rPr>
              <w:t>22.а.</w:t>
            </w:r>
            <w:r w:rsidR="00C3421C" w:rsidRPr="001C56F7">
              <w:rPr>
                <w:rFonts w:ascii="GHEA Grapalat" w:hAnsi="GHEA Grapalat"/>
                <w:sz w:val="20"/>
                <w:szCs w:val="20"/>
              </w:rPr>
              <w:t>Подписи бенефициара</w:t>
            </w:r>
          </w:p>
          <w:p w:rsidR="00C3421C" w:rsidRPr="001C56F7" w:rsidRDefault="00C3421C" w:rsidP="00D46A54">
            <w:pPr>
              <w:widowControl w:val="0"/>
              <w:spacing w:after="160"/>
              <w:rPr>
                <w:rFonts w:ascii="GHEA Grapalat" w:hAnsi="GHEA Grapalat" w:cs="Sylfaen"/>
                <w:sz w:val="20"/>
                <w:szCs w:val="20"/>
              </w:rPr>
            </w:pPr>
          </w:p>
          <w:p w:rsidR="00C3421C" w:rsidRPr="001E65D1"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45"/>
              </w:tabs>
              <w:spacing w:after="160"/>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C3421C" w:rsidRPr="001C56F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1C56F7" w:rsidRDefault="00C3421C" w:rsidP="00D46A54">
            <w:pPr>
              <w:widowControl w:val="0"/>
              <w:tabs>
                <w:tab w:val="left" w:pos="905"/>
              </w:tabs>
              <w:spacing w:after="160"/>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39"/>
              </w:tabs>
              <w:spacing w:after="160"/>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C3421C" w:rsidRPr="001C56F7" w:rsidRDefault="00C3421C" w:rsidP="00D46A54">
            <w:pPr>
              <w:widowControl w:val="0"/>
              <w:spacing w:after="160"/>
              <w:rPr>
                <w:rFonts w:ascii="GHEA Grapalat" w:hAnsi="GHEA Grapalat"/>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D46A54" w:rsidP="00D46A54">
            <w:pPr>
              <w:widowControl w:val="0"/>
              <w:spacing w:after="160"/>
              <w:ind w:left="3828" w:right="13"/>
              <w:jc w:val="both"/>
              <w:rPr>
                <w:rFonts w:ascii="GHEA Grapalat" w:hAnsi="GHEA Grapalat" w:cs="Sylfaen"/>
                <w:sz w:val="20"/>
                <w:szCs w:val="20"/>
                <w:vertAlign w:val="superscript"/>
                <w:lang w:val="en-US"/>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C3421C" w:rsidRPr="001C56F7" w:rsidRDefault="00C3421C" w:rsidP="00D46A54">
            <w:pPr>
              <w:widowControl w:val="0"/>
              <w:spacing w:after="160"/>
              <w:rPr>
                <w:rFonts w:ascii="GHEA Grapalat" w:hAnsi="GHEA Grapalat" w:cs="Tahoma"/>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C3421C" w:rsidP="00683C7F">
            <w:pPr>
              <w:widowControl w:val="0"/>
              <w:tabs>
                <w:tab w:val="left" w:pos="4678"/>
              </w:tabs>
              <w:spacing w:after="160"/>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cs="Sylfaen"/>
                <w:sz w:val="20"/>
                <w:szCs w:val="20"/>
              </w:rPr>
            </w:pPr>
          </w:p>
          <w:p w:rsidR="00C3421C" w:rsidRPr="001C56F7" w:rsidRDefault="00C3421C" w:rsidP="00683C7F">
            <w:pPr>
              <w:widowControl w:val="0"/>
              <w:spacing w:after="16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1C56F7" w:rsidRDefault="00C3421C" w:rsidP="00683C7F">
            <w:pPr>
              <w:widowControl w:val="0"/>
              <w:tabs>
                <w:tab w:val="left" w:pos="4554"/>
              </w:tabs>
              <w:spacing w:after="160"/>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sz w:val="20"/>
                <w:szCs w:val="20"/>
              </w:rPr>
            </w:pPr>
          </w:p>
          <w:p w:rsidR="00C3421C" w:rsidRPr="001C56F7" w:rsidRDefault="00C3421C" w:rsidP="00683C7F">
            <w:pPr>
              <w:widowControl w:val="0"/>
              <w:spacing w:after="160"/>
              <w:jc w:val="right"/>
              <w:rPr>
                <w:rFonts w:ascii="GHEA Grapalat" w:hAnsi="GHEA Grapalat" w:cs="Sylfaen"/>
                <w:sz w:val="20"/>
                <w:szCs w:val="20"/>
              </w:rPr>
            </w:pPr>
            <w:r w:rsidRPr="001C56F7">
              <w:rPr>
                <w:rFonts w:ascii="GHEA Grapalat" w:hAnsi="GHEA Grapalat"/>
                <w:sz w:val="20"/>
                <w:szCs w:val="20"/>
              </w:rPr>
              <w:t>23.в Дата исполнения: "___" ___ 20___г.</w:t>
            </w:r>
          </w:p>
        </w:tc>
      </w:tr>
    </w:tbl>
    <w:p w:rsidR="00C3421C" w:rsidRPr="001C56F7" w:rsidRDefault="00C3421C" w:rsidP="00C3421C">
      <w:pPr>
        <w:rPr>
          <w:rFonts w:ascii="GHEA Grapalat" w:hAnsi="GHEA Grapalat" w:cs="Sylfaen"/>
        </w:rPr>
      </w:pPr>
      <w:r w:rsidRPr="001C56F7">
        <w:rPr>
          <w:rFonts w:ascii="GHEA Grapalat" w:hAnsi="GHEA Grapalat" w:cs="Sylfaen"/>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E65D1" w:rsidRDefault="00C3421C" w:rsidP="00C3421C">
      <w:pPr>
        <w:rPr>
          <w:rFonts w:ascii="GHEA Grapalat" w:hAnsi="GHEA Grapalat" w:cs="Sylfaen"/>
        </w:rPr>
      </w:pPr>
    </w:p>
    <w:p w:rsidR="003D06CC" w:rsidRPr="00F74C31" w:rsidRDefault="003D06CC" w:rsidP="00C3421C">
      <w:pPr>
        <w:widowControl w:val="0"/>
        <w:spacing w:after="160"/>
        <w:ind w:left="567" w:right="565"/>
        <w:jc w:val="center"/>
        <w:rPr>
          <w:rFonts w:ascii="GHEA Grapalat" w:hAnsi="GHEA Grapalat"/>
          <w:b/>
        </w:rPr>
      </w:pPr>
    </w:p>
    <w:p w:rsidR="00C3421C" w:rsidRPr="001C56F7" w:rsidRDefault="00C3421C" w:rsidP="00C3421C">
      <w:pPr>
        <w:widowControl w:val="0"/>
        <w:spacing w:after="160"/>
        <w:ind w:left="567" w:right="565"/>
        <w:jc w:val="center"/>
        <w:rPr>
          <w:rFonts w:ascii="GHEA Grapalat" w:hAnsi="GHEA Grapalat"/>
          <w:b/>
        </w:rPr>
      </w:pPr>
      <w:r w:rsidRPr="001C56F7">
        <w:rPr>
          <w:rFonts w:ascii="GHEA Grapalat" w:hAnsi="GHEA Grapalat"/>
          <w:b/>
        </w:rPr>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sz w:val="18"/>
                <w:szCs w:val="18"/>
              </w:rPr>
            </w:pPr>
            <w:r w:rsidRPr="001C56F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Наличие указанного поля/</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Требование о заполнении реквизита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Сторона,</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заполняющая реквизит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Del="0010680B" w:rsidRDefault="00C3421C" w:rsidP="00E15766">
            <w:pPr>
              <w:widowControl w:val="0"/>
              <w:jc w:val="center"/>
              <w:rPr>
                <w:rFonts w:ascii="GHEA Grapalat" w:hAnsi="GHEA Grapalat"/>
                <w:sz w:val="18"/>
                <w:szCs w:val="18"/>
              </w:rPr>
            </w:pPr>
            <w:r w:rsidRPr="001C56F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что означает, что подписав </w:t>
            </w:r>
            <w:r w:rsidRPr="001C56F7">
              <w:rPr>
                <w:rFonts w:ascii="GHEA Grapalat" w:hAnsi="GHEA Grapalat"/>
                <w:sz w:val="18"/>
                <w:szCs w:val="18"/>
              </w:rPr>
              <w:lastRenderedPageBreak/>
              <w:t>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дата, время, минута исполнения финансовой организацией (филиалом), обслуживающей </w:t>
            </w:r>
            <w:r w:rsidRPr="001C56F7">
              <w:rPr>
                <w:rFonts w:ascii="GHEA Grapalat" w:hAnsi="GHEA Grapalat"/>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FF3DE9"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bl>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565FC8" w:rsidRPr="00F74C31" w:rsidRDefault="00565FC8" w:rsidP="003D06CC">
      <w:pPr>
        <w:widowControl w:val="0"/>
        <w:spacing w:after="160"/>
        <w:rPr>
          <w:rFonts w:ascii="GHEA Grapalat" w:hAnsi="GHEA Grapalat"/>
          <w:b/>
        </w:rPr>
      </w:pPr>
    </w:p>
    <w:p w:rsidR="003D06CC" w:rsidRPr="00F74C31" w:rsidRDefault="003D06CC" w:rsidP="003D06CC">
      <w:pPr>
        <w:widowControl w:val="0"/>
        <w:spacing w:after="160"/>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D746CA" w:rsidRPr="001C56F7" w:rsidRDefault="00D746CA" w:rsidP="008A7430">
      <w:pPr>
        <w:widowControl w:val="0"/>
        <w:jc w:val="right"/>
        <w:rPr>
          <w:rFonts w:ascii="GHEA Grapalat" w:hAnsi="GHEA Grapalat" w:cs="GHEA Grapalat"/>
          <w:i/>
          <w:sz w:val="20"/>
          <w:szCs w:val="20"/>
        </w:rPr>
      </w:pPr>
      <w:r w:rsidRPr="001C56F7">
        <w:rPr>
          <w:rFonts w:ascii="GHEA Grapalat" w:hAnsi="GHEA Grapalat"/>
          <w:i/>
          <w:sz w:val="20"/>
          <w:szCs w:val="20"/>
        </w:rPr>
        <w:lastRenderedPageBreak/>
        <w:t xml:space="preserve">Приложение № </w:t>
      </w:r>
      <w:r w:rsidRPr="001E65D1">
        <w:rPr>
          <w:rFonts w:ascii="GHEA Grapalat" w:hAnsi="GHEA Grapalat"/>
          <w:i/>
          <w:sz w:val="20"/>
          <w:szCs w:val="20"/>
        </w:rPr>
        <w:t>5</w:t>
      </w:r>
      <w:r w:rsidRPr="001C56F7">
        <w:rPr>
          <w:rFonts w:ascii="GHEA Grapalat" w:hAnsi="GHEA Grapalat"/>
          <w:i/>
          <w:sz w:val="20"/>
          <w:szCs w:val="20"/>
        </w:rPr>
        <w:t>.1</w:t>
      </w:r>
    </w:p>
    <w:p w:rsidR="00D746CA" w:rsidRPr="001C56F7" w:rsidRDefault="00D746CA"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запросе катировок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Pr="001C56F7">
        <w:rPr>
          <w:rFonts w:ascii="GHEA Grapalat" w:hAnsi="GHEA Grapalat"/>
          <w:b/>
          <w:sz w:val="20"/>
          <w:szCs w:val="20"/>
          <w:lang w:eastAsia="en-US" w:bidi="ar-SA"/>
        </w:rPr>
        <w:t>А</w:t>
      </w:r>
      <w:r w:rsidRPr="001C56F7">
        <w:rPr>
          <w:rFonts w:ascii="GHEA Grapalat" w:hAnsi="GHEA Grapalat"/>
          <w:b/>
          <w:sz w:val="20"/>
          <w:szCs w:val="20"/>
          <w:lang w:val="en-US" w:eastAsia="en-US" w:bidi="ar-SA"/>
        </w:rPr>
        <w:t>M</w:t>
      </w:r>
      <w:r w:rsidR="003D06CC" w:rsidRPr="003D06CC">
        <w:rPr>
          <w:rFonts w:ascii="GHEA Grapalat" w:hAnsi="GHEA Grapalat"/>
          <w:b/>
          <w:sz w:val="20"/>
          <w:szCs w:val="20"/>
          <w:lang w:eastAsia="en-US" w:bidi="ar-SA"/>
        </w:rPr>
        <w:t>Х</w:t>
      </w:r>
      <w:r w:rsidRPr="001C56F7">
        <w:rPr>
          <w:rFonts w:ascii="GHEA Grapalat" w:hAnsi="GHEA Grapalat"/>
          <w:b/>
          <w:sz w:val="20"/>
          <w:szCs w:val="20"/>
          <w:lang w:val="en-US" w:eastAsia="en-US" w:bidi="ar-SA"/>
        </w:rPr>
        <w:t>HMD</w:t>
      </w:r>
      <w:r w:rsidRPr="001C56F7">
        <w:rPr>
          <w:rFonts w:ascii="GHEA Grapalat" w:hAnsi="GHEA Grapalat"/>
          <w:b/>
          <w:sz w:val="20"/>
          <w:szCs w:val="20"/>
          <w:lang w:eastAsia="en-US" w:bidi="ar-SA"/>
        </w:rPr>
        <w:t>-</w:t>
      </w: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-19/02</w:t>
      </w:r>
    </w:p>
    <w:p w:rsidR="00AF4211" w:rsidRPr="001C56F7" w:rsidRDefault="00AF4211" w:rsidP="00D46A54">
      <w:pPr>
        <w:widowControl w:val="0"/>
        <w:jc w:val="center"/>
        <w:rPr>
          <w:rFonts w:ascii="GHEA Grapalat" w:hAnsi="GHEA Grapalat"/>
          <w:b/>
          <w:sz w:val="22"/>
          <w:szCs w:val="22"/>
        </w:rPr>
      </w:pP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договора)</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1C56F7" w:rsidTr="00D746CA">
        <w:trPr>
          <w:jc w:val="right"/>
        </w:trPr>
        <w:tc>
          <w:tcPr>
            <w:tcW w:w="4500" w:type="dxa"/>
          </w:tcPr>
          <w:p w:rsidR="00D746CA" w:rsidRPr="001C56F7" w:rsidRDefault="00D746CA" w:rsidP="00683C7F">
            <w:pPr>
              <w:widowControl w:val="0"/>
              <w:spacing w:after="160"/>
              <w:jc w:val="right"/>
              <w:rPr>
                <w:rFonts w:ascii="GHEA Grapalat" w:hAnsi="GHEA Grapalat" w:cs="GHEA Grapalat"/>
                <w:b/>
              </w:rPr>
            </w:pPr>
            <w:r w:rsidRPr="001C56F7">
              <w:rPr>
                <w:rFonts w:ascii="GHEA Grapalat" w:hAnsi="GHEA Grapalat"/>
              </w:rPr>
              <w:t>"</w:t>
            </w:r>
            <w:r w:rsidRPr="001C56F7">
              <w:rPr>
                <w:rFonts w:ascii="GHEA Grapalat" w:hAnsi="GHEA Grapalat"/>
                <w:lang w:val="en-US"/>
              </w:rPr>
              <w:tab/>
            </w:r>
            <w:r w:rsidRPr="001C56F7">
              <w:rPr>
                <w:rFonts w:ascii="GHEA Grapalat" w:hAnsi="GHEA Grapalat"/>
              </w:rPr>
              <w:t xml:space="preserve">" </w:t>
            </w:r>
            <w:r w:rsidRPr="001C56F7">
              <w:rPr>
                <w:rFonts w:ascii="GHEA Grapalat" w:hAnsi="GHEA Grapalat"/>
                <w:lang w:val="en-US"/>
              </w:rPr>
              <w:tab/>
            </w:r>
            <w:r w:rsidRPr="001C56F7">
              <w:rPr>
                <w:rFonts w:ascii="GHEA Grapalat" w:hAnsi="GHEA Grapalat"/>
              </w:rPr>
              <w:t>20</w:t>
            </w:r>
            <w:r w:rsidRPr="001C56F7">
              <w:rPr>
                <w:rFonts w:ascii="GHEA Grapalat" w:hAnsi="GHEA Grapalat"/>
                <w:lang w:val="en-US"/>
              </w:rPr>
              <w:tab/>
            </w:r>
            <w:r w:rsidRPr="001C56F7">
              <w:rPr>
                <w:rFonts w:ascii="GHEA Grapalat" w:hAnsi="GHEA Grapalat"/>
              </w:rPr>
              <w:t>г.</w:t>
            </w:r>
            <w:r w:rsidRPr="001C56F7">
              <w:rPr>
                <w:rStyle w:val="FootnoteReference"/>
                <w:rFonts w:ascii="GHEA Grapalat" w:hAnsi="GHEA Grapalat"/>
              </w:rPr>
              <w:footnoteReference w:customMarkFollows="1" w:id="11"/>
              <w:t>**</w:t>
            </w:r>
          </w:p>
        </w:tc>
      </w:tr>
    </w:tbl>
    <w:p w:rsidR="000A214C" w:rsidRPr="001C56F7" w:rsidRDefault="000A214C" w:rsidP="00D746CA">
      <w:pPr>
        <w:widowControl w:val="0"/>
        <w:rPr>
          <w:rFonts w:ascii="GHEA Grapalat" w:hAnsi="GHEA Grapalat" w:cs="GHEA Grapalat"/>
          <w:b/>
        </w:rPr>
      </w:pPr>
    </w:p>
    <w:p w:rsidR="000A214C" w:rsidRPr="001C56F7" w:rsidRDefault="000A214C" w:rsidP="00D746CA">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0A214C" w:rsidRPr="001C56F7" w:rsidRDefault="000A214C" w:rsidP="00D746CA">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0A214C" w:rsidRPr="001C56F7" w:rsidRDefault="000A214C" w:rsidP="00D746CA">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0A214C" w:rsidRPr="001C56F7" w:rsidRDefault="000A214C" w:rsidP="00D746CA">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1E65D1" w:rsidRDefault="00565FC8" w:rsidP="00D746CA">
      <w:pPr>
        <w:widowControl w:val="0"/>
        <w:jc w:val="center"/>
        <w:rPr>
          <w:rFonts w:ascii="GHEA Grapalat" w:hAnsi="GHEA Grapalat"/>
          <w:b/>
          <w:sz w:val="20"/>
          <w:szCs w:val="20"/>
        </w:rPr>
      </w:pP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565FC8" w:rsidRPr="007D0FAA" w:rsidRDefault="00565FC8" w:rsidP="00D746CA">
      <w:pPr>
        <w:widowControl w:val="0"/>
        <w:tabs>
          <w:tab w:val="left" w:pos="567"/>
        </w:tabs>
        <w:jc w:val="both"/>
        <w:rPr>
          <w:rFonts w:ascii="GHEA Grapalat" w:hAnsi="GHEA Grapalat"/>
          <w:sz w:val="20"/>
          <w:szCs w:val="20"/>
        </w:rPr>
      </w:pPr>
    </w:p>
    <w:p w:rsidR="000A214C" w:rsidRPr="001C56F7" w:rsidRDefault="000A214C" w:rsidP="00D746CA">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Pr="001C56F7">
        <w:rPr>
          <w:rFonts w:ascii="GHEA Grapalat" w:hAnsi="GHEA Grapalat"/>
          <w:spacing w:val="-6"/>
          <w:sz w:val="20"/>
          <w:szCs w:val="20"/>
        </w:rPr>
        <w:t>.1.</w:t>
      </w:r>
      <w:r w:rsidRPr="001C56F7">
        <w:rPr>
          <w:rFonts w:ascii="GHEA Grapalat" w:hAnsi="GHEA Grapalat"/>
          <w:spacing w:val="-6"/>
          <w:sz w:val="20"/>
          <w:szCs w:val="20"/>
        </w:rPr>
        <w:tab/>
        <w:t xml:space="preserve">Компания участвует в организованной ___________________ *(далее — Заказчик) </w:t>
      </w:r>
    </w:p>
    <w:p w:rsidR="000A214C" w:rsidRPr="001C56F7" w:rsidRDefault="000A214C" w:rsidP="00D746CA">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0A214C" w:rsidRPr="001C56F7" w:rsidRDefault="000A214C" w:rsidP="00D746CA">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0A214C" w:rsidRPr="001C56F7" w:rsidRDefault="000A214C" w:rsidP="00565FC8">
      <w:pPr>
        <w:rPr>
          <w:rFonts w:ascii="GHEA Grapalat" w:hAnsi="GHEA Grapalat"/>
          <w:sz w:val="20"/>
          <w:szCs w:val="20"/>
        </w:rPr>
      </w:pPr>
      <w:r w:rsidRPr="001C56F7">
        <w:rPr>
          <w:rFonts w:ascii="GHEA Grapalat" w:hAnsi="GHEA Grapalat"/>
          <w:sz w:val="20"/>
          <w:szCs w:val="20"/>
        </w:rPr>
        <w:t>1.2.</w:t>
      </w:r>
      <w:r w:rsidRPr="001C56F7">
        <w:rPr>
          <w:rFonts w:ascii="GHEA Grapalat" w:hAnsi="GHEA Grapalat"/>
          <w:sz w:val="20"/>
          <w:szCs w:val="20"/>
        </w:rPr>
        <w:tab/>
        <w:t>В качестве обеспечения исполнения договора, заключаемого в</w:t>
      </w:r>
      <w:r w:rsidRPr="001C56F7">
        <w:rPr>
          <w:rFonts w:ascii="Courier New" w:hAnsi="Courier New" w:cs="Courier New"/>
          <w:sz w:val="20"/>
          <w:szCs w:val="20"/>
          <w:lang w:val="en-US"/>
        </w:rPr>
        <w:t> </w:t>
      </w:r>
      <w:r w:rsidRPr="001C56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1.3.</w:t>
      </w:r>
      <w:r w:rsidRPr="001C56F7">
        <w:rPr>
          <w:rFonts w:ascii="GHEA Grapalat" w:hAnsi="GHEA Grapalat"/>
          <w:sz w:val="20"/>
          <w:szCs w:val="20"/>
        </w:rPr>
        <w:tab/>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безотзывно соглашается, что: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а)</w:t>
      </w:r>
      <w:r w:rsidRPr="001C56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б)</w:t>
      </w:r>
      <w:r w:rsidRPr="001C56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в)</w:t>
      </w:r>
      <w:r w:rsidRPr="001C56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г)</w:t>
      </w:r>
      <w:r w:rsidRPr="001C56F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д)</w:t>
      </w:r>
      <w:r w:rsidRPr="001C56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1.5.</w:t>
      </w:r>
      <w:r w:rsidRPr="001C56F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C56F7">
        <w:rPr>
          <w:rFonts w:ascii="Courier New" w:hAnsi="Courier New" w:cs="Courier New"/>
          <w:sz w:val="20"/>
          <w:szCs w:val="20"/>
          <w:lang w:val="en-US"/>
        </w:rPr>
        <w:t> </w:t>
      </w:r>
      <w:r w:rsidRPr="001C5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1.6.</w:t>
      </w:r>
      <w:r w:rsidRPr="001C56F7">
        <w:rPr>
          <w:rFonts w:ascii="GHEA Grapalat" w:hAnsi="GHEA Grapalat"/>
          <w:sz w:val="20"/>
          <w:szCs w:val="20"/>
        </w:rPr>
        <w:tab/>
        <w:t>Заказчик может представить в Банк-плательщик иные дополнительные документы.</w:t>
      </w:r>
    </w:p>
    <w:p w:rsidR="000A214C" w:rsidRPr="001C56F7" w:rsidRDefault="000A214C" w:rsidP="00565FC8">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1.7.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w:t>
      </w:r>
      <w:r w:rsidR="00565FC8" w:rsidRPr="001C56F7">
        <w:rPr>
          <w:rFonts w:ascii="GHEA Grapalat" w:hAnsi="GHEA Grapalat"/>
          <w:sz w:val="20"/>
          <w:szCs w:val="20"/>
        </w:rPr>
        <w:t>латы Банком-плательщиком суммы</w:t>
      </w:r>
      <w:r w:rsidRPr="001C56F7">
        <w:rPr>
          <w:rFonts w:ascii="GHEA Grapalat" w:hAnsi="GHEA Grapalat"/>
          <w:sz w:val="20"/>
          <w:szCs w:val="20"/>
        </w:rPr>
        <w:t>указанной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1.8.</w:t>
      </w:r>
      <w:r w:rsidRPr="001C56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1.9.</w:t>
      </w:r>
      <w:r w:rsidRPr="001C56F7">
        <w:rPr>
          <w:rFonts w:ascii="GHEA Grapalat" w:hAnsi="GHEA Grapalat"/>
          <w:sz w:val="20"/>
          <w:szCs w:val="20"/>
        </w:rPr>
        <w:tab/>
        <w:t>В случае если в течение десяти рабочих дней после представления в</w:t>
      </w:r>
      <w:r w:rsidRPr="001C56F7">
        <w:rPr>
          <w:rFonts w:ascii="Courier New" w:hAnsi="Courier New" w:cs="Courier New"/>
          <w:sz w:val="20"/>
          <w:szCs w:val="20"/>
          <w:lang w:val="en-US"/>
        </w:rPr>
        <w:t> </w:t>
      </w:r>
      <w:r w:rsidRPr="001C56F7">
        <w:rPr>
          <w:rFonts w:ascii="GHEA Grapalat" w:hAnsi="GHEA Grapalat"/>
          <w:sz w:val="20"/>
          <w:szCs w:val="20"/>
        </w:rPr>
        <w:t>Банк настоящего Соглашения и прилагаемого Требования по независящим от</w:t>
      </w:r>
      <w:r w:rsidRPr="001C56F7">
        <w:rPr>
          <w:rFonts w:ascii="Courier New" w:hAnsi="Courier New" w:cs="Courier New"/>
          <w:sz w:val="20"/>
          <w:szCs w:val="20"/>
          <w:lang w:val="en-US"/>
        </w:rPr>
        <w:t> </w:t>
      </w:r>
      <w:r w:rsidRPr="001C5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C56F7">
        <w:rPr>
          <w:rFonts w:ascii="Courier New" w:hAnsi="Courier New" w:cs="Courier New"/>
          <w:sz w:val="20"/>
          <w:szCs w:val="20"/>
          <w:lang w:val="en-US"/>
        </w:rPr>
        <w:t> </w:t>
      </w:r>
      <w:r w:rsidRPr="001C56F7">
        <w:rPr>
          <w:rFonts w:ascii="GHEA Grapalat" w:hAnsi="GHEA Grapalat"/>
          <w:sz w:val="20"/>
          <w:szCs w:val="20"/>
        </w:rPr>
        <w:t>неуплатой.</w:t>
      </w: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lastRenderedPageBreak/>
        <w:t>2. Иные условия</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2.1.</w:t>
      </w:r>
      <w:r w:rsidRPr="001C56F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w:t>
      </w:r>
      <w:r w:rsidRPr="001C56F7">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2.2.1.</w:t>
      </w:r>
      <w:r w:rsidRPr="001C56F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1C56F7" w:rsidDel="00A13215"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2.2.2.</w:t>
      </w:r>
      <w:r w:rsidRPr="001C56F7">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2.3.</w:t>
      </w:r>
      <w:r w:rsidRPr="001C56F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A7430" w:rsidRPr="001E65D1" w:rsidRDefault="008A7430" w:rsidP="000A214C">
      <w:pPr>
        <w:widowControl w:val="0"/>
        <w:spacing w:after="160"/>
        <w:ind w:firstLine="567"/>
        <w:jc w:val="center"/>
        <w:rPr>
          <w:rFonts w:ascii="GHEA Grapalat" w:hAnsi="GHEA Grapalat"/>
          <w:b/>
          <w:sz w:val="22"/>
          <w:szCs w:val="22"/>
        </w:rPr>
      </w:pPr>
    </w:p>
    <w:p w:rsidR="000A214C" w:rsidRPr="001C56F7" w:rsidRDefault="000A214C" w:rsidP="000A214C">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адрес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обслуживающего компанию банка</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номер банковского счета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учетный номер налогоплательщика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632AC2">
      <w:pPr>
        <w:widowControl w:val="0"/>
        <w:spacing w:after="160"/>
        <w:ind w:right="4250"/>
        <w:jc w:val="center"/>
        <w:rPr>
          <w:rFonts w:ascii="GHEA Grapalat" w:hAnsi="GHEA Grapalat"/>
        </w:rPr>
      </w:pPr>
      <w:r w:rsidRPr="001C56F7">
        <w:rPr>
          <w:rFonts w:ascii="GHEA Grapalat" w:hAnsi="GHEA Grapalat"/>
          <w:vertAlign w:val="superscript"/>
        </w:rPr>
        <w:t>имя, фамилия и подпись директора компании</w:t>
      </w:r>
    </w:p>
    <w:p w:rsidR="000A214C" w:rsidRPr="00E15766" w:rsidRDefault="00632AC2" w:rsidP="00632AC2">
      <w:pPr>
        <w:widowControl w:val="0"/>
        <w:spacing w:after="160"/>
        <w:rPr>
          <w:rFonts w:ascii="GHEA Grapalat" w:hAnsi="GHEA Grapalat"/>
          <w:sz w:val="16"/>
          <w:szCs w:val="16"/>
        </w:rPr>
      </w:pPr>
      <w:r w:rsidRPr="00E15766">
        <w:rPr>
          <w:rFonts w:ascii="GHEA Grapalat" w:hAnsi="GHEA Grapalat"/>
          <w:sz w:val="16"/>
          <w:szCs w:val="16"/>
        </w:rPr>
        <w:t xml:space="preserve">День/месяц/год                                                                                    </w:t>
      </w:r>
      <w:r w:rsidR="000A214C" w:rsidRPr="00E15766">
        <w:rPr>
          <w:rFonts w:ascii="GHEA Grapalat" w:hAnsi="GHEA Grapalat"/>
          <w:sz w:val="16"/>
          <w:szCs w:val="16"/>
        </w:rPr>
        <w:t>М. П.</w:t>
      </w:r>
    </w:p>
    <w:p w:rsidR="00565FC8" w:rsidRPr="001E65D1" w:rsidRDefault="00565FC8" w:rsidP="00632AC2">
      <w:pPr>
        <w:widowControl w:val="0"/>
        <w:spacing w:after="160"/>
        <w:rPr>
          <w:rFonts w:ascii="GHEA Grapalat" w:hAnsi="GHEA Grapalat"/>
        </w:rPr>
      </w:pPr>
    </w:p>
    <w:p w:rsidR="00565FC8" w:rsidRPr="00F74C3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3402"/>
              </w:tabs>
              <w:ind w:left="360"/>
              <w:rPr>
                <w:rFonts w:ascii="GHEA Grapalat" w:hAnsi="GHEA Grapalat" w:cs="Sylfaen"/>
                <w:b/>
                <w:bCs/>
                <w:sz w:val="20"/>
                <w:szCs w:val="20"/>
                <w:lang w:val="en-US"/>
              </w:rPr>
            </w:pPr>
            <w:r w:rsidRPr="001C56F7">
              <w:rPr>
                <w:rFonts w:ascii="GHEA Grapalat" w:hAnsi="GHEA Grapalat"/>
                <w:b/>
                <w:sz w:val="20"/>
                <w:szCs w:val="20"/>
                <w:lang w:val="en-US"/>
              </w:rPr>
              <w:t>1.</w:t>
            </w:r>
            <w:r w:rsidRPr="001C56F7">
              <w:rPr>
                <w:rFonts w:ascii="GHEA Grapalat" w:hAnsi="GHEA Grapalat"/>
                <w:b/>
                <w:sz w:val="20"/>
                <w:szCs w:val="20"/>
                <w:lang w:val="en-US"/>
              </w:rPr>
              <w:tab/>
            </w:r>
            <w:r w:rsidRPr="001C56F7">
              <w:rPr>
                <w:rFonts w:ascii="GHEA Grapalat" w:hAnsi="GHEA Grapalat"/>
                <w:b/>
                <w:sz w:val="20"/>
                <w:szCs w:val="20"/>
              </w:rPr>
              <w:t xml:space="preserve">ПЛАТЕЖНОЕ ТРЕБОВАНИЕ </w:t>
            </w:r>
            <w:r w:rsidRPr="001C56F7">
              <w:rPr>
                <w:rFonts w:ascii="GHEA Grapalat" w:hAnsi="GHEA Grapalat"/>
                <w:b/>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3D06CC" w:rsidP="003D06CC">
            <w:pPr>
              <w:widowControl w:val="0"/>
              <w:tabs>
                <w:tab w:val="left" w:pos="855"/>
              </w:tabs>
              <w:rPr>
                <w:rFonts w:ascii="GHEA Grapalat" w:hAnsi="GHEA Grapalat" w:cs="Sylfaen"/>
                <w:sz w:val="20"/>
                <w:szCs w:val="20"/>
              </w:rPr>
            </w:pPr>
            <w:r>
              <w:rPr>
                <w:rFonts w:ascii="GHEA Grapalat" w:hAnsi="GHEA Grapalat"/>
                <w:sz w:val="20"/>
                <w:szCs w:val="20"/>
              </w:rPr>
              <w:lastRenderedPageBreak/>
              <w:t>2.</w:t>
            </w:r>
            <w:r w:rsidR="00BE2572" w:rsidRPr="001C56F7">
              <w:rPr>
                <w:rFonts w:ascii="GHEA Grapalat" w:hAnsi="GHEA Grapalat"/>
                <w:sz w:val="20"/>
                <w:szCs w:val="20"/>
              </w:rPr>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565FC8" w:rsidP="003D06CC">
            <w:pPr>
              <w:widowControl w:val="0"/>
              <w:tabs>
                <w:tab w:val="left" w:pos="3390"/>
              </w:tabs>
              <w:rPr>
                <w:rFonts w:ascii="GHEA Grapalat" w:hAnsi="GHEA Grapalat" w:cs="Sylfaen"/>
                <w:sz w:val="20"/>
                <w:szCs w:val="20"/>
              </w:rPr>
            </w:pPr>
            <w:r w:rsidRPr="001C56F7">
              <w:rPr>
                <w:rFonts w:ascii="GHEA Grapalat" w:hAnsi="GHEA Grapalat"/>
                <w:sz w:val="20"/>
                <w:szCs w:val="20"/>
              </w:rPr>
              <w:t>3</w:t>
            </w:r>
            <w:r w:rsidR="003D06CC">
              <w:rPr>
                <w:rFonts w:ascii="GHEA Grapalat" w:hAnsi="GHEA Grapalat"/>
                <w:sz w:val="20"/>
                <w:szCs w:val="20"/>
                <w:lang w:val="en-US"/>
              </w:rPr>
              <w:t xml:space="preserve"> </w:t>
            </w:r>
            <w:r w:rsidR="00BE2572" w:rsidRPr="001C56F7">
              <w:rPr>
                <w:rFonts w:ascii="GHEA Grapalat" w:hAnsi="GHEA Grapalat"/>
                <w:sz w:val="20"/>
                <w:szCs w:val="20"/>
              </w:rPr>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3D06CC" w:rsidP="003D06CC">
            <w:pPr>
              <w:widowControl w:val="0"/>
              <w:tabs>
                <w:tab w:val="left" w:pos="855"/>
              </w:tabs>
              <w:rPr>
                <w:rFonts w:ascii="GHEA Grapalat" w:hAnsi="GHEA Grapalat"/>
                <w:sz w:val="20"/>
                <w:szCs w:val="20"/>
              </w:rPr>
            </w:pPr>
            <w:r>
              <w:rPr>
                <w:rFonts w:ascii="GHEA Grapalat" w:hAnsi="GHEA Grapalat"/>
                <w:sz w:val="20"/>
                <w:szCs w:val="20"/>
              </w:rPr>
              <w:t>4.</w:t>
            </w:r>
            <w:r w:rsidR="00BE2572" w:rsidRPr="001C56F7">
              <w:rPr>
                <w:rFonts w:ascii="GHEA Grapalat" w:hAnsi="GHEA Grapalat"/>
                <w:sz w:val="20"/>
                <w:szCs w:val="20"/>
              </w:rPr>
              <w:t>Наименование, или имя, фамилия плательщика (Компания:</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3D06CC" w:rsidP="003D06CC">
            <w:pPr>
              <w:widowControl w:val="0"/>
              <w:tabs>
                <w:tab w:val="left" w:pos="855"/>
              </w:tabs>
              <w:rPr>
                <w:rFonts w:ascii="GHEA Grapalat" w:hAnsi="GHEA Grapalat"/>
                <w:sz w:val="20"/>
                <w:szCs w:val="20"/>
              </w:rPr>
            </w:pPr>
            <w:r>
              <w:rPr>
                <w:rFonts w:ascii="GHEA Grapalat" w:hAnsi="GHEA Grapalat"/>
                <w:sz w:val="20"/>
                <w:szCs w:val="20"/>
              </w:rPr>
              <w:t>5.</w:t>
            </w:r>
            <w:r w:rsidR="00BE2572" w:rsidRPr="001C56F7">
              <w:rPr>
                <w:rFonts w:ascii="GHEA Grapalat" w:hAnsi="GHEA Grapalat"/>
                <w:sz w:val="20"/>
                <w:szCs w:val="20"/>
              </w:rPr>
              <w:t>Обслуживающая плательщика Финансовая организация (банк):</w:t>
            </w:r>
          </w:p>
        </w:tc>
      </w:tr>
      <w:tr w:rsidR="00B138F3" w:rsidRPr="001C56F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3D06CC" w:rsidP="003D06CC">
            <w:pPr>
              <w:widowControl w:val="0"/>
              <w:tabs>
                <w:tab w:val="left" w:pos="855"/>
              </w:tabs>
              <w:rPr>
                <w:rFonts w:ascii="GHEA Grapalat" w:hAnsi="GHEA Grapalat"/>
                <w:sz w:val="20"/>
                <w:szCs w:val="20"/>
              </w:rPr>
            </w:pPr>
            <w:r>
              <w:rPr>
                <w:rFonts w:ascii="GHEA Grapalat" w:hAnsi="GHEA Grapalat"/>
                <w:sz w:val="20"/>
                <w:szCs w:val="20"/>
              </w:rPr>
              <w:t>6.</w:t>
            </w:r>
            <w:r w:rsidR="00BE2572" w:rsidRPr="001C56F7">
              <w:rPr>
                <w:rFonts w:ascii="GHEA Grapalat" w:hAnsi="GHEA Grapalat"/>
                <w:sz w:val="20"/>
                <w:szCs w:val="20"/>
              </w:rPr>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3D06CC" w:rsidP="003D06CC">
            <w:pPr>
              <w:widowControl w:val="0"/>
              <w:tabs>
                <w:tab w:val="left" w:pos="855"/>
              </w:tabs>
              <w:rPr>
                <w:rFonts w:ascii="GHEA Grapalat" w:hAnsi="GHEA Grapalat"/>
                <w:sz w:val="20"/>
                <w:szCs w:val="20"/>
              </w:rPr>
            </w:pPr>
            <w:r>
              <w:rPr>
                <w:rFonts w:ascii="GHEA Grapalat" w:hAnsi="GHEA Grapalat"/>
                <w:sz w:val="20"/>
                <w:szCs w:val="20"/>
              </w:rPr>
              <w:t>7.</w:t>
            </w:r>
            <w:r w:rsidR="00BE2572" w:rsidRPr="001C56F7">
              <w:rPr>
                <w:rFonts w:ascii="GHEA Grapalat" w:hAnsi="GHEA Grapalat"/>
                <w:sz w:val="20"/>
                <w:szCs w:val="20"/>
              </w:rPr>
              <w:t>УНН плательщика:</w:t>
            </w:r>
          </w:p>
        </w:tc>
      </w:tr>
      <w:tr w:rsidR="00B138F3" w:rsidRPr="001C56F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3D06CC" w:rsidP="003D06CC">
            <w:pPr>
              <w:widowControl w:val="0"/>
              <w:tabs>
                <w:tab w:val="left" w:pos="855"/>
              </w:tabs>
              <w:rPr>
                <w:rFonts w:ascii="GHEA Grapalat" w:hAnsi="GHEA Grapalat"/>
                <w:sz w:val="20"/>
                <w:szCs w:val="20"/>
              </w:rPr>
            </w:pPr>
            <w:r>
              <w:rPr>
                <w:rFonts w:ascii="GHEA Grapalat" w:hAnsi="GHEA Grapalat"/>
                <w:sz w:val="20"/>
                <w:szCs w:val="20"/>
              </w:rPr>
              <w:t>8.</w:t>
            </w:r>
            <w:r w:rsidR="00BE2572" w:rsidRPr="001C56F7">
              <w:rPr>
                <w:rFonts w:ascii="GHEA Grapalat" w:hAnsi="GHEA Grapalat"/>
                <w:sz w:val="20"/>
                <w:szCs w:val="20"/>
              </w:rPr>
              <w:t>НЗОУ плательщика:</w:t>
            </w:r>
          </w:p>
        </w:tc>
      </w:tr>
      <w:tr w:rsidR="00F570A0"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70A0" w:rsidRPr="001C56F7" w:rsidRDefault="00F570A0" w:rsidP="00F570A0">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 xml:space="preserve">9.Наименование, или имя, фамилия бенефициара: </w:t>
            </w:r>
            <w:r w:rsidRPr="001C56F7">
              <w:rPr>
                <w:rFonts w:ascii="GHEA Grapalat" w:hAnsi="GHEA Grapalat"/>
                <w:i/>
                <w:sz w:val="20"/>
                <w:szCs w:val="20"/>
                <w:lang w:eastAsia="en-US" w:bidi="ar-SA"/>
              </w:rPr>
              <w:t xml:space="preserve"> Средняя школа  </w:t>
            </w:r>
            <w:r w:rsidRPr="003D06CC">
              <w:rPr>
                <w:rFonts w:ascii="GHEA Grapalat" w:hAnsi="GHEA Grapalat"/>
                <w:i/>
                <w:sz w:val="20"/>
                <w:szCs w:val="20"/>
                <w:lang w:eastAsia="en-US" w:bidi="ar-SA"/>
              </w:rPr>
              <w:t>Хачпара</w:t>
            </w:r>
            <w:r w:rsidRPr="001C56F7">
              <w:rPr>
                <w:rFonts w:ascii="GHEA Grapalat" w:hAnsi="GHEA Grapalat"/>
                <w:i/>
                <w:sz w:val="20"/>
                <w:szCs w:val="20"/>
                <w:lang w:eastAsia="en-US" w:bidi="ar-SA"/>
              </w:rPr>
              <w:t xml:space="preserve"> ГНКО</w:t>
            </w:r>
          </w:p>
        </w:tc>
      </w:tr>
      <w:tr w:rsidR="00F570A0"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70A0" w:rsidRPr="001C56F7" w:rsidRDefault="00F570A0" w:rsidP="00F570A0">
            <w:pPr>
              <w:widowControl w:val="0"/>
              <w:tabs>
                <w:tab w:val="left" w:pos="855"/>
              </w:tabs>
              <w:rPr>
                <w:rFonts w:ascii="GHEA Grapalat" w:hAnsi="GHEA Grapalat"/>
                <w:sz w:val="20"/>
                <w:szCs w:val="20"/>
              </w:rPr>
            </w:pPr>
            <w:r w:rsidRPr="001C56F7">
              <w:rPr>
                <w:rFonts w:ascii="GHEA Grapalat" w:hAnsi="GHEA Grapalat"/>
                <w:sz w:val="20"/>
                <w:szCs w:val="20"/>
              </w:rPr>
              <w:t>10.НЗОУ бенефициара (не заполняется)</w:t>
            </w:r>
          </w:p>
        </w:tc>
      </w:tr>
      <w:tr w:rsidR="00F570A0"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70A0" w:rsidRPr="003D06CC" w:rsidRDefault="00F570A0" w:rsidP="00F570A0">
            <w:pPr>
              <w:widowControl w:val="0"/>
              <w:tabs>
                <w:tab w:val="left" w:pos="855"/>
              </w:tabs>
              <w:rPr>
                <w:rFonts w:ascii="GHEA Grapalat" w:hAnsi="GHEA Grapalat"/>
                <w:sz w:val="20"/>
                <w:szCs w:val="20"/>
                <w:lang w:val="en-US"/>
              </w:rPr>
            </w:pPr>
            <w:r w:rsidRPr="001C56F7">
              <w:rPr>
                <w:rFonts w:ascii="GHEA Grapalat" w:hAnsi="GHEA Grapalat"/>
                <w:sz w:val="20"/>
                <w:szCs w:val="20"/>
              </w:rPr>
              <w:t>11.УНН бенефициара:</w:t>
            </w:r>
            <w:r w:rsidRPr="001C56F7">
              <w:rPr>
                <w:rFonts w:ascii="GHEA Grapalat" w:hAnsi="GHEA Grapalat" w:cs="Arial"/>
                <w:sz w:val="20"/>
                <w:szCs w:val="20"/>
                <w:lang w:val="hy-AM" w:eastAsia="en-US" w:bidi="ar-SA"/>
              </w:rPr>
              <w:t>-</w:t>
            </w:r>
            <w:r>
              <w:rPr>
                <w:rFonts w:ascii="GHEA Grapalat" w:hAnsi="GHEA Grapalat" w:cs="Arial"/>
                <w:sz w:val="20"/>
                <w:szCs w:val="20"/>
                <w:lang w:val="en-US" w:eastAsia="en-US" w:bidi="ar-SA"/>
              </w:rPr>
              <w:t xml:space="preserve"> </w:t>
            </w:r>
            <w:r w:rsidRPr="003D06CC">
              <w:rPr>
                <w:rFonts w:ascii="GHEA Grapalat" w:hAnsi="GHEA Grapalat"/>
                <w:sz w:val="20"/>
                <w:szCs w:val="20"/>
                <w:lang w:val="hy-AM" w:eastAsia="en-US" w:bidi="ar-SA"/>
              </w:rPr>
              <w:t>0</w:t>
            </w:r>
            <w:r w:rsidRPr="003D06CC">
              <w:rPr>
                <w:rFonts w:ascii="GHEA Grapalat" w:hAnsi="GHEA Grapalat"/>
                <w:sz w:val="20"/>
                <w:szCs w:val="20"/>
                <w:lang w:val="nb-NO" w:eastAsia="en-US" w:bidi="ar-SA"/>
              </w:rPr>
              <w:t>3804229</w:t>
            </w:r>
          </w:p>
        </w:tc>
      </w:tr>
      <w:tr w:rsidR="00F570A0" w:rsidRPr="001C56F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70A0" w:rsidRPr="00F570A0" w:rsidRDefault="00F570A0" w:rsidP="00F570A0">
            <w:pPr>
              <w:widowControl w:val="0"/>
              <w:tabs>
                <w:tab w:val="left" w:pos="855"/>
              </w:tabs>
              <w:rPr>
                <w:rFonts w:ascii="GHEA Grapalat" w:hAnsi="GHEA Grapalat"/>
                <w:sz w:val="20"/>
                <w:szCs w:val="20"/>
              </w:rPr>
            </w:pPr>
            <w:r w:rsidRPr="001C56F7">
              <w:rPr>
                <w:rFonts w:ascii="GHEA Grapalat" w:hAnsi="GHEA Grapalat"/>
                <w:sz w:val="20"/>
                <w:szCs w:val="20"/>
              </w:rPr>
              <w:t>12.Обслуживающая бенефициара Финансовая организация (банк):</w:t>
            </w:r>
            <w:r w:rsidRPr="003D06CC">
              <w:rPr>
                <w:rFonts w:ascii="GHEA Grapalat" w:hAnsi="GHEA Grapalat"/>
                <w:sz w:val="20"/>
                <w:szCs w:val="20"/>
              </w:rPr>
              <w:t xml:space="preserve"> </w:t>
            </w:r>
            <w:r w:rsidRPr="00F570A0">
              <w:rPr>
                <w:rFonts w:ascii="GHEA Grapalat" w:hAnsi="GHEA Grapalat"/>
                <w:sz w:val="20"/>
                <w:szCs w:val="20"/>
              </w:rPr>
              <w:t>Операционний отдел МФ РА</w:t>
            </w:r>
          </w:p>
        </w:tc>
      </w:tr>
      <w:tr w:rsidR="00F570A0" w:rsidRPr="001C56F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570A0" w:rsidRPr="003D06CC" w:rsidRDefault="00F570A0" w:rsidP="00F570A0">
            <w:pPr>
              <w:spacing w:line="276" w:lineRule="auto"/>
              <w:rPr>
                <w:rFonts w:ascii="GHEA Grapalat" w:hAnsi="GHEA Grapalat"/>
                <w:sz w:val="20"/>
                <w:szCs w:val="20"/>
                <w:lang w:val="en-US" w:eastAsia="en-US" w:bidi="ar-SA"/>
              </w:rPr>
            </w:pPr>
            <w:r w:rsidRPr="001C56F7">
              <w:rPr>
                <w:rFonts w:ascii="GHEA Grapalat" w:hAnsi="GHEA Grapalat"/>
                <w:sz w:val="20"/>
                <w:szCs w:val="20"/>
              </w:rPr>
              <w:t>13.Номер счета бенефициара (сч.№)</w:t>
            </w:r>
            <w:r w:rsidRPr="001C56F7">
              <w:rPr>
                <w:rFonts w:ascii="GHEA Grapalat" w:hAnsi="GHEA Grapalat"/>
                <w:sz w:val="20"/>
                <w:szCs w:val="20"/>
                <w:lang w:val="en-US"/>
              </w:rPr>
              <w:t xml:space="preserve">  </w:t>
            </w:r>
            <w:r>
              <w:rPr>
                <w:rFonts w:ascii="GHEA Grapalat" w:hAnsi="GHEA Grapalat"/>
                <w:sz w:val="20"/>
                <w:szCs w:val="20"/>
                <w:lang w:val="nb-NO" w:eastAsia="en-US" w:bidi="ar-SA"/>
              </w:rPr>
              <w:t>900438000060</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3D06CC" w:rsidP="003D06CC">
            <w:pPr>
              <w:widowControl w:val="0"/>
              <w:tabs>
                <w:tab w:val="left" w:pos="855"/>
              </w:tabs>
              <w:rPr>
                <w:rFonts w:ascii="GHEA Grapalat" w:hAnsi="GHEA Grapalat"/>
                <w:sz w:val="20"/>
                <w:szCs w:val="20"/>
              </w:rPr>
            </w:pPr>
            <w:r>
              <w:rPr>
                <w:rFonts w:ascii="GHEA Grapalat" w:hAnsi="GHEA Grapalat"/>
                <w:sz w:val="20"/>
                <w:szCs w:val="20"/>
              </w:rPr>
              <w:t>14.</w:t>
            </w:r>
            <w:r w:rsidR="00BE2572" w:rsidRPr="001C56F7">
              <w:rPr>
                <w:rFonts w:ascii="GHEA Grapalat" w:hAnsi="GHEA Grapalat"/>
                <w:sz w:val="20"/>
                <w:szCs w:val="20"/>
              </w:rPr>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3D06CC" w:rsidP="003D06CC">
            <w:pPr>
              <w:widowControl w:val="0"/>
              <w:tabs>
                <w:tab w:val="left" w:pos="855"/>
              </w:tabs>
              <w:rPr>
                <w:rFonts w:ascii="GHEA Grapalat" w:hAnsi="GHEA Grapalat"/>
                <w:sz w:val="20"/>
                <w:szCs w:val="20"/>
              </w:rPr>
            </w:pPr>
            <w:r>
              <w:rPr>
                <w:rFonts w:ascii="GHEA Grapalat" w:hAnsi="GHEA Grapalat"/>
                <w:sz w:val="20"/>
                <w:szCs w:val="20"/>
              </w:rPr>
              <w:t>15.</w:t>
            </w:r>
            <w:r w:rsidR="00BE2572" w:rsidRPr="001C56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3D06CC" w:rsidP="003D06CC">
            <w:pPr>
              <w:widowControl w:val="0"/>
              <w:tabs>
                <w:tab w:val="left" w:pos="855"/>
              </w:tabs>
              <w:rPr>
                <w:rFonts w:ascii="GHEA Grapalat" w:hAnsi="GHEA Grapalat"/>
                <w:sz w:val="20"/>
                <w:szCs w:val="20"/>
              </w:rPr>
            </w:pPr>
            <w:r>
              <w:rPr>
                <w:rFonts w:ascii="GHEA Grapalat" w:hAnsi="GHEA Grapalat"/>
                <w:sz w:val="20"/>
                <w:szCs w:val="20"/>
              </w:rPr>
              <w:t>16.</w:t>
            </w:r>
            <w:r w:rsidR="00BE2572" w:rsidRPr="001C56F7">
              <w:rPr>
                <w:rFonts w:ascii="GHEA Grapalat" w:hAnsi="GHEA Grapalat"/>
                <w:sz w:val="20"/>
                <w:szCs w:val="20"/>
              </w:rPr>
              <w:t>Валюта (прописью и по коду):</w:t>
            </w:r>
          </w:p>
        </w:tc>
      </w:tr>
      <w:tr w:rsidR="00B138F3" w:rsidRPr="001C56F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3D06CC" w:rsidP="003D06CC">
            <w:pPr>
              <w:widowControl w:val="0"/>
              <w:tabs>
                <w:tab w:val="left" w:pos="855"/>
              </w:tabs>
              <w:rPr>
                <w:rFonts w:ascii="GHEA Grapalat" w:hAnsi="GHEA Grapalat"/>
                <w:sz w:val="20"/>
                <w:szCs w:val="20"/>
              </w:rPr>
            </w:pPr>
            <w:r>
              <w:rPr>
                <w:rFonts w:ascii="GHEA Grapalat" w:hAnsi="GHEA Grapalat"/>
                <w:sz w:val="20"/>
                <w:szCs w:val="20"/>
              </w:rPr>
              <w:t>17.</w:t>
            </w:r>
            <w:r w:rsidR="00BE2572" w:rsidRPr="001C56F7">
              <w:rPr>
                <w:rFonts w:ascii="GHEA Grapalat" w:hAnsi="GHEA Grapalat"/>
                <w:sz w:val="20"/>
                <w:szCs w:val="20"/>
              </w:rPr>
              <w:t>Цель сделки (уплаты): (для обеспечения исполнения договора)</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C56F7" w:rsidRDefault="003D06CC" w:rsidP="003D06CC">
            <w:pPr>
              <w:widowControl w:val="0"/>
              <w:tabs>
                <w:tab w:val="left" w:pos="855"/>
              </w:tabs>
              <w:rPr>
                <w:rFonts w:ascii="GHEA Grapalat" w:hAnsi="GHEA Grapalat"/>
                <w:sz w:val="20"/>
                <w:szCs w:val="20"/>
              </w:rPr>
            </w:pPr>
            <w:r>
              <w:rPr>
                <w:rFonts w:ascii="GHEA Grapalat" w:hAnsi="GHEA Grapalat"/>
                <w:sz w:val="20"/>
                <w:szCs w:val="20"/>
              </w:rPr>
              <w:t>18.</w:t>
            </w:r>
            <w:r w:rsidR="00BE2572" w:rsidRPr="001C56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3D06CC">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B138F3" w:rsidRPr="001C56F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3D06CC">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3D06CC" w:rsidP="00565FC8">
            <w:pPr>
              <w:widowControl w:val="0"/>
              <w:tabs>
                <w:tab w:val="left" w:pos="851"/>
              </w:tabs>
              <w:rPr>
                <w:rFonts w:ascii="GHEA Grapalat" w:hAnsi="GHEA Grapalat" w:cs="Sylfaen"/>
                <w:sz w:val="20"/>
                <w:szCs w:val="20"/>
              </w:rPr>
            </w:pPr>
            <w:r>
              <w:rPr>
                <w:rFonts w:ascii="GHEA Grapalat" w:hAnsi="GHEA Grapalat"/>
                <w:sz w:val="20"/>
                <w:szCs w:val="20"/>
              </w:rPr>
              <w:t>22.а.</w:t>
            </w:r>
            <w:r w:rsidR="00BE2572" w:rsidRPr="001C56F7">
              <w:rPr>
                <w:rFonts w:ascii="GHEA Grapalat" w:hAnsi="GHEA Grapalat"/>
                <w:sz w:val="20"/>
                <w:szCs w:val="20"/>
              </w:rPr>
              <w:t>Подписи бенефициара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45"/>
              </w:tabs>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1C56F7" w:rsidRDefault="00BE2572" w:rsidP="00565FC8">
            <w:pPr>
              <w:widowControl w:val="0"/>
              <w:tabs>
                <w:tab w:val="left" w:pos="905"/>
              </w:tabs>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jc w:val="right"/>
              <w:rPr>
                <w:rFonts w:ascii="GHEA Grapalat" w:hAnsi="GHEA Grapalat" w:cs="Tahoma"/>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39"/>
              </w:tabs>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left="3828" w:right="13"/>
              <w:jc w:val="both"/>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4678"/>
              </w:tabs>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C56F7" w:rsidRDefault="00BE2572" w:rsidP="00565FC8">
            <w:pPr>
              <w:widowControl w:val="0"/>
              <w:tabs>
                <w:tab w:val="left" w:pos="4554"/>
              </w:tabs>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23.в Дата исполнения: "___" ___ 20___г.</w:t>
            </w:r>
          </w:p>
        </w:tc>
      </w:tr>
    </w:tbl>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br w:type="page"/>
      </w:r>
    </w:p>
    <w:p w:rsidR="00BE2572" w:rsidRPr="001C56F7" w:rsidRDefault="00BE2572" w:rsidP="00BE2572">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Наличие указанного поля/</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Требование о заполнении реквизита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Сторона,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заполняющая реквизит</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в установленных </w:t>
            </w:r>
            <w:r w:rsidRPr="001C56F7">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основания для совершения </w:t>
            </w:r>
            <w:r w:rsidRPr="001C56F7">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w:t>
            </w:r>
            <w:r w:rsidRPr="001C56F7">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Del="0010680B"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подпись </w:t>
            </w:r>
            <w:r w:rsidRPr="001C56F7">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 xml:space="preserve">подписывается </w:t>
            </w:r>
            <w:r w:rsidRPr="001C56F7">
              <w:rPr>
                <w:rFonts w:ascii="GHEA Grapalat" w:hAnsi="GHEA Grapalat"/>
                <w:sz w:val="18"/>
                <w:szCs w:val="18"/>
              </w:rPr>
              <w:lastRenderedPageBreak/>
              <w:t>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FF3DE9"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1C56F7">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1C56F7">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bl>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E15766" w:rsidRPr="00BB377C" w:rsidRDefault="00E15766" w:rsidP="00565FC8">
      <w:pPr>
        <w:pStyle w:val="BodyTextIndent3"/>
        <w:widowControl w:val="0"/>
        <w:spacing w:line="240" w:lineRule="auto"/>
        <w:jc w:val="right"/>
        <w:rPr>
          <w:rFonts w:ascii="GHEA Grapalat" w:hAnsi="GHEA Grapalat"/>
          <w:b/>
        </w:rPr>
      </w:pPr>
    </w:p>
    <w:p w:rsidR="00071D1C" w:rsidRPr="001C56F7" w:rsidRDefault="00B2572B" w:rsidP="00565FC8">
      <w:pPr>
        <w:pStyle w:val="BodyTextIndent3"/>
        <w:widowControl w:val="0"/>
        <w:spacing w:line="240" w:lineRule="auto"/>
        <w:jc w:val="right"/>
        <w:rPr>
          <w:rFonts w:ascii="GHEA Grapalat" w:hAnsi="GHEA Grapalat" w:cs="Sylfaen"/>
          <w:b/>
        </w:rPr>
      </w:pPr>
      <w:r w:rsidRPr="001C56F7">
        <w:rPr>
          <w:rFonts w:ascii="GHEA Grapalat" w:hAnsi="GHEA Grapalat"/>
          <w:b/>
        </w:rPr>
        <w:lastRenderedPageBreak/>
        <w:t xml:space="preserve">Приложение № </w:t>
      </w:r>
      <w:r w:rsidR="004A51CE" w:rsidRPr="001C56F7">
        <w:rPr>
          <w:rFonts w:ascii="GHEA Grapalat" w:hAnsi="GHEA Grapalat"/>
          <w:b/>
        </w:rPr>
        <w:t>6</w:t>
      </w:r>
    </w:p>
    <w:p w:rsidR="00565FC8" w:rsidRPr="001C56F7" w:rsidRDefault="00071D1C" w:rsidP="00565FC8">
      <w:pPr>
        <w:pStyle w:val="BodyTextIndent"/>
        <w:spacing w:after="160" w:line="240" w:lineRule="auto"/>
        <w:jc w:val="right"/>
        <w:rPr>
          <w:rFonts w:ascii="GHEA Grapalat" w:hAnsi="GHEA Grapalat"/>
          <w:b/>
          <w:lang w:eastAsia="en-US" w:bidi="ar-SA"/>
        </w:rPr>
      </w:pPr>
      <w:r w:rsidRPr="001C56F7">
        <w:rPr>
          <w:rFonts w:ascii="GHEA Grapalat" w:hAnsi="GHEA Grapalat"/>
          <w:b/>
        </w:rPr>
        <w:t xml:space="preserve">к Приглашению </w:t>
      </w:r>
      <w:r w:rsidR="00E15766" w:rsidRPr="00E15766">
        <w:rPr>
          <w:rFonts w:ascii="GHEA Grapalat" w:hAnsi="GHEA Grapalat"/>
          <w:b/>
        </w:rPr>
        <w:t xml:space="preserve"> </w:t>
      </w:r>
      <w:r w:rsidRPr="001C56F7">
        <w:rPr>
          <w:rFonts w:ascii="GHEA Grapalat" w:hAnsi="GHEA Grapalat"/>
          <w:b/>
        </w:rPr>
        <w:t xml:space="preserve"> </w:t>
      </w:r>
      <w:r w:rsidR="00565FC8" w:rsidRPr="001C56F7">
        <w:rPr>
          <w:rFonts w:ascii="GHEA Grapalat" w:hAnsi="GHEA Grapalat"/>
          <w:b/>
        </w:rPr>
        <w:t xml:space="preserve">запросе катировок </w:t>
      </w:r>
      <w:r w:rsidR="008D352C" w:rsidRPr="001C56F7">
        <w:rPr>
          <w:rFonts w:ascii="GHEA Grapalat" w:hAnsi="GHEA Grapalat" w:cs="Sylfaen"/>
          <w:b/>
        </w:rPr>
        <w:br/>
      </w:r>
      <w:r w:rsidRPr="001C56F7">
        <w:rPr>
          <w:rFonts w:ascii="GHEA Grapalat" w:hAnsi="GHEA Grapalat"/>
          <w:b/>
        </w:rPr>
        <w:t xml:space="preserve">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w:t>
      </w:r>
      <w:r w:rsidR="003D06CC" w:rsidRPr="003D06CC">
        <w:rPr>
          <w:rFonts w:ascii="GHEA Grapalat" w:hAnsi="GHEA Grapalat"/>
          <w:b/>
          <w:lang w:eastAsia="en-US" w:bidi="ar-SA"/>
        </w:rPr>
        <w:t>Х</w:t>
      </w:r>
      <w:r w:rsidR="00565FC8" w:rsidRPr="001C56F7">
        <w:rPr>
          <w:rFonts w:ascii="GHEA Grapalat" w:hAnsi="GHEA Grapalat"/>
          <w:b/>
          <w:lang w:val="en-US" w:eastAsia="en-US" w:bidi="ar-SA"/>
        </w:rPr>
        <w:t>HMD</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-19/02</w:t>
      </w:r>
    </w:p>
    <w:p w:rsidR="00071D1C" w:rsidRPr="001C56F7" w:rsidRDefault="00071D1C" w:rsidP="00565FC8">
      <w:pPr>
        <w:pStyle w:val="BodyTextIndent3"/>
        <w:widowControl w:val="0"/>
        <w:spacing w:line="240" w:lineRule="auto"/>
        <w:jc w:val="right"/>
        <w:rPr>
          <w:rFonts w:ascii="GHEA Grapalat" w:hAnsi="GHEA Grapalat" w:cs="Sylfaen"/>
          <w:b/>
        </w:rPr>
      </w:pPr>
    </w:p>
    <w:p w:rsidR="008D352C" w:rsidRPr="001C56F7" w:rsidRDefault="008D352C" w:rsidP="00565FC8">
      <w:pPr>
        <w:widowControl w:val="0"/>
        <w:ind w:left="-142" w:firstLine="142"/>
        <w:jc w:val="center"/>
        <w:rPr>
          <w:rFonts w:ascii="GHEA Grapalat" w:hAnsi="GHEA Grapalat"/>
          <w:i/>
          <w:sz w:val="22"/>
          <w:szCs w:val="22"/>
        </w:rPr>
      </w:pPr>
    </w:p>
    <w:p w:rsidR="00071D1C" w:rsidRPr="001C56F7"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 xml:space="preserve">ДОГОВОР </w:t>
      </w:r>
    </w:p>
    <w:p w:rsidR="00565FC8" w:rsidRPr="001E65D1"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ПОСТАВК</w:t>
      </w:r>
      <w:r w:rsidR="00F15CED" w:rsidRPr="001C56F7">
        <w:rPr>
          <w:rFonts w:ascii="GHEA Grapalat" w:hAnsi="GHEA Grapalat"/>
          <w:b/>
          <w:sz w:val="20"/>
          <w:szCs w:val="20"/>
        </w:rPr>
        <w:t xml:space="preserve">И ТОВАРА ДЛЯ НУЖД </w:t>
      </w:r>
      <w:r w:rsidR="00565FC8" w:rsidRPr="001C56F7">
        <w:rPr>
          <w:rFonts w:ascii="GHEA Grapalat" w:hAnsi="GHEA Grapalat"/>
          <w:b/>
          <w:sz w:val="20"/>
          <w:szCs w:val="20"/>
        </w:rPr>
        <w:t>"</w:t>
      </w:r>
      <w:r w:rsidR="003D06CC">
        <w:rPr>
          <w:rFonts w:ascii="GHEA Grapalat" w:hAnsi="GHEA Grapalat"/>
          <w:b/>
          <w:sz w:val="20"/>
          <w:szCs w:val="20"/>
        </w:rPr>
        <w:t xml:space="preserve">СРЕДНАЯ ШКОЛА </w:t>
      </w:r>
      <w:r w:rsidR="003D06CC" w:rsidRPr="003D06CC">
        <w:rPr>
          <w:rFonts w:ascii="GHEA Grapalat" w:hAnsi="GHEA Grapalat"/>
          <w:b/>
          <w:sz w:val="20"/>
          <w:szCs w:val="20"/>
        </w:rPr>
        <w:t xml:space="preserve">ХАЧПАРА </w:t>
      </w:r>
      <w:r w:rsidR="00565FC8" w:rsidRPr="001C56F7">
        <w:rPr>
          <w:rFonts w:ascii="GHEA Grapalat" w:hAnsi="GHEA Grapalat"/>
          <w:b/>
          <w:sz w:val="20"/>
          <w:szCs w:val="20"/>
        </w:rPr>
        <w:t xml:space="preserve"> ГНКО АРАРАТСКАЯ МАРЗА РА</w:t>
      </w:r>
    </w:p>
    <w:p w:rsidR="00565FC8" w:rsidRPr="001C56F7" w:rsidRDefault="00565FC8" w:rsidP="00565FC8">
      <w:pPr>
        <w:widowControl w:val="0"/>
        <w:ind w:left="-142" w:firstLine="142"/>
        <w:jc w:val="center"/>
        <w:rPr>
          <w:rFonts w:ascii="GHEA Grapalat" w:hAnsi="GHEA Grapalat"/>
          <w:b/>
          <w:sz w:val="20"/>
          <w:szCs w:val="20"/>
          <w:lang w:eastAsia="en-US" w:bidi="ar-SA"/>
        </w:rPr>
      </w:pPr>
      <w:r w:rsidRPr="001C56F7">
        <w:rPr>
          <w:rFonts w:ascii="GHEA Grapalat" w:hAnsi="GHEA Grapalat"/>
          <w:b/>
          <w:sz w:val="20"/>
          <w:szCs w:val="20"/>
        </w:rPr>
        <w:t>"</w:t>
      </w:r>
      <w:r w:rsidR="00E15766">
        <w:rPr>
          <w:rFonts w:ascii="GHEA Grapalat" w:hAnsi="GHEA Grapalat"/>
          <w:b/>
          <w:sz w:val="20"/>
          <w:szCs w:val="20"/>
        </w:rPr>
        <w:t xml:space="preserve">№ </w:t>
      </w:r>
      <w:r w:rsidRPr="001C56F7">
        <w:rPr>
          <w:rFonts w:ascii="GHEA Grapalat" w:hAnsi="GHEA Grapalat"/>
          <w:b/>
          <w:sz w:val="20"/>
          <w:szCs w:val="20"/>
          <w:lang w:eastAsia="en-US" w:bidi="ar-SA"/>
        </w:rPr>
        <w:t xml:space="preserve"> А</w:t>
      </w:r>
      <w:r w:rsidRPr="001C56F7">
        <w:rPr>
          <w:rFonts w:ascii="GHEA Grapalat" w:hAnsi="GHEA Grapalat"/>
          <w:b/>
          <w:sz w:val="20"/>
          <w:szCs w:val="20"/>
          <w:lang w:val="en-US" w:eastAsia="en-US" w:bidi="ar-SA"/>
        </w:rPr>
        <w:t>M</w:t>
      </w:r>
      <w:r w:rsidR="003D06CC">
        <w:rPr>
          <w:rFonts w:ascii="GHEA Grapalat" w:hAnsi="GHEA Grapalat"/>
          <w:b/>
          <w:sz w:val="20"/>
          <w:szCs w:val="20"/>
          <w:lang w:val="en-US" w:eastAsia="en-US" w:bidi="ar-SA"/>
        </w:rPr>
        <w:t>Х</w:t>
      </w:r>
      <w:r w:rsidRPr="001C56F7">
        <w:rPr>
          <w:rFonts w:ascii="GHEA Grapalat" w:hAnsi="GHEA Grapalat"/>
          <w:b/>
          <w:sz w:val="20"/>
          <w:szCs w:val="20"/>
          <w:lang w:val="en-US" w:eastAsia="en-US" w:bidi="ar-SA"/>
        </w:rPr>
        <w:t>HMD</w:t>
      </w:r>
      <w:r w:rsidRPr="001C56F7">
        <w:rPr>
          <w:rFonts w:ascii="GHEA Grapalat" w:hAnsi="GHEA Grapalat"/>
          <w:b/>
          <w:sz w:val="20"/>
          <w:szCs w:val="20"/>
          <w:lang w:eastAsia="en-US" w:bidi="ar-SA"/>
        </w:rPr>
        <w:t>-</w:t>
      </w: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-19/02</w:t>
      </w:r>
    </w:p>
    <w:p w:rsidR="00071D1C" w:rsidRPr="001C56F7" w:rsidRDefault="00071D1C" w:rsidP="00B46D58">
      <w:pPr>
        <w:widowControl w:val="0"/>
        <w:spacing w:after="160"/>
        <w:jc w:val="center"/>
        <w:rPr>
          <w:rFonts w:ascii="GHEA Grapalat" w:hAnsi="GHEA Grapalat" w:cs="Sylfaen"/>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C56F7" w:rsidTr="00F15CED">
        <w:tc>
          <w:tcPr>
            <w:tcW w:w="4643" w:type="dxa"/>
          </w:tcPr>
          <w:p w:rsidR="00F15CED" w:rsidRPr="007214AF" w:rsidRDefault="00F83E0A" w:rsidP="003D06CC">
            <w:pPr>
              <w:widowControl w:val="0"/>
              <w:spacing w:after="160"/>
              <w:rPr>
                <w:rFonts w:ascii="GHEA Grapalat" w:hAnsi="GHEA Grapalat" w:cs="Sylfaen"/>
                <w:sz w:val="20"/>
                <w:szCs w:val="20"/>
              </w:rPr>
            </w:pPr>
            <w:r w:rsidRPr="001C56F7">
              <w:rPr>
                <w:rFonts w:ascii="GHEA Grapalat" w:hAnsi="GHEA Grapalat"/>
                <w:sz w:val="20"/>
                <w:szCs w:val="20"/>
              </w:rPr>
              <w:tab/>
            </w:r>
            <w:r w:rsidR="007214AF" w:rsidRPr="001C56F7">
              <w:rPr>
                <w:rFonts w:ascii="GHEA Grapalat" w:hAnsi="GHEA Grapalat"/>
                <w:i/>
                <w:sz w:val="20"/>
                <w:szCs w:val="20"/>
                <w:lang w:eastAsia="en-US" w:bidi="ar-SA"/>
              </w:rPr>
              <w:t xml:space="preserve">Средняя школа  </w:t>
            </w:r>
            <w:r w:rsidR="007214AF" w:rsidRPr="003D06CC">
              <w:rPr>
                <w:rFonts w:ascii="GHEA Grapalat" w:hAnsi="GHEA Grapalat"/>
                <w:i/>
                <w:sz w:val="20"/>
                <w:szCs w:val="20"/>
                <w:lang w:eastAsia="en-US" w:bidi="ar-SA"/>
              </w:rPr>
              <w:t>Хачпара</w:t>
            </w:r>
            <w:r w:rsidR="007214AF">
              <w:rPr>
                <w:rFonts w:ascii="GHEA Grapalat" w:hAnsi="GHEA Grapalat"/>
                <w:i/>
                <w:sz w:val="20"/>
                <w:szCs w:val="20"/>
                <w:lang w:eastAsia="en-US" w:bidi="ar-SA"/>
              </w:rPr>
              <w:t xml:space="preserve">  ГНКО Араратского </w:t>
            </w:r>
            <w:r w:rsidR="007214AF" w:rsidRPr="007214AF">
              <w:rPr>
                <w:rFonts w:ascii="GHEA Grapalat" w:hAnsi="GHEA Grapalat"/>
                <w:i/>
                <w:sz w:val="20"/>
                <w:szCs w:val="20"/>
                <w:lang w:eastAsia="en-US" w:bidi="ar-SA"/>
              </w:rPr>
              <w:t>областе</w:t>
            </w:r>
            <w:r w:rsidR="007214AF" w:rsidRPr="001C56F7">
              <w:rPr>
                <w:rFonts w:ascii="GHEA Grapalat" w:hAnsi="GHEA Grapalat"/>
                <w:i/>
                <w:sz w:val="20"/>
                <w:szCs w:val="20"/>
                <w:lang w:eastAsia="en-US" w:bidi="ar-SA"/>
              </w:rPr>
              <w:t>,  РА</w:t>
            </w:r>
            <w:r w:rsidR="007214AF" w:rsidRPr="001C56F7">
              <w:rPr>
                <w:rFonts w:ascii="GHEA Grapalat" w:hAnsi="GHEA Grapalat"/>
                <w:i/>
                <w:sz w:val="20"/>
                <w:szCs w:val="20"/>
              </w:rPr>
              <w:t>,,</w:t>
            </w:r>
          </w:p>
        </w:tc>
        <w:tc>
          <w:tcPr>
            <w:tcW w:w="4643" w:type="dxa"/>
          </w:tcPr>
          <w:p w:rsidR="00F15CED" w:rsidRPr="001C56F7" w:rsidRDefault="007214AF" w:rsidP="007214AF">
            <w:pPr>
              <w:widowControl w:val="0"/>
              <w:spacing w:after="160"/>
              <w:rPr>
                <w:rFonts w:ascii="GHEA Grapalat" w:hAnsi="GHEA Grapalat" w:cs="Sylfaen"/>
                <w:sz w:val="20"/>
                <w:szCs w:val="20"/>
                <w:lang w:val="en-US"/>
              </w:rPr>
            </w:pPr>
            <w:r w:rsidRPr="007214AF">
              <w:rPr>
                <w:rFonts w:ascii="GHEA Grapalat" w:hAnsi="GHEA Grapalat"/>
                <w:sz w:val="20"/>
                <w:szCs w:val="20"/>
              </w:rPr>
              <w:t xml:space="preserve">                                            </w:t>
            </w:r>
            <w:r w:rsidR="00F15CED" w:rsidRPr="001C56F7">
              <w:rPr>
                <w:rFonts w:ascii="GHEA Grapalat" w:hAnsi="GHEA Grapalat"/>
                <w:sz w:val="20"/>
                <w:szCs w:val="20"/>
              </w:rPr>
              <w:t>"</w:t>
            </w:r>
            <w:r w:rsidR="00F83E0A" w:rsidRPr="001C56F7">
              <w:rPr>
                <w:rFonts w:ascii="GHEA Grapalat" w:hAnsi="GHEA Grapalat"/>
                <w:sz w:val="20"/>
                <w:szCs w:val="20"/>
                <w:lang w:val="en-US"/>
              </w:rPr>
              <w:tab/>
            </w:r>
            <w:r w:rsidR="00F15CED" w:rsidRPr="001C56F7">
              <w:rPr>
                <w:rFonts w:ascii="GHEA Grapalat" w:hAnsi="GHEA Grapalat"/>
                <w:sz w:val="20"/>
                <w:szCs w:val="20"/>
              </w:rPr>
              <w:t xml:space="preserve">" </w:t>
            </w:r>
            <w:r w:rsidR="00F83E0A" w:rsidRPr="001C56F7">
              <w:rPr>
                <w:rFonts w:ascii="GHEA Grapalat" w:hAnsi="GHEA Grapalat"/>
                <w:sz w:val="20"/>
                <w:szCs w:val="20"/>
                <w:lang w:val="en-US"/>
              </w:rPr>
              <w:tab/>
            </w:r>
            <w:r w:rsidR="00F15CED" w:rsidRPr="001C56F7">
              <w:rPr>
                <w:rFonts w:ascii="GHEA Grapalat" w:hAnsi="GHEA Grapalat"/>
                <w:sz w:val="20"/>
                <w:szCs w:val="20"/>
                <w:lang w:val="en-US"/>
              </w:rPr>
              <w:t xml:space="preserve"> </w:t>
            </w:r>
            <w:r w:rsidR="00F15CED" w:rsidRPr="001C56F7">
              <w:rPr>
                <w:rFonts w:ascii="GHEA Grapalat" w:hAnsi="GHEA Grapalat"/>
                <w:sz w:val="20"/>
                <w:szCs w:val="20"/>
              </w:rPr>
              <w:t>20</w:t>
            </w:r>
            <w:r w:rsidR="00F83E0A" w:rsidRPr="001C56F7">
              <w:rPr>
                <w:rFonts w:ascii="GHEA Grapalat" w:hAnsi="GHEA Grapalat"/>
                <w:sz w:val="20"/>
                <w:szCs w:val="20"/>
                <w:lang w:val="en-US"/>
              </w:rPr>
              <w:tab/>
            </w:r>
            <w:r w:rsidR="00F15CED" w:rsidRPr="001C56F7">
              <w:rPr>
                <w:rFonts w:ascii="GHEA Grapalat" w:hAnsi="GHEA Grapalat"/>
                <w:sz w:val="20"/>
                <w:szCs w:val="20"/>
              </w:rPr>
              <w:t>г.</w:t>
            </w:r>
          </w:p>
        </w:tc>
      </w:tr>
    </w:tbl>
    <w:p w:rsidR="00071D1C" w:rsidRPr="001C56F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1C56F7" w:rsidRDefault="00414EBE" w:rsidP="00565FC8">
      <w:pPr>
        <w:widowControl w:val="0"/>
        <w:spacing w:after="160"/>
        <w:jc w:val="both"/>
        <w:rPr>
          <w:rFonts w:ascii="GHEA Grapalat" w:hAnsi="GHEA Grapalat"/>
          <w:sz w:val="20"/>
          <w:szCs w:val="20"/>
        </w:rPr>
      </w:pPr>
      <w:r w:rsidRPr="001C56F7">
        <w:rPr>
          <w:rFonts w:ascii="GHEA Grapalat" w:hAnsi="GHEA Grapalat"/>
          <w:i/>
          <w:sz w:val="20"/>
          <w:szCs w:val="20"/>
          <w:lang w:eastAsia="en-US" w:bidi="ar-SA"/>
        </w:rPr>
        <w:t xml:space="preserve">            </w:t>
      </w:r>
      <w:r w:rsidR="00565FC8" w:rsidRPr="001C56F7">
        <w:rPr>
          <w:rFonts w:ascii="GHEA Grapalat" w:hAnsi="GHEA Grapalat"/>
          <w:i/>
          <w:sz w:val="20"/>
          <w:szCs w:val="20"/>
          <w:lang w:eastAsia="en-US" w:bidi="ar-SA"/>
        </w:rPr>
        <w:t xml:space="preserve">Средняя школа  </w:t>
      </w:r>
      <w:r w:rsidR="003D06CC" w:rsidRPr="003D06CC">
        <w:rPr>
          <w:rFonts w:ascii="GHEA Grapalat" w:hAnsi="GHEA Grapalat"/>
          <w:i/>
          <w:sz w:val="20"/>
          <w:szCs w:val="20"/>
          <w:lang w:eastAsia="en-US" w:bidi="ar-SA"/>
        </w:rPr>
        <w:t>Хачпара</w:t>
      </w:r>
      <w:r w:rsidR="007214AF">
        <w:rPr>
          <w:rFonts w:ascii="GHEA Grapalat" w:hAnsi="GHEA Grapalat"/>
          <w:i/>
          <w:sz w:val="20"/>
          <w:szCs w:val="20"/>
          <w:lang w:eastAsia="en-US" w:bidi="ar-SA"/>
        </w:rPr>
        <w:t xml:space="preserve">  ГНКО Араратского </w:t>
      </w:r>
      <w:r w:rsidR="007214AF" w:rsidRPr="007214AF">
        <w:rPr>
          <w:rFonts w:ascii="GHEA Grapalat" w:hAnsi="GHEA Grapalat"/>
          <w:i/>
          <w:sz w:val="20"/>
          <w:szCs w:val="20"/>
          <w:lang w:eastAsia="en-US" w:bidi="ar-SA"/>
        </w:rPr>
        <w:t>областе</w:t>
      </w:r>
      <w:r w:rsidR="00565FC8" w:rsidRPr="001C56F7">
        <w:rPr>
          <w:rFonts w:ascii="GHEA Grapalat" w:hAnsi="GHEA Grapalat"/>
          <w:i/>
          <w:sz w:val="20"/>
          <w:szCs w:val="20"/>
          <w:lang w:eastAsia="en-US" w:bidi="ar-SA"/>
        </w:rPr>
        <w:t>,  РА</w:t>
      </w:r>
      <w:r w:rsidR="00565FC8" w:rsidRPr="001C56F7">
        <w:rPr>
          <w:rFonts w:ascii="GHEA Grapalat" w:hAnsi="GHEA Grapalat"/>
          <w:i/>
          <w:sz w:val="20"/>
          <w:szCs w:val="20"/>
        </w:rPr>
        <w:t>,, в лице директора</w:t>
      </w:r>
      <w:r w:rsidR="003D06CC" w:rsidRPr="003D06CC">
        <w:rPr>
          <w:rFonts w:ascii="GHEA Grapalat" w:hAnsi="GHEA Grapalat"/>
          <w:i/>
          <w:sz w:val="20"/>
          <w:szCs w:val="20"/>
        </w:rPr>
        <w:t xml:space="preserve"> С.Епремяна</w:t>
      </w:r>
      <w:r w:rsidR="00565FC8" w:rsidRPr="001C56F7">
        <w:rPr>
          <w:rFonts w:ascii="GHEA Grapalat" w:hAnsi="GHEA Grapalat"/>
          <w:i/>
          <w:sz w:val="20"/>
          <w:szCs w:val="20"/>
        </w:rPr>
        <w:t xml:space="preserve"> </w:t>
      </w:r>
      <w:r w:rsidR="006B3AE3" w:rsidRPr="001C56F7">
        <w:rPr>
          <w:rFonts w:ascii="GHEA Grapalat" w:hAnsi="GHEA Grapalat"/>
          <w:i/>
          <w:sz w:val="20"/>
          <w:szCs w:val="20"/>
        </w:rPr>
        <w:t>, действующего на основании устава _____________, далее — "Покупатель", с одной стороны, и</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 в лице директора</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1C56F7">
        <w:rPr>
          <w:rFonts w:ascii="GHEA Grapalat" w:hAnsi="GHEA Grapalat"/>
          <w:sz w:val="20"/>
          <w:szCs w:val="20"/>
        </w:rPr>
        <w:t>.</w:t>
      </w:r>
    </w:p>
    <w:p w:rsidR="00071D1C" w:rsidRPr="001C56F7" w:rsidRDefault="00071D1C" w:rsidP="00B46D58">
      <w:pPr>
        <w:widowControl w:val="0"/>
        <w:spacing w:after="160"/>
        <w:jc w:val="center"/>
        <w:rPr>
          <w:rFonts w:ascii="GHEA Grapalat" w:hAnsi="GHEA Grapalat" w:cs="Times Armenian"/>
          <w:b/>
          <w:sz w:val="20"/>
          <w:szCs w:val="20"/>
        </w:rPr>
      </w:pPr>
      <w:r w:rsidRPr="001C56F7">
        <w:rPr>
          <w:rFonts w:ascii="GHEA Grapalat" w:hAnsi="GHEA Grapalat"/>
          <w:b/>
          <w:sz w:val="20"/>
          <w:szCs w:val="20"/>
        </w:rPr>
        <w:t>1. ПРЕДМЕТ ДОГОВОРА</w:t>
      </w:r>
    </w:p>
    <w:p w:rsidR="00071D1C" w:rsidRPr="001C56F7" w:rsidRDefault="00071D1C" w:rsidP="00565FC8">
      <w:pPr>
        <w:widowControl w:val="0"/>
        <w:tabs>
          <w:tab w:val="left" w:pos="1134"/>
        </w:tabs>
        <w:spacing w:after="160"/>
        <w:jc w:val="both"/>
        <w:rPr>
          <w:rFonts w:ascii="GHEA Grapalat" w:hAnsi="GHEA Grapalat" w:cs="Times Armenian"/>
          <w:i/>
          <w:sz w:val="20"/>
          <w:szCs w:val="20"/>
        </w:rPr>
      </w:pPr>
      <w:r w:rsidRPr="001C56F7">
        <w:rPr>
          <w:rFonts w:ascii="GHEA Grapalat" w:hAnsi="GHEA Grapalat"/>
          <w:i/>
          <w:sz w:val="20"/>
          <w:szCs w:val="20"/>
        </w:rPr>
        <w:t>1.1.</w:t>
      </w:r>
      <w:r w:rsidRPr="001C56F7">
        <w:rPr>
          <w:rFonts w:ascii="GHEA Grapalat" w:hAnsi="GHEA Grapalat"/>
          <w:i/>
          <w:spacing w:val="6"/>
          <w:sz w:val="20"/>
          <w:szCs w:val="20"/>
        </w:rPr>
        <w:t>Продавец обязуется в установленном настоящим Договором (далее</w:t>
      </w:r>
      <w:r w:rsidR="00F15CED"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 договор) </w:t>
      </w:r>
      <w:r w:rsidRPr="001C56F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C56F7" w:rsidRDefault="00071D1C" w:rsidP="00565FC8">
      <w:pPr>
        <w:widowControl w:val="0"/>
        <w:spacing w:after="160"/>
        <w:rPr>
          <w:rFonts w:ascii="GHEA Grapalat" w:hAnsi="GHEA Grapalat"/>
          <w:b/>
          <w:sz w:val="20"/>
          <w:szCs w:val="20"/>
        </w:rPr>
      </w:pPr>
      <w:r w:rsidRPr="001C56F7">
        <w:rPr>
          <w:rFonts w:ascii="GHEA Grapalat" w:hAnsi="GHEA Grapalat"/>
          <w:b/>
          <w:sz w:val="20"/>
          <w:szCs w:val="20"/>
        </w:rPr>
        <w:t>2.ПРАВА И ОБЯЗАННОСТИ СТОРОН</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1.</w:t>
      </w:r>
      <w:r w:rsidRPr="001C56F7">
        <w:rPr>
          <w:rFonts w:ascii="GHEA Grapalat" w:hAnsi="GHEA Grapalat"/>
          <w:b/>
          <w:i/>
          <w:sz w:val="20"/>
          <w:szCs w:val="20"/>
        </w:rPr>
        <w:t>Покупатель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1.</w:t>
      </w:r>
      <w:r w:rsidRPr="001C56F7">
        <w:rPr>
          <w:rFonts w:ascii="GHEA Grapalat" w:hAnsi="GHEA Grapalat"/>
          <w:i/>
          <w:sz w:val="20"/>
          <w:szCs w:val="20"/>
        </w:rPr>
        <w:t>Отказываться от товара в случае непоставки товара Продавцом в</w:t>
      </w:r>
      <w:r w:rsidR="005250C2" w:rsidRPr="001C56F7">
        <w:rPr>
          <w:rFonts w:ascii="Courier New" w:hAnsi="Courier New" w:cs="Courier New"/>
          <w:i/>
          <w:sz w:val="20"/>
          <w:szCs w:val="20"/>
          <w:lang w:val="en-US"/>
        </w:rPr>
        <w:t> </w:t>
      </w:r>
      <w:r w:rsidRPr="001C56F7">
        <w:rPr>
          <w:rFonts w:ascii="GHEA Grapalat" w:hAnsi="GHEA Grapalat"/>
          <w:i/>
          <w:sz w:val="20"/>
          <w:szCs w:val="20"/>
        </w:rPr>
        <w:t>установленный договором срок, если сроки поставки были нарушены более чем на ______</w:t>
      </w:r>
      <w:r w:rsidR="00F15CED" w:rsidRPr="001C56F7">
        <w:rPr>
          <w:rFonts w:ascii="GHEA Grapalat" w:hAnsi="GHEA Grapalat"/>
          <w:i/>
          <w:sz w:val="20"/>
          <w:szCs w:val="20"/>
        </w:rPr>
        <w:t>__________</w:t>
      </w:r>
      <w:r w:rsidR="00EC165E" w:rsidRPr="001C56F7">
        <w:rPr>
          <w:rFonts w:ascii="GHEA Grapalat" w:hAnsi="GHEA Grapalat"/>
          <w:i/>
          <w:sz w:val="20"/>
          <w:szCs w:val="20"/>
        </w:rPr>
        <w:t>__</w:t>
      </w:r>
      <w:r w:rsidR="00F15CED" w:rsidRPr="001C56F7">
        <w:rPr>
          <w:rFonts w:ascii="GHEA Grapalat" w:hAnsi="GHEA Grapalat"/>
          <w:i/>
          <w:sz w:val="20"/>
          <w:szCs w:val="20"/>
        </w:rPr>
        <w:t>__</w:t>
      </w:r>
      <w:r w:rsidRPr="001C56F7">
        <w:rPr>
          <w:rFonts w:ascii="GHEA Grapalat" w:hAnsi="GHEA Grapalat"/>
          <w:i/>
          <w:sz w:val="20"/>
          <w:szCs w:val="20"/>
        </w:rPr>
        <w:t>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2.</w:t>
      </w:r>
      <w:r w:rsidRPr="001C56F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а)требовать возмещения расходов, произведенных им по причине ненадлежащего качества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б)не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в)отказываться от исполнения договора и требовать возврата уплаченной за товар суммы.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3.</w:t>
      </w:r>
      <w:r w:rsidRPr="001C56F7">
        <w:rPr>
          <w:rFonts w:ascii="GHEA Grapalat" w:hAnsi="GHEA Grapalat"/>
          <w:i/>
          <w:sz w:val="20"/>
          <w:szCs w:val="20"/>
        </w:rPr>
        <w:t xml:space="preserve">Если передан товар в количестве меньше оговоренного в договоре, то: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а)требовать восполнения недопереданного количества</w:t>
      </w:r>
      <w:r w:rsidR="00AA7117" w:rsidRPr="001C56F7">
        <w:rPr>
          <w:rFonts w:ascii="GHEA Grapalat" w:hAnsi="GHEA Grapalat"/>
          <w:i/>
          <w:sz w:val="20"/>
          <w:szCs w:val="20"/>
        </w:rPr>
        <w:t xml:space="preserve"> </w:t>
      </w:r>
      <w:r w:rsidRPr="001C56F7">
        <w:rPr>
          <w:rFonts w:ascii="GHEA Grapalat" w:hAnsi="GHEA Grapalat"/>
          <w:i/>
          <w:sz w:val="20"/>
          <w:szCs w:val="20"/>
        </w:rPr>
        <w:t>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2.1.4</w:t>
      </w:r>
      <w:r w:rsidR="00565FC8" w:rsidRPr="001C56F7">
        <w:rPr>
          <w:rFonts w:ascii="GHEA Grapalat" w:hAnsi="GHEA Grapalat"/>
          <w:i/>
          <w:sz w:val="20"/>
          <w:szCs w:val="20"/>
        </w:rPr>
        <w:t>.</w:t>
      </w:r>
      <w:r w:rsidRPr="001C56F7">
        <w:rPr>
          <w:rFonts w:ascii="GHEA Grapalat" w:hAnsi="GHEA Grapalat"/>
          <w:i/>
          <w:sz w:val="20"/>
          <w:szCs w:val="20"/>
        </w:rPr>
        <w:t>Если передан товар с нарушением условия его вида, по своему усмотрению:</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а)принимать товар, соответствующий условию относительно его вида, и отказываться от остальных товаров;</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б)отказываться от всех переданных товаров и требовать уплаты пени, предусмотренной пунктом 6.2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C56F7">
        <w:rPr>
          <w:rFonts w:ascii="Courier New" w:hAnsi="Courier New" w:cs="Courier New"/>
          <w:i/>
          <w:sz w:val="20"/>
          <w:szCs w:val="20"/>
          <w:lang w:val="en-US"/>
        </w:rPr>
        <w:t> </w:t>
      </w:r>
      <w:r w:rsidRPr="001C56F7">
        <w:rPr>
          <w:rFonts w:ascii="GHEA Grapalat" w:hAnsi="GHEA Grapalat"/>
          <w:i/>
          <w:sz w:val="20"/>
          <w:szCs w:val="20"/>
        </w:rPr>
        <w:t>виду.</w:t>
      </w:r>
    </w:p>
    <w:p w:rsidR="009E45F3"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5.</w:t>
      </w:r>
      <w:r w:rsidRPr="001C56F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6.т</w:t>
      </w:r>
      <w:r w:rsidRPr="001C56F7">
        <w:rPr>
          <w:rFonts w:ascii="GHEA Grapalat" w:hAnsi="GHEA Grapalat"/>
          <w:i/>
          <w:sz w:val="20"/>
          <w:szCs w:val="20"/>
        </w:rPr>
        <w:t>ребовать у Продавца возмещения убытков, если Покупатель в</w:t>
      </w:r>
      <w:r w:rsidR="005250C2" w:rsidRPr="001C56F7">
        <w:rPr>
          <w:rFonts w:ascii="Courier New" w:hAnsi="Courier New" w:cs="Courier New"/>
          <w:i/>
          <w:sz w:val="20"/>
          <w:szCs w:val="20"/>
          <w:lang w:val="en-US"/>
        </w:rPr>
        <w:t> </w:t>
      </w:r>
      <w:r w:rsidRPr="001C56F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lastRenderedPageBreak/>
        <w:t>2.1.</w:t>
      </w:r>
      <w:r w:rsidR="00565FC8" w:rsidRPr="001C56F7">
        <w:rPr>
          <w:rFonts w:ascii="GHEA Grapalat" w:hAnsi="GHEA Grapalat"/>
          <w:i/>
          <w:sz w:val="20"/>
          <w:szCs w:val="20"/>
        </w:rPr>
        <w:t>7.</w:t>
      </w:r>
      <w:r w:rsidRPr="001C56F7">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2.1.7.</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Продавцом считается существенным, если:</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а)был поставлен товар ненадлежащего качества, который не может быть заменен в приемлемый для Покупателя срок;</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б)сроки поставки товара нарушены более чем на ____</w:t>
      </w:r>
      <w:r w:rsidR="00786A78" w:rsidRPr="001C56F7">
        <w:rPr>
          <w:rFonts w:ascii="GHEA Grapalat" w:hAnsi="GHEA Grapalat"/>
          <w:i/>
          <w:sz w:val="20"/>
          <w:szCs w:val="20"/>
        </w:rPr>
        <w:t>_________</w:t>
      </w:r>
      <w:r w:rsidRPr="001C56F7">
        <w:rPr>
          <w:rFonts w:ascii="GHEA Grapalat" w:hAnsi="GHEA Grapalat"/>
          <w:i/>
          <w:sz w:val="20"/>
          <w:szCs w:val="20"/>
        </w:rPr>
        <w:t>___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8.</w:t>
      </w:r>
      <w:r w:rsidRPr="001C56F7">
        <w:rPr>
          <w:rFonts w:ascii="GHEA Grapalat" w:hAnsi="GHEA Grapalat"/>
          <w:i/>
          <w:sz w:val="20"/>
          <w:szCs w:val="20"/>
        </w:rPr>
        <w:t>Осматривать товар и незамедлительно уведомлять Продавца о</w:t>
      </w:r>
      <w:r w:rsidR="005250C2" w:rsidRPr="001C56F7">
        <w:rPr>
          <w:rFonts w:ascii="Courier New" w:hAnsi="Courier New" w:cs="Courier New"/>
          <w:i/>
          <w:sz w:val="20"/>
          <w:szCs w:val="20"/>
          <w:lang w:val="en-US"/>
        </w:rPr>
        <w:t> </w:t>
      </w:r>
      <w:r w:rsidRPr="001C56F7">
        <w:rPr>
          <w:rFonts w:ascii="GHEA Grapalat" w:hAnsi="GHEA Grapalat"/>
          <w:i/>
          <w:sz w:val="20"/>
          <w:szCs w:val="20"/>
        </w:rPr>
        <w:t>выявленных дефектах.</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2.</w:t>
      </w:r>
      <w:r w:rsidRPr="001C56F7">
        <w:rPr>
          <w:rFonts w:ascii="GHEA Grapalat" w:hAnsi="GHEA Grapalat"/>
          <w:b/>
          <w:i/>
          <w:sz w:val="20"/>
          <w:szCs w:val="20"/>
        </w:rPr>
        <w:t>Покупатель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1.</w:t>
      </w:r>
      <w:r w:rsidRPr="001C56F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9D71F8" w:rsidRPr="001C56F7">
        <w:rPr>
          <w:rFonts w:ascii="GHEA Grapalat" w:hAnsi="GHEA Grapalat"/>
          <w:i/>
          <w:sz w:val="20"/>
          <w:szCs w:val="20"/>
        </w:rPr>
        <w:t>2</w:t>
      </w:r>
      <w:r w:rsidR="00565FC8" w:rsidRPr="001C56F7">
        <w:rPr>
          <w:rFonts w:ascii="GHEA Grapalat" w:hAnsi="GHEA Grapalat"/>
          <w:i/>
          <w:sz w:val="20"/>
          <w:szCs w:val="20"/>
        </w:rPr>
        <w:t>.</w:t>
      </w:r>
      <w:r w:rsidRPr="001C56F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3.</w:t>
      </w:r>
      <w:r w:rsidRPr="001C56F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4.</w:t>
      </w:r>
      <w:r w:rsidRPr="001C56F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5.</w:t>
      </w:r>
      <w:r w:rsidRPr="001C56F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C56F7" w:rsidRDefault="00071D1C" w:rsidP="00565FC8">
      <w:pPr>
        <w:widowControl w:val="0"/>
        <w:tabs>
          <w:tab w:val="left" w:pos="1276"/>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3.</w:t>
      </w:r>
      <w:r w:rsidRPr="001C56F7">
        <w:rPr>
          <w:rFonts w:ascii="GHEA Grapalat" w:hAnsi="GHEA Grapalat"/>
          <w:b/>
          <w:i/>
          <w:sz w:val="20"/>
          <w:szCs w:val="20"/>
        </w:rPr>
        <w:t>Продавец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1.</w:t>
      </w:r>
      <w:r w:rsidRPr="001C56F7">
        <w:rPr>
          <w:rFonts w:ascii="GHEA Grapalat" w:hAnsi="GHEA Grapalat"/>
          <w:i/>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2.</w:t>
      </w:r>
      <w:r w:rsidRPr="001C56F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3.</w:t>
      </w:r>
      <w:r w:rsidRPr="001C56F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C56F7" w:rsidRDefault="00071D1C" w:rsidP="00565FC8">
      <w:pPr>
        <w:widowControl w:val="0"/>
        <w:tabs>
          <w:tab w:val="left" w:pos="1560"/>
        </w:tabs>
        <w:jc w:val="both"/>
        <w:rPr>
          <w:rFonts w:ascii="GHEA Grapalat" w:hAnsi="GHEA Grapalat"/>
          <w:i/>
          <w:sz w:val="20"/>
          <w:szCs w:val="20"/>
        </w:rPr>
      </w:pPr>
      <w:r w:rsidRPr="001C56F7">
        <w:rPr>
          <w:rFonts w:ascii="GHEA Grapalat" w:hAnsi="GHEA Grapalat"/>
          <w:i/>
          <w:sz w:val="20"/>
          <w:szCs w:val="20"/>
        </w:rPr>
        <w:t>2.3.3.</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4.</w:t>
      </w:r>
      <w:r w:rsidRPr="001C56F7">
        <w:rPr>
          <w:rFonts w:ascii="GHEA Grapalat" w:hAnsi="GHEA Grapalat"/>
          <w:i/>
          <w:sz w:val="20"/>
          <w:szCs w:val="20"/>
        </w:rPr>
        <w:t>Досрочно поставля</w:t>
      </w:r>
      <w:r w:rsidR="00C45B20" w:rsidRPr="001C56F7">
        <w:rPr>
          <w:rFonts w:ascii="GHEA Grapalat" w:hAnsi="GHEA Grapalat"/>
          <w:i/>
          <w:sz w:val="20"/>
          <w:szCs w:val="20"/>
        </w:rPr>
        <w:t>ть товар с согласия Покупателя.</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4.</w:t>
      </w:r>
      <w:r w:rsidRPr="001C56F7">
        <w:rPr>
          <w:rFonts w:ascii="GHEA Grapalat" w:hAnsi="GHEA Grapalat"/>
          <w:b/>
          <w:i/>
          <w:sz w:val="20"/>
          <w:szCs w:val="20"/>
        </w:rPr>
        <w:t>Продавец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1.</w:t>
      </w:r>
      <w:r w:rsidRPr="001C56F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2.</w:t>
      </w:r>
      <w:r w:rsidRPr="001C56F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1C56F7">
        <w:rPr>
          <w:rFonts w:ascii="GHEA Grapalat" w:hAnsi="GHEA Grapalat"/>
          <w:i/>
          <w:sz w:val="20"/>
          <w:szCs w:val="20"/>
        </w:rPr>
        <w:t>тановленные Покупателем сроки.</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3.</w:t>
      </w:r>
      <w:r w:rsidRPr="001C56F7">
        <w:rPr>
          <w:rFonts w:ascii="GHEA Grapalat" w:hAnsi="GHEA Grapalat"/>
          <w:i/>
          <w:sz w:val="20"/>
          <w:szCs w:val="20"/>
        </w:rPr>
        <w:t>Передавать Покупателю товар, свободный от прав третьих лиц.</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5.</w:t>
      </w:r>
      <w:r w:rsidRPr="001C56F7">
        <w:rPr>
          <w:rFonts w:ascii="GHEA Grapalat" w:hAnsi="GHEA Grapalat"/>
          <w:i/>
          <w:sz w:val="20"/>
          <w:szCs w:val="20"/>
        </w:rPr>
        <w:t>Передавать Покупателю товар предусмотренного</w:t>
      </w:r>
      <w:r w:rsidR="00AA7117" w:rsidRPr="001C56F7">
        <w:rPr>
          <w:rFonts w:ascii="GHEA Grapalat" w:hAnsi="GHEA Grapalat"/>
          <w:i/>
          <w:sz w:val="20"/>
          <w:szCs w:val="20"/>
        </w:rPr>
        <w:t xml:space="preserve"> </w:t>
      </w:r>
      <w:r w:rsidRPr="001C56F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6.</w:t>
      </w:r>
      <w:r w:rsidRPr="001C56F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7.</w:t>
      </w:r>
      <w:r w:rsidRPr="001C56F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8.</w:t>
      </w:r>
      <w:r w:rsidRPr="001C56F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9.</w:t>
      </w:r>
      <w:r w:rsidRPr="001C56F7">
        <w:rPr>
          <w:rFonts w:ascii="GHEA Grapalat" w:hAnsi="GHEA Grapalat"/>
          <w:i/>
          <w:sz w:val="20"/>
          <w:szCs w:val="20"/>
        </w:rPr>
        <w:t>Передавать Покупателю принадлежности товара и соответствующие документы.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0.</w:t>
      </w:r>
      <w:r w:rsidRPr="001C56F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C56F7" w:rsidRDefault="00071D1C" w:rsidP="00565FC8">
      <w:pPr>
        <w:widowControl w:val="0"/>
        <w:tabs>
          <w:tab w:val="left" w:pos="1418"/>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1.</w:t>
      </w:r>
      <w:r w:rsidR="00011CB9" w:rsidRPr="001C56F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1C56F7" w:rsidRDefault="00565FC8" w:rsidP="00B46D58">
      <w:pPr>
        <w:widowControl w:val="0"/>
        <w:spacing w:after="160"/>
        <w:jc w:val="center"/>
        <w:rPr>
          <w:rFonts w:ascii="GHEA Grapalat" w:hAnsi="GHEA Grapalat"/>
          <w:b/>
          <w:sz w:val="20"/>
          <w:szCs w:val="20"/>
        </w:rPr>
      </w:pPr>
    </w:p>
    <w:p w:rsidR="00565FC8" w:rsidRPr="00BB377C" w:rsidRDefault="00071D1C" w:rsidP="00E15766">
      <w:pPr>
        <w:widowControl w:val="0"/>
        <w:spacing w:after="160"/>
        <w:jc w:val="center"/>
        <w:rPr>
          <w:rFonts w:ascii="GHEA Grapalat" w:hAnsi="GHEA Grapalat"/>
          <w:b/>
          <w:sz w:val="20"/>
          <w:szCs w:val="20"/>
        </w:rPr>
      </w:pPr>
      <w:r w:rsidRPr="001C56F7">
        <w:rPr>
          <w:rFonts w:ascii="GHEA Grapalat" w:hAnsi="GHEA Grapalat"/>
          <w:b/>
          <w:sz w:val="20"/>
          <w:szCs w:val="20"/>
        </w:rPr>
        <w:t>3. ЦЕНА ДОГОВОРА И ПОРЯДОК ОПЛАТЫ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1.</w:t>
      </w:r>
      <w:r w:rsidRPr="001C56F7">
        <w:rPr>
          <w:rFonts w:ascii="GHEA Grapalat" w:hAnsi="GHEA Grapalat"/>
          <w:i/>
          <w:sz w:val="20"/>
          <w:szCs w:val="20"/>
        </w:rPr>
        <w:t>Цена договора составляет ________</w:t>
      </w:r>
      <w:r w:rsidR="00565FC8" w:rsidRPr="001C56F7">
        <w:rPr>
          <w:rFonts w:ascii="GHEA Grapalat" w:hAnsi="GHEA Grapalat"/>
          <w:i/>
          <w:sz w:val="20"/>
          <w:szCs w:val="20"/>
        </w:rPr>
        <w:t>__</w:t>
      </w:r>
      <w:r w:rsidRPr="001C56F7">
        <w:rPr>
          <w:rFonts w:ascii="GHEA Grapalat" w:hAnsi="GHEA Grapalat"/>
          <w:i/>
          <w:sz w:val="20"/>
          <w:szCs w:val="20"/>
        </w:rPr>
        <w:t>_ драмов Республики Армения, включая НДС</w:t>
      </w:r>
      <w:r w:rsidR="00D043FA" w:rsidRPr="001C56F7">
        <w:rPr>
          <w:rStyle w:val="FootnoteReference"/>
          <w:rFonts w:ascii="GHEA Grapalat" w:hAnsi="GHEA Grapalat"/>
          <w:i/>
          <w:sz w:val="20"/>
          <w:szCs w:val="20"/>
        </w:rPr>
        <w:footnoteReference w:customMarkFollows="1" w:id="12"/>
        <w:t>17</w:t>
      </w:r>
      <w:r w:rsidRPr="001C56F7">
        <w:rPr>
          <w:rFonts w:ascii="GHEA Grapalat" w:hAnsi="GHEA Grapalat"/>
          <w:i/>
          <w:sz w:val="20"/>
          <w:szCs w:val="20"/>
        </w:rPr>
        <w:t xml:space="preserve">. Цена договора </w:t>
      </w:r>
      <w:r w:rsidRPr="001C56F7">
        <w:rPr>
          <w:rFonts w:ascii="GHEA Grapalat" w:hAnsi="GHEA Grapalat"/>
          <w:i/>
          <w:sz w:val="20"/>
          <w:szCs w:val="20"/>
        </w:rPr>
        <w:lastRenderedPageBreak/>
        <w:t>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C56F7" w:rsidRDefault="00071D1C" w:rsidP="00565FC8">
      <w:pPr>
        <w:widowControl w:val="0"/>
        <w:jc w:val="both"/>
        <w:rPr>
          <w:rFonts w:ascii="GHEA Grapalat" w:hAnsi="GHEA Grapalat" w:cs="Sylfaen"/>
          <w:i/>
          <w:sz w:val="20"/>
          <w:szCs w:val="20"/>
        </w:rPr>
      </w:pPr>
      <w:r w:rsidRPr="001C56F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2.</w:t>
      </w:r>
      <w:r w:rsidRPr="001C56F7">
        <w:rPr>
          <w:rFonts w:ascii="GHEA Grapalat" w:hAnsi="GHEA Grapalat"/>
          <w:i/>
          <w:sz w:val="20"/>
          <w:szCs w:val="20"/>
        </w:rPr>
        <w:t>Покупатель перечи</w:t>
      </w:r>
      <w:r w:rsidR="00C45B20" w:rsidRPr="001C56F7">
        <w:rPr>
          <w:rFonts w:ascii="GHEA Grapalat" w:hAnsi="GHEA Grapalat"/>
          <w:i/>
          <w:sz w:val="20"/>
          <w:szCs w:val="20"/>
        </w:rPr>
        <w:t>сляет сумму в размере до ______</w:t>
      </w:r>
      <w:r w:rsidR="00565FC8" w:rsidRPr="001C56F7">
        <w:rPr>
          <w:rFonts w:ascii="GHEA Grapalat" w:hAnsi="GHEA Grapalat"/>
          <w:i/>
          <w:sz w:val="20"/>
          <w:szCs w:val="20"/>
        </w:rPr>
        <w:t>____</w:t>
      </w:r>
      <w:r w:rsidRPr="001C56F7">
        <w:rPr>
          <w:rFonts w:ascii="GHEA Grapalat" w:hAnsi="GHEA Grapalat"/>
          <w:i/>
          <w:sz w:val="20"/>
          <w:szCs w:val="20"/>
        </w:rPr>
        <w:t xml:space="preserve">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1C56F7">
        <w:rPr>
          <w:rFonts w:ascii="GHEA Grapalat" w:hAnsi="GHEA Grapalat"/>
          <w:i/>
          <w:sz w:val="20"/>
          <w:szCs w:val="20"/>
        </w:rPr>
        <w:t xml:space="preserve">При этом до полного погашения предоплаты платежи </w:t>
      </w:r>
      <w:r w:rsidR="00EC00EF" w:rsidRPr="001C56F7">
        <w:rPr>
          <w:rFonts w:ascii="GHEA Grapalat" w:hAnsi="GHEA Grapalat"/>
          <w:i/>
          <w:sz w:val="20"/>
          <w:szCs w:val="20"/>
        </w:rPr>
        <w:t>Продавцу</w:t>
      </w:r>
      <w:r w:rsidR="0072587C" w:rsidRPr="001C56F7">
        <w:rPr>
          <w:rFonts w:ascii="GHEA Grapalat" w:hAnsi="GHEA Grapalat"/>
          <w:i/>
          <w:sz w:val="20"/>
          <w:szCs w:val="20"/>
        </w:rPr>
        <w:t xml:space="preserve"> не производятся.</w:t>
      </w:r>
      <w:r w:rsidR="003C61D5" w:rsidRPr="001C56F7">
        <w:rPr>
          <w:rStyle w:val="FootnoteReference"/>
          <w:rFonts w:ascii="GHEA Grapalat" w:hAnsi="GHEA Grapalat"/>
          <w:i/>
          <w:sz w:val="20"/>
          <w:szCs w:val="20"/>
        </w:rPr>
        <w:footnoteReference w:customMarkFollows="1" w:id="13"/>
        <w:t>18</w:t>
      </w:r>
      <w:r w:rsidR="00C45B20" w:rsidRPr="001C56F7">
        <w:rPr>
          <w:rFonts w:ascii="GHEA Grapalat" w:hAnsi="GHEA Grapalat"/>
          <w:i/>
          <w:sz w:val="20"/>
          <w:szCs w:val="20"/>
        </w:rPr>
        <w:t>.</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3.</w:t>
      </w:r>
      <w:r w:rsidRPr="001C56F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C56F7">
        <w:rPr>
          <w:rFonts w:ascii="Courier New" w:hAnsi="Courier New" w:cs="Courier New"/>
          <w:i/>
          <w:sz w:val="20"/>
          <w:szCs w:val="20"/>
          <w:lang w:val="en-US"/>
        </w:rPr>
        <w:t> </w:t>
      </w:r>
      <w:r w:rsidRPr="001C56F7">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C56F7">
        <w:rPr>
          <w:rFonts w:ascii="Courier New" w:hAnsi="Courier New" w:cs="Courier New"/>
          <w:i/>
          <w:sz w:val="20"/>
          <w:szCs w:val="20"/>
          <w:lang w:val="en-US"/>
        </w:rPr>
        <w:t> </w:t>
      </w:r>
      <w:r w:rsidRPr="001C56F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C56F7">
        <w:rPr>
          <w:rFonts w:ascii="Courier New" w:hAnsi="Courier New" w:cs="Courier New"/>
          <w:i/>
          <w:sz w:val="20"/>
          <w:szCs w:val="20"/>
          <w:lang w:val="en-US"/>
        </w:rPr>
        <w:t> </w:t>
      </w:r>
      <w:r w:rsidRPr="001C56F7">
        <w:rPr>
          <w:rFonts w:ascii="GHEA Grapalat" w:hAnsi="GHEA Grapalat"/>
          <w:i/>
          <w:sz w:val="20"/>
          <w:szCs w:val="20"/>
        </w:rPr>
        <w:t xml:space="preserve">не позднее чем до </w:t>
      </w:r>
      <w:r w:rsidR="000A5316" w:rsidRPr="001C56F7">
        <w:rPr>
          <w:rFonts w:ascii="GHEA Grapalat" w:hAnsi="GHEA Grapalat"/>
          <w:i/>
          <w:sz w:val="20"/>
          <w:szCs w:val="20"/>
        </w:rPr>
        <w:t>3</w:t>
      </w:r>
      <w:r w:rsidRPr="001C56F7">
        <w:rPr>
          <w:rFonts w:ascii="GHEA Grapalat" w:hAnsi="GHEA Grapalat"/>
          <w:i/>
          <w:sz w:val="20"/>
          <w:szCs w:val="20"/>
        </w:rPr>
        <w:t xml:space="preserve">0 декабря данного года. </w:t>
      </w:r>
    </w:p>
    <w:p w:rsidR="00071D1C" w:rsidRPr="001C56F7" w:rsidRDefault="00071D1C" w:rsidP="00B46D58">
      <w:pPr>
        <w:widowControl w:val="0"/>
        <w:spacing w:after="160"/>
        <w:ind w:firstLine="720"/>
        <w:jc w:val="both"/>
        <w:rPr>
          <w:rFonts w:ascii="GHEA Grapalat" w:hAnsi="GHEA Grapalat" w:cs="Sylfaen"/>
          <w:i/>
          <w:sz w:val="20"/>
          <w:szCs w:val="20"/>
          <w:u w:val="single"/>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4. КАЧЕСТВО И ГАРАНТИЯ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565FC8" w:rsidRPr="001C56F7">
        <w:rPr>
          <w:rFonts w:ascii="GHEA Grapalat" w:hAnsi="GHEA Grapalat"/>
          <w:i/>
          <w:sz w:val="20"/>
          <w:szCs w:val="20"/>
        </w:rPr>
        <w:t>1.</w:t>
      </w:r>
      <w:r w:rsidRPr="001C56F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1C56F7" w:rsidRDefault="00071D1C"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w:t>
      </w:r>
      <w:r w:rsidR="00565FC8" w:rsidRPr="001C56F7">
        <w:rPr>
          <w:rFonts w:ascii="GHEA Grapalat" w:hAnsi="GHEA Grapalat"/>
          <w:i/>
          <w:sz w:val="20"/>
          <w:szCs w:val="20"/>
        </w:rPr>
        <w:t>2.</w:t>
      </w:r>
      <w:r w:rsidRPr="001C56F7">
        <w:rPr>
          <w:rFonts w:ascii="GHEA Grapalat" w:hAnsi="GHEA Grapalat"/>
          <w:i/>
          <w:sz w:val="20"/>
          <w:szCs w:val="20"/>
        </w:rPr>
        <w:t>Для товаров, являющихся основным средством, гарантийным сроком устанавливается _____</w:t>
      </w:r>
      <w:r w:rsidR="00565FC8" w:rsidRPr="001C56F7">
        <w:rPr>
          <w:rFonts w:ascii="GHEA Grapalat" w:hAnsi="GHEA Grapalat"/>
          <w:i/>
          <w:sz w:val="20"/>
          <w:szCs w:val="20"/>
        </w:rPr>
        <w:t>__</w:t>
      </w:r>
      <w:r w:rsidRPr="001C56F7">
        <w:rPr>
          <w:rFonts w:ascii="GHEA Grapalat" w:hAnsi="GHEA Grapalat"/>
          <w:i/>
          <w:sz w:val="20"/>
          <w:szCs w:val="20"/>
        </w:rPr>
        <w:t>_ календарных дней со дня, следующего за днем принятия товара Покупателем.</w:t>
      </w:r>
      <w:r w:rsidR="00AA7117" w:rsidRPr="001C56F7">
        <w:rPr>
          <w:rFonts w:ascii="GHEA Grapalat" w:hAnsi="GHEA Grapalat"/>
          <w:i/>
          <w:sz w:val="20"/>
          <w:szCs w:val="20"/>
        </w:rPr>
        <w:t xml:space="preserve"> </w:t>
      </w:r>
      <w:r w:rsidRPr="001C56F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C56F7">
        <w:rPr>
          <w:rStyle w:val="FootnoteReference"/>
          <w:rFonts w:ascii="GHEA Grapalat" w:hAnsi="GHEA Grapalat"/>
          <w:i/>
          <w:sz w:val="20"/>
          <w:szCs w:val="20"/>
        </w:rPr>
        <w:footnoteReference w:customMarkFollows="1" w:id="14"/>
        <w:t>19</w:t>
      </w:r>
      <w:r w:rsidRPr="001C56F7">
        <w:rPr>
          <w:rFonts w:ascii="GHEA Grapalat" w:hAnsi="GHEA Grapalat"/>
          <w:i/>
          <w:sz w:val="20"/>
          <w:szCs w:val="20"/>
        </w:rPr>
        <w:t>.</w:t>
      </w:r>
    </w:p>
    <w:p w:rsidR="00565FC8" w:rsidRPr="001E65D1" w:rsidRDefault="00565FC8" w:rsidP="00B46D58">
      <w:pPr>
        <w:widowControl w:val="0"/>
        <w:spacing w:after="160"/>
        <w:jc w:val="center"/>
        <w:rPr>
          <w:rFonts w:ascii="GHEA Grapalat" w:hAnsi="GHEA Grapalat"/>
          <w:b/>
          <w:sz w:val="20"/>
          <w:szCs w:val="20"/>
        </w:rPr>
      </w:pPr>
    </w:p>
    <w:p w:rsidR="009E45F3" w:rsidRPr="001C56F7" w:rsidRDefault="009E45F3" w:rsidP="00B46D58">
      <w:pPr>
        <w:widowControl w:val="0"/>
        <w:spacing w:after="160"/>
        <w:jc w:val="center"/>
        <w:rPr>
          <w:rFonts w:ascii="GHEA Grapalat" w:hAnsi="GHEA Grapalat"/>
          <w:b/>
          <w:sz w:val="20"/>
          <w:szCs w:val="20"/>
        </w:rPr>
      </w:pPr>
      <w:r w:rsidRPr="001C56F7">
        <w:rPr>
          <w:rFonts w:ascii="GHEA Grapalat" w:hAnsi="GHEA Grapalat"/>
          <w:b/>
          <w:sz w:val="20"/>
          <w:szCs w:val="20"/>
        </w:rPr>
        <w:t>5. ПЕРЕДАЧА И ПРИЕМ ТОВАРА</w:t>
      </w:r>
    </w:p>
    <w:p w:rsidR="009E45F3" w:rsidRPr="001C56F7" w:rsidRDefault="009E45F3"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65FC8" w:rsidRPr="001C56F7">
        <w:rPr>
          <w:rFonts w:ascii="GHEA Grapalat" w:hAnsi="GHEA Grapalat"/>
          <w:i/>
          <w:sz w:val="20"/>
          <w:szCs w:val="20"/>
        </w:rPr>
        <w:t>1.</w:t>
      </w:r>
      <w:r w:rsidRPr="001C56F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C56F7">
        <w:rPr>
          <w:rFonts w:ascii="GHEA Grapalat" w:hAnsi="GHEA Grapalat"/>
          <w:i/>
          <w:sz w:val="20"/>
          <w:szCs w:val="20"/>
        </w:rPr>
        <w:t>ием даты составления документа.</w:t>
      </w:r>
    </w:p>
    <w:p w:rsidR="00CE1E11" w:rsidRPr="001C56F7" w:rsidRDefault="00CE1E11" w:rsidP="00565FC8">
      <w:pPr>
        <w:widowControl w:val="0"/>
        <w:jc w:val="both"/>
        <w:rPr>
          <w:rFonts w:ascii="GHEA Grapalat" w:hAnsi="GHEA Grapalat" w:cs="Sylfaen"/>
          <w:i/>
          <w:sz w:val="20"/>
          <w:szCs w:val="20"/>
        </w:rPr>
      </w:pPr>
      <w:r w:rsidRPr="001C56F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5.2.</w:t>
      </w:r>
      <w:r w:rsidR="001E4776" w:rsidRPr="001C56F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w:t>
      </w:r>
      <w:r w:rsidR="001E4776" w:rsidRPr="001C56F7">
        <w:rPr>
          <w:rFonts w:ascii="GHEA Grapalat" w:hAnsi="GHEA Grapalat"/>
          <w:i/>
          <w:sz w:val="20"/>
          <w:szCs w:val="20"/>
        </w:rPr>
        <w:t>для урегулирования вопроса предпринимает меры, предусмотренные договором для подобной ситуации;</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w:t>
      </w:r>
      <w:r w:rsidR="001E4776" w:rsidRPr="001C56F7">
        <w:rPr>
          <w:rFonts w:ascii="GHEA Grapalat" w:hAnsi="GHEA Grapalat"/>
          <w:i/>
          <w:sz w:val="20"/>
          <w:szCs w:val="20"/>
        </w:rPr>
        <w:t>в отношении Продавца применяет меры ответственности, предусмотренные договором.</w:t>
      </w:r>
    </w:p>
    <w:p w:rsidR="00371CF8" w:rsidRPr="001C56F7" w:rsidRDefault="00CB1211"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9123CA" w:rsidRPr="001C56F7">
        <w:rPr>
          <w:rFonts w:ascii="GHEA Grapalat" w:hAnsi="GHEA Grapalat"/>
          <w:i/>
          <w:sz w:val="20"/>
          <w:szCs w:val="20"/>
        </w:rPr>
        <w:t>.</w:t>
      </w:r>
      <w:r w:rsidR="00565FC8" w:rsidRPr="001C56F7">
        <w:rPr>
          <w:rFonts w:ascii="GHEA Grapalat" w:hAnsi="GHEA Grapalat"/>
          <w:i/>
          <w:sz w:val="20"/>
          <w:szCs w:val="20"/>
        </w:rPr>
        <w:t>3.</w:t>
      </w:r>
      <w:r w:rsidR="00371CF8" w:rsidRPr="001C56F7">
        <w:rPr>
          <w:rFonts w:ascii="GHEA Grapalat" w:hAnsi="GHEA Grapalat"/>
          <w:i/>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5.4.</w:t>
      </w:r>
      <w:r w:rsidR="00371CF8" w:rsidRPr="001C56F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C56F7" w:rsidRDefault="00BE5F44" w:rsidP="00565FC8">
      <w:pPr>
        <w:widowControl w:val="0"/>
        <w:tabs>
          <w:tab w:val="left" w:pos="1134"/>
        </w:tabs>
        <w:ind w:firstLine="567"/>
        <w:jc w:val="both"/>
        <w:rPr>
          <w:rFonts w:ascii="GHEA Grapalat" w:hAnsi="GHEA Grapalat"/>
          <w:i/>
          <w:sz w:val="20"/>
          <w:szCs w:val="20"/>
        </w:rPr>
      </w:pPr>
    </w:p>
    <w:p w:rsidR="009123CA" w:rsidRPr="001C56F7" w:rsidRDefault="009123CA" w:rsidP="00B46D58">
      <w:pPr>
        <w:widowControl w:val="0"/>
        <w:spacing w:after="160"/>
        <w:jc w:val="center"/>
        <w:rPr>
          <w:rFonts w:ascii="GHEA Grapalat" w:hAnsi="GHEA Grapalat"/>
          <w:b/>
          <w:sz w:val="20"/>
          <w:szCs w:val="20"/>
        </w:rPr>
      </w:pPr>
      <w:r w:rsidRPr="001C56F7">
        <w:rPr>
          <w:rFonts w:ascii="GHEA Grapalat" w:hAnsi="GHEA Grapalat"/>
          <w:b/>
          <w:sz w:val="20"/>
          <w:szCs w:val="20"/>
        </w:rPr>
        <w:t>6. ОТВЕТСТВЕННОСТЬ СТОРОН</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6.</w:t>
      </w:r>
      <w:r w:rsidR="00565FC8" w:rsidRPr="001C56F7">
        <w:rPr>
          <w:rFonts w:ascii="GHEA Grapalat" w:hAnsi="GHEA Grapalat"/>
          <w:i/>
          <w:sz w:val="20"/>
          <w:szCs w:val="20"/>
        </w:rPr>
        <w:t>1.</w:t>
      </w:r>
      <w:r w:rsidRPr="001C56F7">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2.</w:t>
      </w:r>
      <w:r w:rsidRPr="001C56F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1C56F7">
        <w:rPr>
          <w:rFonts w:ascii="GHEA Grapalat" w:hAnsi="GHEA Grapalat"/>
          <w:i/>
          <w:sz w:val="20"/>
          <w:szCs w:val="20"/>
        </w:rPr>
        <w:t xml:space="preserve"> рабочий</w:t>
      </w:r>
      <w:r w:rsidRPr="001C56F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3.</w:t>
      </w:r>
      <w:r w:rsidRPr="001C56F7">
        <w:rPr>
          <w:rFonts w:ascii="GHEA Grapalat" w:hAnsi="GHEA Grapalat"/>
          <w:i/>
          <w:sz w:val="20"/>
          <w:szCs w:val="20"/>
        </w:rPr>
        <w:t>В каждом случае поставки товара, не соответствующего указанной в</w:t>
      </w:r>
      <w:r w:rsidR="00D52566" w:rsidRPr="001C56F7">
        <w:rPr>
          <w:rFonts w:ascii="Courier New" w:hAnsi="Courier New" w:cs="Courier New"/>
          <w:i/>
          <w:sz w:val="20"/>
          <w:szCs w:val="20"/>
          <w:lang w:val="en-US"/>
        </w:rPr>
        <w:t> </w:t>
      </w:r>
      <w:r w:rsidRPr="001C56F7">
        <w:rPr>
          <w:rFonts w:ascii="GHEA Grapalat" w:hAnsi="GHEA Grapalat"/>
          <w:i/>
          <w:sz w:val="20"/>
          <w:szCs w:val="20"/>
        </w:rPr>
        <w:t>пункте 1.</w:t>
      </w:r>
      <w:r w:rsidR="00565FC8" w:rsidRPr="001C56F7">
        <w:rPr>
          <w:rFonts w:ascii="GHEA Grapalat" w:hAnsi="GHEA Grapalat"/>
          <w:i/>
          <w:sz w:val="20"/>
          <w:szCs w:val="20"/>
        </w:rPr>
        <w:t>1.</w:t>
      </w:r>
      <w:r w:rsidRPr="001C56F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C56F7">
        <w:rPr>
          <w:rStyle w:val="FootnoteReference"/>
          <w:rFonts w:ascii="GHEA Grapalat" w:hAnsi="GHEA Grapalat"/>
          <w:i/>
          <w:sz w:val="20"/>
          <w:szCs w:val="20"/>
        </w:rPr>
        <w:footnoteReference w:customMarkFollows="1" w:id="15"/>
        <w:t>20</w:t>
      </w:r>
      <w:r w:rsidRPr="001C56F7">
        <w:rPr>
          <w:rFonts w:ascii="GHEA Grapalat" w:hAnsi="GHEA Grapalat"/>
          <w:i/>
          <w:sz w:val="20"/>
          <w:szCs w:val="20"/>
        </w:rPr>
        <w:t>.</w:t>
      </w:r>
      <w:r w:rsidR="00DF0BD2" w:rsidRPr="001C56F7">
        <w:rPr>
          <w:rFonts w:ascii="GHEA Grapalat" w:hAnsi="GHEA Grapalat"/>
          <w:i/>
          <w:sz w:val="20"/>
          <w:szCs w:val="20"/>
        </w:rPr>
        <w:t xml:space="preserve"> При этом</w:t>
      </w:r>
      <w:r w:rsidR="00DF0BD2" w:rsidRPr="001C56F7">
        <w:rPr>
          <w:rFonts w:ascii="GHEA Grapalat" w:hAnsi="GHEA Grapalat"/>
          <w:i/>
          <w:sz w:val="20"/>
          <w:szCs w:val="20"/>
          <w:lang w:val="hy-AM"/>
        </w:rPr>
        <w:t>,</w:t>
      </w:r>
      <w:r w:rsidR="00DF0BD2" w:rsidRPr="001C56F7">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4.</w:t>
      </w:r>
      <w:r w:rsidRPr="001C56F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5.</w:t>
      </w:r>
      <w:r w:rsidRPr="001C56F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C56F7">
        <w:rPr>
          <w:rFonts w:ascii="GHEA Grapalat" w:hAnsi="GHEA Grapalat"/>
          <w:i/>
          <w:sz w:val="20"/>
          <w:szCs w:val="20"/>
        </w:rPr>
        <w:t xml:space="preserve">рабочий </w:t>
      </w:r>
      <w:r w:rsidRPr="001C56F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6.</w:t>
      </w:r>
      <w:r w:rsidRPr="001C56F7">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1C56F7" w:rsidRDefault="00BE5525"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94684E" w:rsidRPr="001C56F7">
        <w:rPr>
          <w:rFonts w:ascii="GHEA Grapalat" w:hAnsi="GHEA Grapalat"/>
          <w:i/>
          <w:sz w:val="20"/>
          <w:szCs w:val="20"/>
        </w:rPr>
        <w:t>.</w:t>
      </w:r>
      <w:r w:rsidR="00565FC8" w:rsidRPr="001C56F7">
        <w:rPr>
          <w:rFonts w:ascii="GHEA Grapalat" w:hAnsi="GHEA Grapalat"/>
          <w:i/>
          <w:sz w:val="20"/>
          <w:szCs w:val="20"/>
        </w:rPr>
        <w:t>7.</w:t>
      </w:r>
      <w:r w:rsidR="0094684E" w:rsidRPr="001C56F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1C56F7" w:rsidRDefault="00D52566" w:rsidP="00B46D58">
      <w:pPr>
        <w:rPr>
          <w:rFonts w:ascii="GHEA Grapalat" w:hAnsi="GHEA Grapalat"/>
          <w:sz w:val="20"/>
          <w:szCs w:val="20"/>
          <w:lang w:val="hy-AM"/>
        </w:rPr>
      </w:pPr>
    </w:p>
    <w:p w:rsidR="009F337A" w:rsidRPr="001C56F7" w:rsidRDefault="009F337A" w:rsidP="00B46D58">
      <w:pPr>
        <w:widowControl w:val="0"/>
        <w:spacing w:after="160"/>
        <w:jc w:val="center"/>
        <w:rPr>
          <w:rFonts w:ascii="GHEA Grapalat" w:hAnsi="GHEA Grapalat"/>
          <w:b/>
          <w:sz w:val="20"/>
          <w:szCs w:val="20"/>
        </w:rPr>
      </w:pPr>
      <w:r w:rsidRPr="001C56F7">
        <w:rPr>
          <w:rFonts w:ascii="GHEA Grapalat" w:hAnsi="GHEA Grapalat"/>
          <w:b/>
          <w:sz w:val="20"/>
          <w:szCs w:val="20"/>
        </w:rPr>
        <w:t>7. ДЕЙСТВИЕ НЕПРЕОДОЛИМОЙ СИЛЫ (ФОРС-МАЖОР)</w:t>
      </w:r>
    </w:p>
    <w:p w:rsidR="009F337A" w:rsidRPr="001C56F7" w:rsidRDefault="009F337A" w:rsidP="00565FC8">
      <w:pPr>
        <w:widowControl w:val="0"/>
        <w:ind w:firstLine="567"/>
        <w:jc w:val="both"/>
        <w:rPr>
          <w:rFonts w:ascii="GHEA Grapalat" w:hAnsi="GHEA Grapalat"/>
          <w:i/>
          <w:sz w:val="20"/>
          <w:szCs w:val="20"/>
        </w:rPr>
      </w:pPr>
      <w:r w:rsidRPr="001C56F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1C56F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1C56F7" w:rsidRDefault="0094684E" w:rsidP="00565FC8">
      <w:pPr>
        <w:widowControl w:val="0"/>
        <w:spacing w:after="160"/>
        <w:jc w:val="center"/>
        <w:rPr>
          <w:rFonts w:ascii="GHEA Grapalat" w:hAnsi="GHEA Grapalat"/>
          <w:sz w:val="20"/>
          <w:szCs w:val="20"/>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8. ИНЫЕ УСЛОВИЯ</w:t>
      </w:r>
    </w:p>
    <w:p w:rsidR="00071D1C" w:rsidRPr="001C56F7" w:rsidRDefault="00071D1C" w:rsidP="00092AC5">
      <w:pPr>
        <w:widowControl w:val="0"/>
        <w:tabs>
          <w:tab w:val="left" w:pos="1134"/>
        </w:tabs>
        <w:ind w:firstLine="567"/>
        <w:jc w:val="both"/>
        <w:rPr>
          <w:rFonts w:ascii="GHEA Grapalat" w:hAnsi="GHEA Grapalat" w:cs="Times Armenian"/>
          <w:i/>
          <w:sz w:val="20"/>
          <w:szCs w:val="20"/>
        </w:rPr>
      </w:pPr>
      <w:r w:rsidRPr="001C56F7">
        <w:rPr>
          <w:rFonts w:ascii="GHEA Grapalat" w:hAnsi="GHEA Grapalat"/>
          <w:i/>
          <w:sz w:val="20"/>
          <w:szCs w:val="20"/>
        </w:rPr>
        <w:t>8.</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C56F7" w:rsidRDefault="00071D1C" w:rsidP="00092AC5">
      <w:pPr>
        <w:widowControl w:val="0"/>
        <w:ind w:firstLine="567"/>
        <w:jc w:val="both"/>
        <w:rPr>
          <w:rFonts w:ascii="GHEA Grapalat" w:hAnsi="GHEA Grapalat" w:cs="Sylfaen"/>
          <w:i/>
          <w:sz w:val="20"/>
          <w:szCs w:val="20"/>
        </w:rPr>
      </w:pPr>
      <w:r w:rsidRPr="001C56F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1C56F7">
        <w:rPr>
          <w:rStyle w:val="FootnoteReference"/>
          <w:rFonts w:ascii="GHEA Grapalat" w:hAnsi="GHEA Grapalat"/>
          <w:i/>
          <w:sz w:val="20"/>
          <w:szCs w:val="20"/>
        </w:rPr>
        <w:footnoteReference w:customMarkFollows="1" w:id="16"/>
        <w:t>21</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9D71F8" w:rsidRPr="001C56F7">
        <w:rPr>
          <w:rFonts w:ascii="GHEA Grapalat" w:hAnsi="GHEA Grapalat"/>
          <w:i/>
          <w:sz w:val="20"/>
          <w:szCs w:val="20"/>
        </w:rPr>
        <w:t>2.</w:t>
      </w:r>
      <w:r w:rsidR="009D71F8" w:rsidRPr="001C56F7">
        <w:rPr>
          <w:rFonts w:ascii="GHEA Grapalat" w:hAnsi="GHEA Grapalat"/>
          <w:i/>
          <w:sz w:val="20"/>
          <w:szCs w:val="20"/>
        </w:rPr>
        <w:tab/>
      </w:r>
      <w:r w:rsidRPr="001C56F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C56F7">
        <w:rPr>
          <w:rFonts w:ascii="Courier New" w:hAnsi="Courier New" w:cs="Courier New"/>
          <w:i/>
          <w:sz w:val="20"/>
          <w:szCs w:val="20"/>
          <w:lang w:val="en-US"/>
        </w:rPr>
        <w:t> </w:t>
      </w:r>
      <w:r w:rsidRPr="001C56F7">
        <w:rPr>
          <w:rFonts w:ascii="GHEA Grapalat" w:hAnsi="GHEA Grapalat"/>
          <w:i/>
          <w:sz w:val="20"/>
          <w:szCs w:val="20"/>
        </w:rPr>
        <w:t>тре</w:t>
      </w:r>
      <w:r w:rsidR="00D52566" w:rsidRPr="001C56F7">
        <w:rPr>
          <w:rFonts w:ascii="GHEA Grapalat" w:hAnsi="GHEA Grapalat"/>
          <w:i/>
          <w:sz w:val="20"/>
          <w:szCs w:val="20"/>
        </w:rPr>
        <w:t>бования, вытекающее из договора</w:t>
      </w:r>
      <w:r w:rsidRPr="001C56F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B2A24" w:rsidRPr="001C56F7">
        <w:rPr>
          <w:rFonts w:ascii="GHEA Grapalat" w:hAnsi="GHEA Grapalat"/>
          <w:i/>
          <w:sz w:val="20"/>
          <w:szCs w:val="20"/>
        </w:rPr>
        <w:t>3.</w:t>
      </w:r>
      <w:r w:rsidR="005B2A24" w:rsidRPr="001C56F7">
        <w:rPr>
          <w:rFonts w:ascii="GHEA Grapalat" w:hAnsi="GHEA Grapalat"/>
          <w:i/>
          <w:sz w:val="20"/>
          <w:szCs w:val="20"/>
        </w:rPr>
        <w:tab/>
      </w:r>
      <w:r w:rsidRPr="001C56F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1C56F7">
        <w:rPr>
          <w:rFonts w:ascii="GHEA Grapalat" w:hAnsi="GHEA Grapalat"/>
          <w:i/>
          <w:sz w:val="20"/>
          <w:szCs w:val="20"/>
          <w:lang w:val="hy-AM"/>
        </w:rPr>
        <w:t xml:space="preserve"> расторгает договор</w:t>
      </w:r>
      <w:r w:rsidRPr="001C56F7">
        <w:rPr>
          <w:rFonts w:ascii="GHEA Grapalat" w:hAnsi="GHEA Grapalat"/>
          <w:i/>
          <w:sz w:val="20"/>
          <w:szCs w:val="20"/>
        </w:rPr>
        <w:t xml:space="preserve">, если выявленные нарушения, в случае если бы о них стало </w:t>
      </w:r>
      <w:r w:rsidRPr="001C56F7">
        <w:rPr>
          <w:rFonts w:ascii="GHEA Grapalat" w:hAnsi="GHEA Grapalat"/>
          <w:i/>
          <w:sz w:val="20"/>
          <w:szCs w:val="20"/>
        </w:rPr>
        <w:lastRenderedPageBreak/>
        <w:t>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52934" w:rsidRPr="001C56F7">
        <w:rPr>
          <w:rFonts w:ascii="GHEA Grapalat" w:hAnsi="GHEA Grapalat"/>
          <w:i/>
          <w:sz w:val="20"/>
          <w:szCs w:val="20"/>
        </w:rPr>
        <w:t>4.</w:t>
      </w:r>
      <w:r w:rsidR="00552934" w:rsidRPr="001C56F7">
        <w:rPr>
          <w:rFonts w:ascii="GHEA Grapalat" w:hAnsi="GHEA Grapalat"/>
          <w:i/>
          <w:sz w:val="20"/>
          <w:szCs w:val="20"/>
        </w:rPr>
        <w:tab/>
      </w:r>
      <w:r w:rsidRPr="001C56F7">
        <w:rPr>
          <w:rFonts w:ascii="GHEA Grapalat" w:hAnsi="GHEA Grapalat"/>
          <w:i/>
          <w:sz w:val="20"/>
          <w:szCs w:val="20"/>
        </w:rPr>
        <w:t>Споры в связи с договором подлежат рассмотрению в судах Республики Армения.</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8.5</w:t>
      </w:r>
      <w:r w:rsidRPr="001C56F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1C56F7">
        <w:rPr>
          <w:rFonts w:ascii="GHEA Grapalat" w:hAnsi="GHEA Grapalat"/>
          <w:i/>
          <w:sz w:val="20"/>
          <w:szCs w:val="20"/>
        </w:rPr>
        <w:t>—</w:t>
      </w:r>
      <w:r w:rsidRPr="001C56F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1C56F7" w:rsidRDefault="00071D1C" w:rsidP="00092AC5">
      <w:pPr>
        <w:widowControl w:val="0"/>
        <w:tabs>
          <w:tab w:val="left" w:pos="1134"/>
        </w:tabs>
        <w:ind w:firstLine="567"/>
        <w:jc w:val="both"/>
        <w:rPr>
          <w:rFonts w:ascii="GHEA Grapalat" w:hAnsi="GHEA Grapalat" w:cs="Sylfaen"/>
          <w:i/>
          <w:spacing w:val="-6"/>
          <w:sz w:val="20"/>
          <w:szCs w:val="20"/>
        </w:rPr>
      </w:pPr>
      <w:r w:rsidRPr="001C56F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1C56F7" w:rsidRDefault="00071D1C" w:rsidP="00092AC5">
      <w:pPr>
        <w:widowControl w:val="0"/>
        <w:ind w:firstLine="567"/>
        <w:jc w:val="both"/>
        <w:rPr>
          <w:rFonts w:ascii="GHEA Grapalat" w:hAnsi="GHEA Grapalat"/>
          <w:i/>
          <w:sz w:val="20"/>
          <w:szCs w:val="20"/>
        </w:rPr>
      </w:pPr>
      <w:r w:rsidRPr="001C56F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6.</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агентского договора: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1)</w:t>
      </w:r>
      <w:r w:rsidR="00E95CE6" w:rsidRPr="001C56F7">
        <w:rPr>
          <w:rFonts w:ascii="GHEA Grapalat" w:hAnsi="GHEA Grapalat"/>
          <w:i/>
          <w:sz w:val="20"/>
          <w:szCs w:val="20"/>
        </w:rPr>
        <w:tab/>
      </w:r>
      <w:r w:rsidRPr="001C56F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2)</w:t>
      </w:r>
      <w:r w:rsidR="00E95CE6" w:rsidRPr="001C56F7">
        <w:rPr>
          <w:rFonts w:ascii="GHEA Grapalat" w:hAnsi="GHEA Grapalat"/>
          <w:i/>
          <w:sz w:val="20"/>
          <w:szCs w:val="20"/>
        </w:rPr>
        <w:tab/>
      </w:r>
      <w:r w:rsidRPr="001C56F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C56F7">
        <w:rPr>
          <w:rStyle w:val="FootnoteReference"/>
          <w:rFonts w:ascii="GHEA Grapalat" w:hAnsi="GHEA Grapalat"/>
          <w:i/>
          <w:sz w:val="20"/>
          <w:szCs w:val="20"/>
        </w:rPr>
        <w:footnoteReference w:customMarkFollows="1" w:id="17"/>
        <w:t>22</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7.</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C56F7">
        <w:rPr>
          <w:rStyle w:val="FootnoteReference"/>
          <w:rFonts w:ascii="GHEA Grapalat" w:hAnsi="GHEA Grapalat"/>
          <w:i/>
          <w:sz w:val="20"/>
          <w:szCs w:val="20"/>
        </w:rPr>
        <w:footnoteReference w:customMarkFollows="1" w:id="18"/>
        <w:t>23</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8.</w:t>
      </w:r>
      <w:r w:rsidR="006E15CD" w:rsidRPr="001C56F7">
        <w:rPr>
          <w:rFonts w:ascii="GHEA Grapalat" w:hAnsi="GHEA Grapalat"/>
          <w:i/>
          <w:sz w:val="20"/>
          <w:szCs w:val="20"/>
        </w:rPr>
        <w:tab/>
      </w:r>
      <w:r w:rsidRPr="001C56F7">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1C56F7">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C56F7">
        <w:rPr>
          <w:rFonts w:ascii="GHEA Grapalat" w:hAnsi="GHEA Grapalat"/>
          <w:i/>
          <w:sz w:val="20"/>
          <w:szCs w:val="20"/>
          <w:lang w:val="hy-AM"/>
        </w:rPr>
        <w:t xml:space="preserve">. </w:t>
      </w:r>
      <w:r w:rsidRPr="001C56F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9.</w:t>
      </w:r>
      <w:r w:rsidR="006E15CD" w:rsidRPr="001C56F7">
        <w:rPr>
          <w:rFonts w:ascii="GHEA Grapalat" w:hAnsi="GHEA Grapalat"/>
          <w:i/>
          <w:sz w:val="20"/>
          <w:szCs w:val="20"/>
        </w:rPr>
        <w:tab/>
      </w:r>
      <w:r w:rsidRPr="001C56F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C56F7">
        <w:rPr>
          <w:rFonts w:ascii="GHEA Grapalat" w:hAnsi="GHEA Grapalat"/>
          <w:i/>
          <w:sz w:val="20"/>
          <w:szCs w:val="20"/>
        </w:rPr>
        <w:t>—</w:t>
      </w:r>
      <w:r w:rsidRPr="001C56F7">
        <w:rPr>
          <w:rFonts w:ascii="GHEA Grapalat" w:hAnsi="GHEA Grapalat"/>
          <w:i/>
          <w:sz w:val="20"/>
          <w:szCs w:val="20"/>
        </w:rPr>
        <w:t xml:space="preserve"> это выгода или убытки, понесенные данной стороной.</w:t>
      </w:r>
      <w:r w:rsidR="003A39AC" w:rsidRPr="001C56F7" w:rsidDel="003A39AC">
        <w:rPr>
          <w:rFonts w:ascii="GHEA Grapalat" w:hAnsi="GHEA Grapalat"/>
          <w:i/>
          <w:sz w:val="20"/>
          <w:szCs w:val="20"/>
        </w:rPr>
        <w:t xml:space="preserve"> </w:t>
      </w:r>
      <w:r w:rsidRPr="001C56F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C56F7" w:rsidRDefault="00071D1C" w:rsidP="00092AC5">
      <w:pPr>
        <w:widowControl w:val="0"/>
        <w:tabs>
          <w:tab w:val="left" w:pos="1276"/>
        </w:tabs>
        <w:ind w:firstLine="567"/>
        <w:jc w:val="both"/>
        <w:rPr>
          <w:rFonts w:ascii="GHEA Grapalat" w:hAnsi="GHEA Grapalat"/>
          <w:i/>
          <w:sz w:val="20"/>
          <w:szCs w:val="20"/>
        </w:rPr>
      </w:pPr>
      <w:r w:rsidRPr="001C56F7">
        <w:rPr>
          <w:rFonts w:ascii="GHEA Grapalat" w:hAnsi="GHEA Grapalat"/>
          <w:i/>
          <w:sz w:val="20"/>
          <w:szCs w:val="20"/>
        </w:rPr>
        <w:t>8.1</w:t>
      </w:r>
      <w:r w:rsidR="00E3606B" w:rsidRPr="001C56F7">
        <w:rPr>
          <w:rFonts w:ascii="GHEA Grapalat" w:hAnsi="GHEA Grapalat"/>
          <w:i/>
          <w:sz w:val="20"/>
          <w:szCs w:val="20"/>
        </w:rPr>
        <w:t>0.</w:t>
      </w:r>
      <w:r w:rsidR="00E3606B" w:rsidRPr="001C56F7">
        <w:rPr>
          <w:rFonts w:ascii="GHEA Grapalat" w:hAnsi="GHEA Grapalat"/>
          <w:i/>
          <w:sz w:val="20"/>
          <w:szCs w:val="20"/>
        </w:rPr>
        <w:tab/>
      </w:r>
      <w:r w:rsidRPr="001C56F7">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C56F7">
        <w:rPr>
          <w:rFonts w:ascii="Courier New" w:hAnsi="Courier New" w:cs="Courier New"/>
          <w:i/>
          <w:sz w:val="20"/>
          <w:szCs w:val="20"/>
          <w:lang w:val="en-US"/>
        </w:rPr>
        <w:t> </w:t>
      </w:r>
      <w:r w:rsidRPr="001C56F7">
        <w:rPr>
          <w:rFonts w:ascii="GHEA Grapalat" w:hAnsi="GHEA Grapalat"/>
          <w:i/>
          <w:sz w:val="20"/>
          <w:szCs w:val="20"/>
        </w:rPr>
        <w:t xml:space="preserve">Армения. </w:t>
      </w:r>
    </w:p>
    <w:p w:rsidR="00071D1C" w:rsidRPr="001C56F7" w:rsidRDefault="00071D1C" w:rsidP="00092AC5">
      <w:pPr>
        <w:widowControl w:val="0"/>
        <w:tabs>
          <w:tab w:val="left" w:pos="1276"/>
        </w:tabs>
        <w:ind w:firstLine="567"/>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1C56F7">
        <w:rPr>
          <w:rFonts w:ascii="GHEA Grapalat" w:hAnsi="GHEA Grapalat"/>
          <w:i/>
          <w:sz w:val="20"/>
          <w:szCs w:val="20"/>
        </w:rPr>
        <w:t xml:space="preserve"> </w:t>
      </w:r>
      <w:r w:rsidR="00DD41E4" w:rsidRPr="001C56F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C56F7">
        <w:rPr>
          <w:rFonts w:ascii="GHEA Grapalat" w:hAnsi="GHEA Grapalat"/>
          <w:i/>
          <w:spacing w:val="-6"/>
          <w:sz w:val="20"/>
          <w:szCs w:val="20"/>
        </w:rPr>
        <w:t xml:space="preserve">высылает </w:t>
      </w:r>
      <w:r w:rsidR="00DD41E4" w:rsidRPr="001C56F7">
        <w:rPr>
          <w:rFonts w:ascii="GHEA Grapalat" w:hAnsi="GHEA Grapalat"/>
          <w:i/>
          <w:spacing w:val="-6"/>
          <w:sz w:val="20"/>
          <w:szCs w:val="20"/>
        </w:rPr>
        <w:t>его также на электронную почту Продавца.</w:t>
      </w:r>
    </w:p>
    <w:p w:rsidR="00071D1C" w:rsidRPr="001C56F7" w:rsidRDefault="00071D1C" w:rsidP="00092AC5">
      <w:pPr>
        <w:widowControl w:val="0"/>
        <w:tabs>
          <w:tab w:val="left" w:pos="1276"/>
        </w:tabs>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2.</w:t>
      </w:r>
      <w:r w:rsidRPr="001C56F7">
        <w:rPr>
          <w:rFonts w:ascii="GHEA Grapalat" w:hAnsi="GHEA Grapalat"/>
          <w:i/>
          <w:spacing w:val="-6"/>
          <w:sz w:val="20"/>
          <w:szCs w:val="20"/>
        </w:rPr>
        <w:t xml:space="preserve">Споры, возникшие в связи с договором, разрешаются путем переговоров. В случае недостижения согласия споры </w:t>
      </w:r>
      <w:r w:rsidRPr="001C56F7">
        <w:rPr>
          <w:rFonts w:ascii="GHEA Grapalat" w:hAnsi="GHEA Grapalat"/>
          <w:i/>
          <w:spacing w:val="-6"/>
          <w:sz w:val="20"/>
          <w:szCs w:val="20"/>
        </w:rPr>
        <w:lastRenderedPageBreak/>
        <w:t>разрешаются в судебном порядке.</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3.</w:t>
      </w:r>
      <w:r w:rsidRPr="001C56F7">
        <w:rPr>
          <w:rFonts w:ascii="GHEA Grapalat" w:hAnsi="GHEA Grapalat"/>
          <w:i/>
          <w:sz w:val="20"/>
          <w:szCs w:val="20"/>
        </w:rPr>
        <w:t>Договор составлен на ____</w:t>
      </w:r>
      <w:r w:rsidR="00E95CE6" w:rsidRPr="001C56F7">
        <w:rPr>
          <w:rFonts w:ascii="GHEA Grapalat" w:hAnsi="GHEA Grapalat"/>
          <w:i/>
          <w:sz w:val="20"/>
          <w:szCs w:val="20"/>
        </w:rPr>
        <w:t>_______</w:t>
      </w:r>
      <w:r w:rsidRPr="001C56F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C56F7">
        <w:rPr>
          <w:rFonts w:ascii="GHEA Grapalat" w:hAnsi="GHEA Grapalat"/>
          <w:i/>
          <w:sz w:val="20"/>
          <w:szCs w:val="20"/>
        </w:rPr>
        <w:t>1.</w:t>
      </w:r>
      <w:r w:rsidR="00E95CE6" w:rsidRPr="001C56F7">
        <w:rPr>
          <w:rFonts w:ascii="GHEA Grapalat" w:hAnsi="GHEA Grapalat"/>
          <w:i/>
          <w:sz w:val="20"/>
          <w:szCs w:val="20"/>
        </w:rPr>
        <w:t xml:space="preserve"> </w:t>
      </w:r>
      <w:r w:rsidRPr="001C56F7">
        <w:rPr>
          <w:rFonts w:ascii="GHEA Grapalat" w:hAnsi="GHEA Grapalat"/>
          <w:i/>
          <w:sz w:val="20"/>
          <w:szCs w:val="20"/>
        </w:rPr>
        <w:t>к</w:t>
      </w:r>
      <w:r w:rsidR="00E95CE6" w:rsidRPr="001C56F7">
        <w:rPr>
          <w:rFonts w:ascii="Courier New" w:hAnsi="Courier New" w:cs="Courier New"/>
          <w:i/>
          <w:sz w:val="20"/>
          <w:szCs w:val="20"/>
          <w:lang w:val="en-US"/>
        </w:rPr>
        <w:t> </w:t>
      </w:r>
      <w:r w:rsidRPr="001C56F7">
        <w:rPr>
          <w:rFonts w:ascii="GHEA Grapalat" w:hAnsi="GHEA Grapalat"/>
          <w:i/>
          <w:sz w:val="20"/>
          <w:szCs w:val="20"/>
        </w:rPr>
        <w:t>договору считаются неотъемлемой частью договора.</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4.</w:t>
      </w:r>
      <w:r w:rsidRPr="001C56F7">
        <w:rPr>
          <w:rFonts w:ascii="GHEA Grapalat" w:hAnsi="GHEA Grapalat"/>
          <w:i/>
          <w:sz w:val="20"/>
          <w:szCs w:val="20"/>
        </w:rPr>
        <w:t>К отношениям, связанным с договором, применяется право Республики Армения.</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5.</w:t>
      </w:r>
      <w:r w:rsidRPr="001C56F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1C56F7">
        <w:rPr>
          <w:rFonts w:ascii="GHEA Grapalat" w:hAnsi="GHEA Grapalat"/>
          <w:i/>
          <w:sz w:val="20"/>
          <w:szCs w:val="20"/>
        </w:rPr>
        <w:t xml:space="preserve">представленные </w:t>
      </w:r>
      <w:r w:rsidRPr="001C56F7">
        <w:rPr>
          <w:rFonts w:ascii="GHEA Grapalat" w:hAnsi="GHEA Grapalat"/>
          <w:i/>
          <w:sz w:val="20"/>
          <w:szCs w:val="20"/>
        </w:rPr>
        <w:t xml:space="preserve">Продавцом в виде неустойки </w:t>
      </w:r>
      <w:r w:rsidR="009673B8"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 в размере предусмот</w:t>
      </w:r>
      <w:r w:rsidR="008707D8" w:rsidRPr="001C56F7">
        <w:rPr>
          <w:rFonts w:ascii="GHEA Grapalat" w:hAnsi="GHEA Grapalat"/>
          <w:i/>
          <w:sz w:val="20"/>
          <w:szCs w:val="20"/>
        </w:rPr>
        <w:t>ренных финансовых средств заменяю</w:t>
      </w:r>
      <w:r w:rsidRPr="001C56F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1C56F7">
        <w:rPr>
          <w:rFonts w:ascii="GHEA Grapalat" w:hAnsi="GHEA Grapalat"/>
          <w:i/>
          <w:sz w:val="20"/>
          <w:szCs w:val="20"/>
        </w:rPr>
        <w:t xml:space="preserve">17 </w:t>
      </w:r>
      <w:r w:rsidRPr="001C56F7">
        <w:rPr>
          <w:rFonts w:ascii="GHEA Grapalat" w:hAnsi="GHEA Grapalat"/>
          <w:i/>
          <w:sz w:val="20"/>
          <w:szCs w:val="20"/>
        </w:rPr>
        <w:t xml:space="preserve">пункта 32 Приложения № </w:t>
      </w:r>
      <w:r w:rsidR="006E50E4" w:rsidRPr="001C56F7">
        <w:rPr>
          <w:rFonts w:ascii="GHEA Grapalat" w:hAnsi="GHEA Grapalat"/>
          <w:i/>
          <w:sz w:val="20"/>
          <w:szCs w:val="20"/>
        </w:rPr>
        <w:t>1</w:t>
      </w:r>
      <w:r w:rsidR="006E50E4" w:rsidRPr="001C56F7">
        <w:rPr>
          <w:rFonts w:ascii="GHEA Grapalat" w:hAnsi="GHEA Grapalat"/>
          <w:i/>
          <w:sz w:val="20"/>
          <w:szCs w:val="20"/>
          <w:lang w:val="hy-AM"/>
        </w:rPr>
        <w:t xml:space="preserve"> </w:t>
      </w:r>
      <w:r w:rsidRPr="001C56F7">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1C56F7">
        <w:rPr>
          <w:rFonts w:ascii="GHEA Grapalat" w:hAnsi="GHEA Grapalat"/>
          <w:i/>
          <w:sz w:val="20"/>
          <w:szCs w:val="20"/>
        </w:rPr>
        <w:t>и</w:t>
      </w:r>
      <w:r w:rsidRPr="001C56F7">
        <w:rPr>
          <w:rFonts w:ascii="GHEA Grapalat" w:hAnsi="GHEA Grapalat"/>
          <w:i/>
          <w:sz w:val="20"/>
          <w:szCs w:val="20"/>
        </w:rPr>
        <w:t xml:space="preserve"> представляет Покупателю </w:t>
      </w:r>
      <w:r w:rsidR="00CD7A4F" w:rsidRPr="001C56F7">
        <w:rPr>
          <w:rFonts w:ascii="GHEA Grapalat" w:hAnsi="GHEA Grapalat"/>
          <w:i/>
          <w:sz w:val="20"/>
          <w:szCs w:val="20"/>
        </w:rPr>
        <w:t xml:space="preserve">новые обеспечения </w:t>
      </w:r>
      <w:r w:rsidRPr="001C56F7">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1C56F7">
        <w:rPr>
          <w:rStyle w:val="FootnoteReference"/>
          <w:rFonts w:ascii="GHEA Grapalat" w:hAnsi="GHEA Grapalat"/>
          <w:i/>
          <w:sz w:val="20"/>
          <w:szCs w:val="20"/>
        </w:rPr>
        <w:footnoteReference w:customMarkFollows="1" w:id="19"/>
        <w:t>24</w:t>
      </w:r>
    </w:p>
    <w:p w:rsidR="00092AC5" w:rsidRPr="001E65D1" w:rsidRDefault="00092AC5" w:rsidP="00B46D58">
      <w:pPr>
        <w:widowControl w:val="0"/>
        <w:spacing w:after="160"/>
        <w:jc w:val="center"/>
        <w:rPr>
          <w:rFonts w:ascii="GHEA Grapalat" w:hAnsi="GHEA Grapalat"/>
          <w:b/>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1C56F7" w:rsidTr="0016519F">
        <w:tc>
          <w:tcPr>
            <w:tcW w:w="4536" w:type="dxa"/>
          </w:tcPr>
          <w:p w:rsidR="00414EBE" w:rsidRPr="001E65D1" w:rsidRDefault="00414EBE" w:rsidP="00B46D58">
            <w:pPr>
              <w:widowControl w:val="0"/>
              <w:spacing w:after="160"/>
              <w:jc w:val="center"/>
              <w:rPr>
                <w:rFonts w:ascii="GHEA Grapalat" w:hAnsi="GHEA Grapalat"/>
                <w:b/>
              </w:rPr>
            </w:pPr>
          </w:p>
          <w:p w:rsidR="00071D1C" w:rsidRPr="001E65D1" w:rsidRDefault="00071D1C" w:rsidP="00B46D58">
            <w:pPr>
              <w:widowControl w:val="0"/>
              <w:spacing w:after="160"/>
              <w:jc w:val="center"/>
              <w:rPr>
                <w:rFonts w:ascii="GHEA Grapalat" w:hAnsi="GHEA Grapalat"/>
                <w:b/>
              </w:rPr>
            </w:pPr>
            <w:r w:rsidRPr="001C56F7">
              <w:rPr>
                <w:rFonts w:ascii="GHEA Grapalat" w:hAnsi="GHEA Grapalat"/>
                <w:b/>
              </w:rPr>
              <w:t>ПОКУПАТЕЛЬ</w:t>
            </w:r>
          </w:p>
          <w:p w:rsidR="00F91166" w:rsidRPr="00E15766" w:rsidRDefault="00F91166" w:rsidP="00F91166">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 xml:space="preserve">Средняя школа  </w:t>
            </w:r>
            <w:r w:rsidRPr="003D06CC">
              <w:rPr>
                <w:rFonts w:ascii="GHEA Grapalat" w:hAnsi="GHEA Grapalat"/>
                <w:i/>
                <w:sz w:val="20"/>
                <w:szCs w:val="20"/>
                <w:lang w:eastAsia="en-US" w:bidi="ar-SA"/>
              </w:rPr>
              <w:t>Хачпара</w:t>
            </w:r>
            <w:r w:rsidRPr="00E15766">
              <w:rPr>
                <w:rFonts w:ascii="GHEA Grapalat" w:hAnsi="GHEA Grapalat"/>
                <w:i/>
                <w:sz w:val="20"/>
                <w:szCs w:val="20"/>
                <w:lang w:eastAsia="en-US" w:bidi="ar-SA"/>
              </w:rPr>
              <w:t xml:space="preserve"> </w:t>
            </w:r>
            <w:r w:rsidRPr="003D06CC">
              <w:rPr>
                <w:rFonts w:ascii="GHEA Grapalat" w:hAnsi="GHEA Grapalat"/>
                <w:i/>
                <w:sz w:val="20"/>
                <w:szCs w:val="20"/>
                <w:lang w:eastAsia="en-US" w:bidi="ar-SA"/>
              </w:rPr>
              <w:t xml:space="preserve">  </w:t>
            </w:r>
            <w:r w:rsidRPr="00E15766">
              <w:rPr>
                <w:rFonts w:ascii="GHEA Grapalat" w:hAnsi="GHEA Grapalat"/>
                <w:i/>
                <w:sz w:val="20"/>
                <w:szCs w:val="20"/>
                <w:lang w:eastAsia="en-US" w:bidi="ar-SA"/>
              </w:rPr>
              <w:t xml:space="preserve"> ГНКО</w:t>
            </w:r>
          </w:p>
          <w:p w:rsidR="00F91166" w:rsidRPr="003D06CC" w:rsidRDefault="00F91166" w:rsidP="00F91166">
            <w:pPr>
              <w:widowControl w:val="0"/>
              <w:jc w:val="center"/>
              <w:rPr>
                <w:rFonts w:ascii="GHEA Grapalat" w:hAnsi="GHEA Grapalat"/>
                <w:i/>
                <w:sz w:val="20"/>
                <w:szCs w:val="20"/>
              </w:rPr>
            </w:pPr>
            <w:r w:rsidRPr="00E15766">
              <w:rPr>
                <w:rFonts w:ascii="GHEA Grapalat" w:hAnsi="GHEA Grapalat"/>
                <w:i/>
                <w:sz w:val="20"/>
                <w:szCs w:val="20"/>
              </w:rPr>
              <w:t xml:space="preserve">О </w:t>
            </w:r>
            <w:r w:rsidRPr="003D06CC">
              <w:rPr>
                <w:rFonts w:ascii="GHEA Grapalat" w:hAnsi="GHEA Grapalat"/>
                <w:i/>
                <w:sz w:val="20"/>
                <w:szCs w:val="20"/>
              </w:rPr>
              <w:t>Хачпара</w:t>
            </w:r>
            <w:r>
              <w:rPr>
                <w:rFonts w:ascii="GHEA Grapalat" w:hAnsi="GHEA Grapalat"/>
                <w:i/>
                <w:sz w:val="20"/>
                <w:szCs w:val="20"/>
              </w:rPr>
              <w:t xml:space="preserve"> улица </w:t>
            </w:r>
            <w:r w:rsidRPr="003D06CC">
              <w:rPr>
                <w:rFonts w:ascii="GHEA Grapalat" w:hAnsi="GHEA Grapalat"/>
                <w:i/>
                <w:sz w:val="20"/>
                <w:szCs w:val="20"/>
              </w:rPr>
              <w:t>5 дом 15</w:t>
            </w:r>
          </w:p>
          <w:p w:rsidR="00F91166" w:rsidRPr="003D06CC" w:rsidRDefault="00F91166" w:rsidP="00F91166">
            <w:pPr>
              <w:jc w:val="center"/>
              <w:rPr>
                <w:rFonts w:ascii="GHEA Grapalat" w:hAnsi="GHEA Grapalat"/>
                <w:sz w:val="20"/>
                <w:szCs w:val="20"/>
                <w:lang w:val="nb-NO" w:eastAsia="en-US" w:bidi="ar-SA"/>
              </w:rPr>
            </w:pPr>
            <w:r w:rsidRPr="00E15766">
              <w:rPr>
                <w:rFonts w:ascii="GHEA Grapalat" w:hAnsi="GHEA Grapalat"/>
                <w:i/>
                <w:sz w:val="20"/>
                <w:szCs w:val="20"/>
                <w:lang w:eastAsia="en-US" w:bidi="ar-SA"/>
              </w:rPr>
              <w:t xml:space="preserve">Н/С </w:t>
            </w:r>
            <w:r>
              <w:rPr>
                <w:rFonts w:ascii="GHEA Grapalat" w:hAnsi="GHEA Grapalat"/>
                <w:sz w:val="20"/>
                <w:szCs w:val="20"/>
                <w:lang w:val="nb-NO" w:eastAsia="en-US" w:bidi="ar-SA"/>
              </w:rPr>
              <w:t>900438000060</w:t>
            </w:r>
          </w:p>
          <w:p w:rsidR="00F91166" w:rsidRPr="00F91166" w:rsidRDefault="00F91166" w:rsidP="00F91166">
            <w:pPr>
              <w:widowControl w:val="0"/>
              <w:jc w:val="center"/>
              <w:rPr>
                <w:rFonts w:ascii="GHEA Grapalat" w:hAnsi="GHEA Grapalat"/>
                <w:i/>
                <w:sz w:val="20"/>
                <w:szCs w:val="20"/>
                <w:lang w:eastAsia="en-US" w:bidi="ar-SA"/>
              </w:rPr>
            </w:pPr>
            <w:r w:rsidRPr="00F91166">
              <w:rPr>
                <w:rFonts w:ascii="GHEA Grapalat" w:hAnsi="GHEA Grapalat"/>
                <w:i/>
                <w:sz w:val="20"/>
                <w:szCs w:val="20"/>
                <w:lang w:eastAsia="en-US" w:bidi="ar-SA"/>
              </w:rPr>
              <w:t>Операционний отдел МФ РА</w:t>
            </w:r>
          </w:p>
          <w:p w:rsidR="00F91166" w:rsidRPr="003D06CC" w:rsidRDefault="00F91166" w:rsidP="00F91166">
            <w:pPr>
              <w:widowControl w:val="0"/>
              <w:jc w:val="center"/>
              <w:rPr>
                <w:rFonts w:ascii="GHEA Grapalat" w:hAnsi="GHEA Grapalat"/>
                <w:i/>
                <w:sz w:val="20"/>
                <w:szCs w:val="20"/>
              </w:rPr>
            </w:pPr>
            <w:r w:rsidRPr="00E15766">
              <w:rPr>
                <w:rFonts w:ascii="GHEA Grapalat" w:hAnsi="GHEA Grapalat"/>
                <w:i/>
                <w:sz w:val="20"/>
                <w:szCs w:val="20"/>
                <w:lang w:eastAsia="en-US" w:bidi="ar-SA"/>
              </w:rPr>
              <w:t>УНН</w:t>
            </w:r>
            <w:r w:rsidRPr="00F74C31">
              <w:rPr>
                <w:rFonts w:ascii="GHEA Grapalat" w:hAnsi="GHEA Grapalat"/>
                <w:i/>
                <w:sz w:val="20"/>
                <w:szCs w:val="20"/>
                <w:lang w:eastAsia="en-US" w:bidi="ar-SA"/>
              </w:rPr>
              <w:t xml:space="preserve">   </w:t>
            </w:r>
            <w:r w:rsidRPr="003D06CC">
              <w:rPr>
                <w:rFonts w:ascii="GHEA Grapalat" w:hAnsi="GHEA Grapalat"/>
                <w:i/>
                <w:sz w:val="20"/>
                <w:szCs w:val="20"/>
                <w:lang w:val="hy-AM" w:eastAsia="en-US" w:bidi="ar-SA"/>
              </w:rPr>
              <w:t>0</w:t>
            </w:r>
            <w:r w:rsidRPr="003D06CC">
              <w:rPr>
                <w:rFonts w:ascii="GHEA Grapalat" w:hAnsi="GHEA Grapalat"/>
                <w:i/>
                <w:sz w:val="20"/>
                <w:szCs w:val="20"/>
                <w:lang w:val="nb-NO" w:eastAsia="en-US" w:bidi="ar-SA"/>
              </w:rPr>
              <w:t>3804229</w:t>
            </w:r>
          </w:p>
          <w:p w:rsidR="00071D1C" w:rsidRPr="001C56F7" w:rsidRDefault="00F83E0A" w:rsidP="00B46D58">
            <w:pPr>
              <w:widowControl w:val="0"/>
              <w:jc w:val="center"/>
              <w:rPr>
                <w:rFonts w:ascii="GHEA Grapalat" w:hAnsi="GHEA Grapalat"/>
                <w:lang w:val="en-US"/>
              </w:rPr>
            </w:pPr>
            <w:r w:rsidRPr="001C56F7">
              <w:rPr>
                <w:rFonts w:ascii="GHEA Grapalat" w:hAnsi="GHEA Grapalat"/>
                <w:lang w:val="en-US"/>
              </w:rPr>
              <w:t>__________________</w:t>
            </w:r>
          </w:p>
          <w:p w:rsidR="00071D1C" w:rsidRPr="001C56F7" w:rsidRDefault="00071D1C" w:rsidP="00B46D58">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М. П.</w:t>
            </w:r>
          </w:p>
        </w:tc>
        <w:tc>
          <w:tcPr>
            <w:tcW w:w="760" w:type="dxa"/>
          </w:tcPr>
          <w:p w:rsidR="00071D1C" w:rsidRPr="001C56F7" w:rsidRDefault="00071D1C" w:rsidP="00B46D58">
            <w:pPr>
              <w:widowControl w:val="0"/>
              <w:spacing w:after="160"/>
              <w:jc w:val="center"/>
              <w:rPr>
                <w:rFonts w:ascii="GHEA Grapalat" w:hAnsi="GHEA Grapalat"/>
              </w:rPr>
            </w:pPr>
          </w:p>
        </w:tc>
        <w:tc>
          <w:tcPr>
            <w:tcW w:w="4343" w:type="dxa"/>
          </w:tcPr>
          <w:p w:rsidR="00414EBE" w:rsidRPr="001C56F7" w:rsidRDefault="00414EBE" w:rsidP="00B46D58">
            <w:pPr>
              <w:widowControl w:val="0"/>
              <w:spacing w:after="160"/>
              <w:jc w:val="center"/>
              <w:rPr>
                <w:rFonts w:ascii="GHEA Grapalat" w:hAnsi="GHEA Grapalat"/>
                <w:b/>
                <w:lang w:val="en-US"/>
              </w:rPr>
            </w:pPr>
          </w:p>
          <w:p w:rsidR="00071D1C" w:rsidRPr="001C56F7" w:rsidRDefault="00071D1C" w:rsidP="00B46D58">
            <w:pPr>
              <w:widowControl w:val="0"/>
              <w:spacing w:after="160"/>
              <w:jc w:val="center"/>
              <w:rPr>
                <w:rFonts w:ascii="GHEA Grapalat" w:hAnsi="GHEA Grapalat" w:cs="Sylfaen"/>
                <w:b/>
                <w:bCs/>
              </w:rPr>
            </w:pPr>
            <w:r w:rsidRPr="001C56F7">
              <w:rPr>
                <w:rFonts w:ascii="GHEA Grapalat" w:hAnsi="GHEA Grapalat"/>
                <w:b/>
              </w:rPr>
              <w:t>ПРОДАВЕЦ</w:t>
            </w: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071D1C" w:rsidRPr="001C56F7" w:rsidRDefault="00F83E0A" w:rsidP="00B46D58">
            <w:pPr>
              <w:widowControl w:val="0"/>
              <w:jc w:val="center"/>
              <w:rPr>
                <w:rFonts w:ascii="GHEA Grapalat" w:hAnsi="GHEA Grapalat"/>
                <w:lang w:val="en-US"/>
              </w:rPr>
            </w:pPr>
            <w:r w:rsidRPr="001C56F7">
              <w:rPr>
                <w:rFonts w:ascii="GHEA Grapalat" w:hAnsi="GHEA Grapalat"/>
                <w:lang w:val="en-US"/>
              </w:rPr>
              <w:t>______________________</w:t>
            </w:r>
          </w:p>
          <w:p w:rsidR="00071D1C" w:rsidRPr="001C56F7" w:rsidRDefault="00071D1C" w:rsidP="00B46D58">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М. П.</w:t>
            </w:r>
          </w:p>
        </w:tc>
      </w:tr>
    </w:tbl>
    <w:p w:rsidR="00382B60" w:rsidRPr="001C56F7" w:rsidRDefault="00382B60" w:rsidP="00B46D58">
      <w:pPr>
        <w:widowControl w:val="0"/>
        <w:spacing w:after="160"/>
        <w:ind w:firstLine="567"/>
        <w:jc w:val="both"/>
        <w:rPr>
          <w:rFonts w:ascii="GHEA Grapalat" w:hAnsi="GHEA Grapalat"/>
          <w:i/>
          <w:lang w:val="hy-AM"/>
        </w:rPr>
      </w:pPr>
    </w:p>
    <w:p w:rsidR="00092AC5" w:rsidRPr="001C56F7" w:rsidRDefault="00092AC5" w:rsidP="00B46D58">
      <w:pPr>
        <w:widowControl w:val="0"/>
        <w:spacing w:after="160"/>
        <w:ind w:firstLine="567"/>
        <w:jc w:val="both"/>
        <w:rPr>
          <w:rFonts w:ascii="GHEA Grapalat" w:hAnsi="GHEA Grapalat"/>
          <w:i/>
          <w:sz w:val="16"/>
          <w:szCs w:val="16"/>
          <w:lang w:val="en-US"/>
        </w:rPr>
      </w:pPr>
    </w:p>
    <w:p w:rsidR="00071D1C" w:rsidRPr="001C56F7" w:rsidRDefault="00071D1C" w:rsidP="00B46D58">
      <w:pPr>
        <w:widowControl w:val="0"/>
        <w:spacing w:after="160"/>
        <w:ind w:firstLine="567"/>
        <w:jc w:val="both"/>
        <w:rPr>
          <w:rFonts w:ascii="GHEA Grapalat" w:hAnsi="GHEA Grapalat"/>
          <w:sz w:val="16"/>
          <w:szCs w:val="16"/>
        </w:rPr>
      </w:pPr>
      <w:r w:rsidRPr="001C56F7">
        <w:rPr>
          <w:rFonts w:ascii="GHEA Grapalat" w:hAnsi="GHEA Grapalat"/>
          <w:i/>
          <w:sz w:val="16"/>
          <w:szCs w:val="16"/>
        </w:rPr>
        <w:t>В случае необходимости в договор могут быть включены не</w:t>
      </w:r>
      <w:r w:rsidR="001D0249" w:rsidRPr="001C56F7">
        <w:rPr>
          <w:rFonts w:ascii="Courier New" w:hAnsi="Courier New" w:cs="Courier New"/>
          <w:i/>
          <w:sz w:val="16"/>
          <w:szCs w:val="16"/>
          <w:lang w:val="en-US"/>
        </w:rPr>
        <w:t> </w:t>
      </w:r>
      <w:r w:rsidRPr="001C56F7">
        <w:rPr>
          <w:rFonts w:ascii="GHEA Grapalat" w:hAnsi="GHEA Grapalat"/>
          <w:i/>
          <w:sz w:val="16"/>
          <w:szCs w:val="16"/>
        </w:rPr>
        <w:t>противоречащие законодательству Республики Армения положения.</w:t>
      </w:r>
    </w:p>
    <w:p w:rsidR="00071D1C" w:rsidRPr="001C56F7" w:rsidRDefault="00071D1C" w:rsidP="00B46D58">
      <w:pPr>
        <w:widowControl w:val="0"/>
        <w:spacing w:after="160"/>
        <w:rPr>
          <w:rFonts w:ascii="GHEA Grapalat" w:hAnsi="GHEA Grapalat"/>
        </w:rPr>
      </w:pPr>
    </w:p>
    <w:p w:rsidR="00071D1C" w:rsidRPr="001C56F7" w:rsidRDefault="00071D1C" w:rsidP="00B46D58">
      <w:pPr>
        <w:widowControl w:val="0"/>
        <w:spacing w:after="160"/>
        <w:jc w:val="right"/>
        <w:rPr>
          <w:rFonts w:ascii="GHEA Grapalat" w:hAnsi="GHEA Grapalat"/>
        </w:rPr>
        <w:sectPr w:rsidR="00071D1C" w:rsidRPr="001C56F7" w:rsidSect="003D06CC">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6" w:h="16838" w:code="9"/>
          <w:pgMar w:top="0" w:right="707" w:bottom="0" w:left="709" w:header="561" w:footer="561" w:gutter="0"/>
          <w:cols w:space="720"/>
          <w:docGrid w:linePitch="326"/>
        </w:sectPr>
      </w:pPr>
    </w:p>
    <w:p w:rsidR="00071D1C" w:rsidRPr="001C56F7" w:rsidRDefault="00071D1C" w:rsidP="008A7430">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1</w:t>
      </w:r>
    </w:p>
    <w:p w:rsidR="00565FC8" w:rsidRPr="001C56F7" w:rsidRDefault="00071D1C" w:rsidP="008A7430">
      <w:pPr>
        <w:pStyle w:val="BodyTextIndent"/>
        <w:spacing w:line="240" w:lineRule="auto"/>
        <w:jc w:val="right"/>
        <w:rPr>
          <w:rFonts w:ascii="GHEA Grapalat" w:hAnsi="GHEA Grapalat"/>
          <w:b/>
          <w:lang w:eastAsia="en-US" w:bidi="ar-SA"/>
        </w:rPr>
      </w:pPr>
      <w:r w:rsidRPr="001C56F7">
        <w:rPr>
          <w:rFonts w:ascii="GHEA Grapalat" w:hAnsi="GHEA Grapalat"/>
          <w:i w:val="0"/>
        </w:rPr>
        <w:t xml:space="preserve">к Договору 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w:t>
      </w:r>
      <w:r w:rsidR="003D06CC" w:rsidRPr="003D06CC">
        <w:rPr>
          <w:rFonts w:ascii="GHEA Grapalat" w:hAnsi="GHEA Grapalat"/>
          <w:b/>
          <w:lang w:eastAsia="en-US" w:bidi="ar-SA"/>
        </w:rPr>
        <w:t>Х</w:t>
      </w:r>
      <w:r w:rsidR="00565FC8" w:rsidRPr="001C56F7">
        <w:rPr>
          <w:rFonts w:ascii="GHEA Grapalat" w:hAnsi="GHEA Grapalat"/>
          <w:b/>
          <w:lang w:val="en-US" w:eastAsia="en-US" w:bidi="ar-SA"/>
        </w:rPr>
        <w:t>HMD</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-19/02</w:t>
      </w:r>
    </w:p>
    <w:p w:rsidR="00071D1C" w:rsidRPr="001C56F7" w:rsidRDefault="00565FC8" w:rsidP="008A7430">
      <w:pPr>
        <w:widowControl w:val="0"/>
        <w:jc w:val="right"/>
        <w:rPr>
          <w:rFonts w:ascii="GHEA Grapalat" w:hAnsi="GHEA Grapalat"/>
          <w:i/>
          <w:sz w:val="20"/>
          <w:szCs w:val="20"/>
        </w:rPr>
      </w:pPr>
      <w:r w:rsidRPr="001E65D1">
        <w:rPr>
          <w:rFonts w:ascii="GHEA Grapalat" w:hAnsi="GHEA Grapalat"/>
          <w:i/>
          <w:sz w:val="20"/>
          <w:szCs w:val="20"/>
        </w:rPr>
        <w:t xml:space="preserve">                                                                                                                                           </w:t>
      </w:r>
      <w:r w:rsidR="00071D1C"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00071D1C" w:rsidRPr="001C56F7">
        <w:rPr>
          <w:rFonts w:ascii="GHEA Grapalat" w:hAnsi="GHEA Grapalat"/>
          <w:i/>
          <w:sz w:val="20"/>
          <w:szCs w:val="20"/>
        </w:rPr>
        <w:t>20</w:t>
      </w:r>
      <w:r w:rsidRPr="001C56F7">
        <w:rPr>
          <w:rFonts w:ascii="GHEA Grapalat" w:hAnsi="GHEA Grapalat"/>
          <w:i/>
          <w:sz w:val="20"/>
          <w:szCs w:val="20"/>
          <w:lang w:val="en-US"/>
        </w:rPr>
        <w:t>19</w:t>
      </w:r>
      <w:r w:rsidR="00071D1C" w:rsidRPr="001C56F7">
        <w:rPr>
          <w:rFonts w:ascii="GHEA Grapalat" w:hAnsi="GHEA Grapalat"/>
          <w:i/>
          <w:sz w:val="20"/>
          <w:szCs w:val="20"/>
        </w:rPr>
        <w:t>г.</w:t>
      </w:r>
    </w:p>
    <w:p w:rsidR="00565FC8" w:rsidRPr="001C56F7" w:rsidRDefault="00565FC8" w:rsidP="00B46D58">
      <w:pPr>
        <w:widowControl w:val="0"/>
        <w:spacing w:after="160"/>
        <w:jc w:val="center"/>
        <w:rPr>
          <w:rFonts w:ascii="GHEA Grapalat" w:hAnsi="GHEA Grapalat"/>
          <w:lang w:val="en-US"/>
        </w:rPr>
      </w:pPr>
    </w:p>
    <w:p w:rsidR="00565FC8" w:rsidRPr="001C56F7" w:rsidRDefault="00565FC8" w:rsidP="00B46D58">
      <w:pPr>
        <w:widowControl w:val="0"/>
        <w:spacing w:after="160"/>
        <w:jc w:val="center"/>
        <w:rPr>
          <w:rFonts w:ascii="GHEA Grapalat" w:hAnsi="GHEA Grapalat"/>
          <w:lang w:val="en-US"/>
        </w:rPr>
      </w:pPr>
    </w:p>
    <w:p w:rsidR="00071D1C" w:rsidRPr="001C56F7" w:rsidRDefault="00071D1C" w:rsidP="00B46D58">
      <w:pPr>
        <w:widowControl w:val="0"/>
        <w:spacing w:after="160"/>
        <w:jc w:val="center"/>
        <w:rPr>
          <w:rFonts w:ascii="GHEA Grapalat" w:hAnsi="GHEA Grapalat"/>
          <w:sz w:val="20"/>
          <w:szCs w:val="20"/>
        </w:rPr>
      </w:pPr>
      <w:r w:rsidRPr="001C56F7">
        <w:rPr>
          <w:rFonts w:ascii="GHEA Grapalat" w:hAnsi="GHEA Grapalat"/>
          <w:sz w:val="20"/>
          <w:szCs w:val="20"/>
        </w:rPr>
        <w:t>ТЕХНИЧЕСКА</w:t>
      </w:r>
      <w:r w:rsidR="001D0249" w:rsidRPr="001C56F7">
        <w:rPr>
          <w:rFonts w:ascii="GHEA Grapalat" w:hAnsi="GHEA Grapalat"/>
          <w:sz w:val="20"/>
          <w:szCs w:val="20"/>
        </w:rPr>
        <w:t>Я ХАРАКТЕРИСТИКА-ГРАФИК ЗАКУПКИ</w:t>
      </w:r>
      <w:r w:rsidR="001D0249" w:rsidRPr="001C56F7">
        <w:rPr>
          <w:rStyle w:val="FootnoteReference"/>
          <w:rFonts w:ascii="GHEA Grapalat" w:hAnsi="GHEA Grapalat"/>
          <w:sz w:val="20"/>
          <w:szCs w:val="20"/>
        </w:rPr>
        <w:footnoteReference w:customMarkFollows="1" w:id="20"/>
        <w:t>*</w:t>
      </w:r>
    </w:p>
    <w:p w:rsidR="00071D1C" w:rsidRPr="001C56F7" w:rsidRDefault="00071D1C" w:rsidP="00B46D58">
      <w:pPr>
        <w:widowControl w:val="0"/>
        <w:spacing w:after="160"/>
        <w:jc w:val="right"/>
        <w:rPr>
          <w:rFonts w:ascii="GHEA Grapalat" w:hAnsi="GHEA Grapalat"/>
          <w:sz w:val="20"/>
          <w:szCs w:val="20"/>
        </w:rPr>
      </w:pPr>
      <w:r w:rsidRPr="001C56F7">
        <w:rPr>
          <w:rFonts w:ascii="GHEA Grapalat" w:hAnsi="GHEA Grapalat"/>
          <w:sz w:val="20"/>
          <w:szCs w:val="20"/>
        </w:rPr>
        <w:t>Драмов РА</w:t>
      </w:r>
    </w:p>
    <w:tbl>
      <w:tblPr>
        <w:tblW w:w="1616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559"/>
        <w:gridCol w:w="936"/>
        <w:gridCol w:w="3261"/>
        <w:gridCol w:w="992"/>
        <w:gridCol w:w="709"/>
        <w:gridCol w:w="693"/>
        <w:gridCol w:w="992"/>
        <w:gridCol w:w="1276"/>
        <w:gridCol w:w="1172"/>
        <w:gridCol w:w="1281"/>
      </w:tblGrid>
      <w:tr w:rsidR="00B138F3" w:rsidRPr="001C56F7" w:rsidTr="00323912">
        <w:tc>
          <w:tcPr>
            <w:tcW w:w="16161" w:type="dxa"/>
            <w:gridSpan w:val="12"/>
          </w:tcPr>
          <w:p w:rsidR="00071D1C" w:rsidRPr="001C56F7" w:rsidRDefault="00071D1C" w:rsidP="008A7430">
            <w:pPr>
              <w:widowControl w:val="0"/>
              <w:ind w:left="-84" w:firstLine="709"/>
              <w:jc w:val="center"/>
              <w:rPr>
                <w:rFonts w:ascii="GHEA Grapalat" w:hAnsi="GHEA Grapalat"/>
                <w:sz w:val="16"/>
                <w:szCs w:val="16"/>
              </w:rPr>
            </w:pPr>
            <w:r w:rsidRPr="001C56F7">
              <w:rPr>
                <w:rFonts w:ascii="GHEA Grapalat" w:hAnsi="GHEA Grapalat"/>
                <w:sz w:val="16"/>
                <w:szCs w:val="16"/>
              </w:rPr>
              <w:t>Товар</w:t>
            </w:r>
          </w:p>
        </w:tc>
      </w:tr>
      <w:tr w:rsidR="00AE7592" w:rsidRPr="001C56F7" w:rsidTr="00323912">
        <w:trPr>
          <w:trHeight w:val="219"/>
        </w:trPr>
        <w:tc>
          <w:tcPr>
            <w:tcW w:w="1589" w:type="dxa"/>
            <w:vMerge w:val="restart"/>
            <w:vAlign w:val="center"/>
          </w:tcPr>
          <w:p w:rsidR="00071D1C" w:rsidRPr="001C56F7" w:rsidRDefault="00071D1C" w:rsidP="008A7430">
            <w:pPr>
              <w:widowControl w:val="0"/>
              <w:ind w:left="434"/>
              <w:jc w:val="center"/>
              <w:rPr>
                <w:rFonts w:ascii="GHEA Grapalat" w:hAnsi="GHEA Grapalat"/>
                <w:sz w:val="16"/>
                <w:szCs w:val="16"/>
              </w:rPr>
            </w:pPr>
            <w:r w:rsidRPr="001C56F7">
              <w:rPr>
                <w:rFonts w:ascii="GHEA Grapalat" w:hAnsi="GHEA Grapalat"/>
                <w:sz w:val="16"/>
                <w:szCs w:val="16"/>
              </w:rPr>
              <w:t xml:space="preserve">номер предусмотренного </w:t>
            </w:r>
            <w:r w:rsidRPr="001C56F7">
              <w:rPr>
                <w:rFonts w:ascii="GHEA Grapalat" w:hAnsi="GHEA Grapalat"/>
                <w:spacing w:val="-6"/>
                <w:sz w:val="16"/>
                <w:szCs w:val="16"/>
              </w:rPr>
              <w:t>приглашением</w:t>
            </w:r>
            <w:r w:rsidRPr="001C56F7">
              <w:rPr>
                <w:rFonts w:ascii="GHEA Grapalat" w:hAnsi="GHEA Grapalat"/>
                <w:sz w:val="16"/>
                <w:szCs w:val="16"/>
              </w:rPr>
              <w:t xml:space="preserve"> лота</w:t>
            </w:r>
          </w:p>
        </w:tc>
        <w:tc>
          <w:tcPr>
            <w:tcW w:w="1701" w:type="dxa"/>
            <w:vMerge w:val="restart"/>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1C56F7" w:rsidRDefault="001D0249" w:rsidP="00B64ECA">
            <w:pPr>
              <w:widowControl w:val="0"/>
              <w:jc w:val="center"/>
              <w:rPr>
                <w:rFonts w:ascii="GHEA Grapalat" w:hAnsi="GHEA Grapalat"/>
                <w:sz w:val="16"/>
                <w:szCs w:val="16"/>
                <w:lang w:val="en-US"/>
              </w:rPr>
            </w:pPr>
            <w:r w:rsidRPr="001C56F7">
              <w:rPr>
                <w:rFonts w:ascii="GHEA Grapalat" w:hAnsi="GHEA Grapalat"/>
                <w:sz w:val="16"/>
                <w:szCs w:val="16"/>
              </w:rPr>
              <w:t xml:space="preserve">наименование </w:t>
            </w:r>
          </w:p>
        </w:tc>
        <w:tc>
          <w:tcPr>
            <w:tcW w:w="936" w:type="dxa"/>
            <w:vMerge w:val="restart"/>
            <w:vAlign w:val="center"/>
          </w:tcPr>
          <w:p w:rsidR="00071D1C" w:rsidRPr="001C56F7" w:rsidRDefault="00A205BF" w:rsidP="00B64ECA">
            <w:pPr>
              <w:widowControl w:val="0"/>
              <w:ind w:left="-96" w:right="-108"/>
              <w:jc w:val="center"/>
              <w:rPr>
                <w:rFonts w:ascii="GHEA Grapalat" w:hAnsi="GHEA Grapalat"/>
                <w:sz w:val="16"/>
                <w:szCs w:val="16"/>
              </w:rPr>
            </w:pPr>
            <w:r w:rsidRPr="001C56F7">
              <w:rPr>
                <w:rFonts w:ascii="GHEA Grapalat" w:hAnsi="GHEA Grapalat"/>
                <w:sz w:val="16"/>
                <w:szCs w:val="16"/>
              </w:rPr>
              <w:t>товарный знак,</w:t>
            </w:r>
            <w:r w:rsidRPr="001C56F7">
              <w:rPr>
                <w:rFonts w:ascii="GHEA Grapalat" w:hAnsi="GHEA Grapalat"/>
                <w:sz w:val="16"/>
                <w:szCs w:val="16"/>
                <w:lang w:val="hy-AM"/>
              </w:rPr>
              <w:t xml:space="preserve"> </w:t>
            </w:r>
            <w:r w:rsidRPr="001C56F7">
              <w:rPr>
                <w:rFonts w:ascii="GHEA Grapalat" w:hAnsi="GHEA Grapalat"/>
                <w:sz w:val="16"/>
                <w:szCs w:val="16"/>
              </w:rPr>
              <w:t>марка</w:t>
            </w:r>
            <w:r w:rsidR="00317BD2" w:rsidRPr="001C56F7">
              <w:rPr>
                <w:rFonts w:ascii="GHEA Grapalat" w:hAnsi="GHEA Grapalat"/>
                <w:sz w:val="16"/>
                <w:szCs w:val="16"/>
                <w:lang w:val="hy-AM"/>
              </w:rPr>
              <w:t xml:space="preserve"> </w:t>
            </w:r>
            <w:r w:rsidR="00CC6362" w:rsidRPr="001C56F7">
              <w:rPr>
                <w:rFonts w:ascii="GHEA Grapalat" w:hAnsi="GHEA Grapalat"/>
                <w:sz w:val="16"/>
                <w:szCs w:val="16"/>
              </w:rPr>
              <w:t xml:space="preserve">и </w:t>
            </w:r>
            <w:r w:rsidR="009F06BA" w:rsidRPr="001C56F7">
              <w:rPr>
                <w:rFonts w:ascii="GHEA Grapalat" w:hAnsi="GHEA Grapalat"/>
                <w:sz w:val="16"/>
                <w:szCs w:val="16"/>
              </w:rPr>
              <w:t xml:space="preserve">наименование производителя </w:t>
            </w:r>
            <w:r w:rsidR="00B64ECA" w:rsidRPr="001C56F7">
              <w:rPr>
                <w:rStyle w:val="FootnoteReference"/>
                <w:rFonts w:ascii="GHEA Grapalat" w:hAnsi="GHEA Grapalat"/>
                <w:sz w:val="16"/>
                <w:szCs w:val="16"/>
              </w:rPr>
              <w:footnoteReference w:customMarkFollows="1" w:id="21"/>
              <w:t>**</w:t>
            </w:r>
          </w:p>
        </w:tc>
        <w:tc>
          <w:tcPr>
            <w:tcW w:w="3261" w:type="dxa"/>
            <w:vMerge w:val="restart"/>
            <w:vAlign w:val="center"/>
          </w:tcPr>
          <w:p w:rsidR="00071D1C" w:rsidRPr="001C56F7" w:rsidRDefault="00071D1C" w:rsidP="00B46D58">
            <w:pPr>
              <w:widowControl w:val="0"/>
              <w:ind w:left="-108" w:right="-59"/>
              <w:jc w:val="center"/>
              <w:rPr>
                <w:rFonts w:ascii="GHEA Grapalat" w:hAnsi="GHEA Grapalat"/>
                <w:sz w:val="16"/>
                <w:szCs w:val="16"/>
              </w:rPr>
            </w:pPr>
            <w:r w:rsidRPr="001C56F7">
              <w:rPr>
                <w:rFonts w:ascii="GHEA Grapalat" w:hAnsi="GHEA Grapalat"/>
                <w:sz w:val="16"/>
                <w:szCs w:val="16"/>
              </w:rPr>
              <w:t>техническая характеристика</w:t>
            </w:r>
          </w:p>
        </w:tc>
        <w:tc>
          <w:tcPr>
            <w:tcW w:w="992" w:type="dxa"/>
            <w:vMerge w:val="restart"/>
            <w:vAlign w:val="center"/>
          </w:tcPr>
          <w:p w:rsidR="00071D1C" w:rsidRPr="001C56F7" w:rsidRDefault="00071D1C" w:rsidP="00B46D58">
            <w:pPr>
              <w:widowControl w:val="0"/>
              <w:ind w:left="-48" w:right="-108"/>
              <w:jc w:val="center"/>
              <w:rPr>
                <w:rFonts w:ascii="GHEA Grapalat" w:hAnsi="GHEA Grapalat"/>
                <w:sz w:val="16"/>
                <w:szCs w:val="16"/>
              </w:rPr>
            </w:pPr>
            <w:r w:rsidRPr="001C56F7">
              <w:rPr>
                <w:rFonts w:ascii="GHEA Grapalat" w:hAnsi="GHEA Grapalat"/>
                <w:sz w:val="16"/>
                <w:szCs w:val="16"/>
              </w:rPr>
              <w:t>единица измерения</w:t>
            </w:r>
          </w:p>
        </w:tc>
        <w:tc>
          <w:tcPr>
            <w:tcW w:w="709" w:type="dxa"/>
            <w:vMerge w:val="restart"/>
            <w:vAlign w:val="center"/>
          </w:tcPr>
          <w:p w:rsidR="00071D1C" w:rsidRPr="001C56F7" w:rsidRDefault="00071D1C" w:rsidP="008A7430">
            <w:pPr>
              <w:widowControl w:val="0"/>
              <w:ind w:left="-108" w:right="-108" w:hanging="228"/>
              <w:jc w:val="center"/>
              <w:rPr>
                <w:rFonts w:ascii="GHEA Grapalat" w:hAnsi="GHEA Grapalat"/>
                <w:sz w:val="16"/>
                <w:szCs w:val="16"/>
              </w:rPr>
            </w:pPr>
            <w:r w:rsidRPr="001C56F7">
              <w:rPr>
                <w:rFonts w:ascii="GHEA Grapalat" w:hAnsi="GHEA Grapalat"/>
                <w:sz w:val="16"/>
                <w:szCs w:val="16"/>
              </w:rPr>
              <w:t>цена единицы/драмов РА</w:t>
            </w:r>
          </w:p>
        </w:tc>
        <w:tc>
          <w:tcPr>
            <w:tcW w:w="693" w:type="dxa"/>
            <w:vMerge w:val="restart"/>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общая цена/драмов РА</w:t>
            </w:r>
          </w:p>
        </w:tc>
        <w:tc>
          <w:tcPr>
            <w:tcW w:w="992" w:type="dxa"/>
            <w:vMerge w:val="restart"/>
            <w:vAlign w:val="center"/>
          </w:tcPr>
          <w:p w:rsidR="00AE7592" w:rsidRPr="001C56F7" w:rsidRDefault="00071D1C" w:rsidP="00B46D58">
            <w:pPr>
              <w:widowControl w:val="0"/>
              <w:ind w:left="-126" w:right="-108"/>
              <w:jc w:val="center"/>
              <w:rPr>
                <w:rFonts w:ascii="GHEA Grapalat" w:hAnsi="GHEA Grapalat"/>
                <w:sz w:val="16"/>
                <w:szCs w:val="16"/>
                <w:lang w:val="en-US"/>
              </w:rPr>
            </w:pPr>
            <w:r w:rsidRPr="001C56F7">
              <w:rPr>
                <w:rFonts w:ascii="GHEA Grapalat" w:hAnsi="GHEA Grapalat"/>
                <w:sz w:val="16"/>
                <w:szCs w:val="16"/>
              </w:rPr>
              <w:t xml:space="preserve">общий </w:t>
            </w:r>
          </w:p>
          <w:p w:rsidR="00071D1C" w:rsidRPr="001C56F7" w:rsidRDefault="00071D1C" w:rsidP="00B46D58">
            <w:pPr>
              <w:widowControl w:val="0"/>
              <w:ind w:left="-126" w:right="-108"/>
              <w:jc w:val="center"/>
              <w:rPr>
                <w:rFonts w:ascii="GHEA Grapalat" w:hAnsi="GHEA Grapalat"/>
                <w:sz w:val="16"/>
                <w:szCs w:val="16"/>
              </w:rPr>
            </w:pPr>
            <w:r w:rsidRPr="001C56F7">
              <w:rPr>
                <w:rFonts w:ascii="GHEA Grapalat" w:hAnsi="GHEA Grapalat"/>
                <w:sz w:val="16"/>
                <w:szCs w:val="16"/>
              </w:rPr>
              <w:t>объем</w:t>
            </w:r>
          </w:p>
        </w:tc>
        <w:tc>
          <w:tcPr>
            <w:tcW w:w="3729" w:type="dxa"/>
            <w:gridSpan w:val="3"/>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поставки</w:t>
            </w:r>
          </w:p>
        </w:tc>
      </w:tr>
      <w:tr w:rsidR="00AE7592" w:rsidRPr="001C56F7" w:rsidTr="00323912">
        <w:trPr>
          <w:trHeight w:val="445"/>
        </w:trPr>
        <w:tc>
          <w:tcPr>
            <w:tcW w:w="1589" w:type="dxa"/>
            <w:vMerge/>
            <w:vAlign w:val="center"/>
          </w:tcPr>
          <w:p w:rsidR="00071D1C" w:rsidRPr="001C56F7" w:rsidRDefault="00071D1C" w:rsidP="00B46D58">
            <w:pPr>
              <w:widowControl w:val="0"/>
              <w:jc w:val="center"/>
              <w:rPr>
                <w:rFonts w:ascii="GHEA Grapalat" w:hAnsi="GHEA Grapalat"/>
                <w:sz w:val="16"/>
                <w:szCs w:val="16"/>
              </w:rPr>
            </w:pPr>
          </w:p>
        </w:tc>
        <w:tc>
          <w:tcPr>
            <w:tcW w:w="1701" w:type="dxa"/>
            <w:vMerge/>
            <w:vAlign w:val="center"/>
          </w:tcPr>
          <w:p w:rsidR="00071D1C" w:rsidRPr="001C56F7" w:rsidRDefault="00071D1C" w:rsidP="00B46D58">
            <w:pPr>
              <w:widowControl w:val="0"/>
              <w:jc w:val="center"/>
              <w:rPr>
                <w:rFonts w:ascii="GHEA Grapalat" w:hAnsi="GHEA Grapalat"/>
                <w:sz w:val="16"/>
                <w:szCs w:val="16"/>
              </w:rPr>
            </w:pPr>
          </w:p>
        </w:tc>
        <w:tc>
          <w:tcPr>
            <w:tcW w:w="1559" w:type="dxa"/>
            <w:vMerge/>
            <w:vAlign w:val="center"/>
          </w:tcPr>
          <w:p w:rsidR="00071D1C" w:rsidRPr="001C56F7" w:rsidRDefault="00071D1C" w:rsidP="00B46D58">
            <w:pPr>
              <w:widowControl w:val="0"/>
              <w:jc w:val="center"/>
              <w:rPr>
                <w:rFonts w:ascii="GHEA Grapalat" w:hAnsi="GHEA Grapalat"/>
                <w:sz w:val="16"/>
                <w:szCs w:val="16"/>
              </w:rPr>
            </w:pPr>
          </w:p>
        </w:tc>
        <w:tc>
          <w:tcPr>
            <w:tcW w:w="936" w:type="dxa"/>
            <w:vMerge/>
            <w:vAlign w:val="center"/>
          </w:tcPr>
          <w:p w:rsidR="00071D1C" w:rsidRPr="001C56F7" w:rsidRDefault="00071D1C" w:rsidP="00B46D58">
            <w:pPr>
              <w:widowControl w:val="0"/>
              <w:jc w:val="center"/>
              <w:rPr>
                <w:rFonts w:ascii="GHEA Grapalat" w:hAnsi="GHEA Grapalat"/>
                <w:sz w:val="16"/>
                <w:szCs w:val="16"/>
              </w:rPr>
            </w:pPr>
          </w:p>
        </w:tc>
        <w:tc>
          <w:tcPr>
            <w:tcW w:w="3261"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709" w:type="dxa"/>
            <w:vMerge/>
            <w:vAlign w:val="center"/>
          </w:tcPr>
          <w:p w:rsidR="00071D1C" w:rsidRPr="001C56F7" w:rsidRDefault="00071D1C" w:rsidP="00B46D58">
            <w:pPr>
              <w:widowControl w:val="0"/>
              <w:jc w:val="center"/>
              <w:rPr>
                <w:rFonts w:ascii="GHEA Grapalat" w:hAnsi="GHEA Grapalat"/>
                <w:sz w:val="16"/>
                <w:szCs w:val="16"/>
              </w:rPr>
            </w:pPr>
          </w:p>
        </w:tc>
        <w:tc>
          <w:tcPr>
            <w:tcW w:w="693"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1276" w:type="dxa"/>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адрес</w:t>
            </w:r>
          </w:p>
        </w:tc>
        <w:tc>
          <w:tcPr>
            <w:tcW w:w="1172" w:type="dxa"/>
            <w:vAlign w:val="center"/>
          </w:tcPr>
          <w:p w:rsidR="00071D1C" w:rsidRPr="001C56F7" w:rsidRDefault="00071D1C" w:rsidP="00B46D58">
            <w:pPr>
              <w:widowControl w:val="0"/>
              <w:ind w:left="-46" w:right="-84"/>
              <w:jc w:val="center"/>
              <w:rPr>
                <w:rFonts w:ascii="GHEA Grapalat" w:hAnsi="GHEA Grapalat"/>
                <w:sz w:val="16"/>
                <w:szCs w:val="16"/>
              </w:rPr>
            </w:pPr>
            <w:r w:rsidRPr="001C56F7">
              <w:rPr>
                <w:rFonts w:ascii="GHEA Grapalat" w:hAnsi="GHEA Grapalat"/>
                <w:sz w:val="16"/>
                <w:szCs w:val="16"/>
              </w:rPr>
              <w:t>подлежащее поставке количество товара</w:t>
            </w:r>
          </w:p>
        </w:tc>
        <w:tc>
          <w:tcPr>
            <w:tcW w:w="1281" w:type="dxa"/>
            <w:vAlign w:val="center"/>
          </w:tcPr>
          <w:p w:rsidR="00700C81" w:rsidRPr="001C56F7" w:rsidRDefault="005646FC" w:rsidP="00B46D58">
            <w:pPr>
              <w:widowControl w:val="0"/>
              <w:ind w:left="-132" w:right="-129"/>
              <w:jc w:val="center"/>
              <w:rPr>
                <w:rFonts w:ascii="GHEA Grapalat" w:hAnsi="GHEA Grapalat"/>
                <w:sz w:val="16"/>
                <w:szCs w:val="16"/>
                <w:lang w:val="en-US"/>
              </w:rPr>
            </w:pPr>
            <w:r w:rsidRPr="001C56F7">
              <w:rPr>
                <w:rFonts w:ascii="GHEA Grapalat" w:hAnsi="GHEA Grapalat"/>
                <w:sz w:val="16"/>
                <w:szCs w:val="16"/>
              </w:rPr>
              <w:t>с</w:t>
            </w:r>
            <w:r w:rsidR="00700C81" w:rsidRPr="001C56F7">
              <w:rPr>
                <w:rFonts w:ascii="GHEA Grapalat" w:hAnsi="GHEA Grapalat"/>
                <w:sz w:val="16"/>
                <w:szCs w:val="16"/>
              </w:rPr>
              <w:t>рок</w:t>
            </w:r>
            <w:r w:rsidR="005A57B8" w:rsidRPr="001C56F7">
              <w:rPr>
                <w:rStyle w:val="FootnoteReference"/>
                <w:rFonts w:ascii="GHEA Grapalat" w:hAnsi="GHEA Grapalat"/>
                <w:sz w:val="16"/>
                <w:szCs w:val="16"/>
              </w:rPr>
              <w:footnoteReference w:customMarkFollows="1" w:id="22"/>
              <w:t>***</w:t>
            </w:r>
          </w:p>
        </w:tc>
      </w:tr>
      <w:tr w:rsidR="007D0FAA" w:rsidRPr="001C56F7" w:rsidTr="00B740CC">
        <w:trPr>
          <w:trHeight w:val="246"/>
        </w:trPr>
        <w:tc>
          <w:tcPr>
            <w:tcW w:w="1589" w:type="dxa"/>
            <w:vAlign w:val="center"/>
          </w:tcPr>
          <w:p w:rsidR="007D0FAA" w:rsidRPr="00323912" w:rsidRDefault="007D0FAA" w:rsidP="00B740CC">
            <w:pPr>
              <w:widowControl w:val="0"/>
              <w:ind w:left="2" w:firstLine="149"/>
              <w:jc w:val="center"/>
              <w:rPr>
                <w:rFonts w:ascii="GHEA Grapalat" w:hAnsi="GHEA Grapalat"/>
                <w:i/>
                <w:sz w:val="18"/>
                <w:szCs w:val="18"/>
                <w:lang w:val="en-US"/>
              </w:rPr>
            </w:pPr>
            <w:r w:rsidRPr="00323912">
              <w:rPr>
                <w:rFonts w:ascii="GHEA Grapalat" w:hAnsi="GHEA Grapalat"/>
                <w:i/>
                <w:sz w:val="18"/>
                <w:szCs w:val="18"/>
                <w:lang w:val="en-US"/>
              </w:rPr>
              <w:t>1</w:t>
            </w:r>
          </w:p>
        </w:tc>
        <w:tc>
          <w:tcPr>
            <w:tcW w:w="1701"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1581110</w:t>
            </w:r>
            <w:r w:rsidRPr="009161BB">
              <w:rPr>
                <w:rFonts w:ascii="GHEA Grapalat" w:hAnsi="GHEA Grapalat"/>
                <w:sz w:val="18"/>
                <w:szCs w:val="18"/>
              </w:rPr>
              <w:t>0</w:t>
            </w:r>
          </w:p>
        </w:tc>
        <w:tc>
          <w:tcPr>
            <w:tcW w:w="155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хлеб</w:t>
            </w:r>
          </w:p>
        </w:tc>
        <w:tc>
          <w:tcPr>
            <w:tcW w:w="936" w:type="dxa"/>
            <w:vAlign w:val="center"/>
          </w:tcPr>
          <w:p w:rsidR="007D0FAA" w:rsidRPr="00323912" w:rsidRDefault="007D0FAA" w:rsidP="00B740CC">
            <w:pPr>
              <w:widowControl w:val="0"/>
              <w:jc w:val="center"/>
              <w:rPr>
                <w:rFonts w:ascii="GHEA Grapalat" w:hAnsi="GHEA Grapalat"/>
                <w:i/>
                <w:sz w:val="18"/>
                <w:szCs w:val="18"/>
              </w:rPr>
            </w:pPr>
          </w:p>
        </w:tc>
        <w:tc>
          <w:tcPr>
            <w:tcW w:w="3261" w:type="dxa"/>
            <w:vAlign w:val="center"/>
          </w:tcPr>
          <w:p w:rsidR="007D0FAA" w:rsidRPr="00323912" w:rsidRDefault="007D0FAA" w:rsidP="00B740CC">
            <w:pPr>
              <w:jc w:val="center"/>
              <w:rPr>
                <w:rFonts w:ascii="GHEA Grapalat" w:eastAsia="Calibri" w:hAnsi="GHEA Grapalat" w:cs="Sylfaen"/>
                <w:i/>
                <w:sz w:val="18"/>
                <w:szCs w:val="18"/>
                <w:highlight w:val="yellow"/>
              </w:rPr>
            </w:pPr>
            <w:r w:rsidRPr="00323912">
              <w:rPr>
                <w:rStyle w:val="tlid-translation"/>
                <w:rFonts w:ascii="GHEA Grapalat" w:hAnsi="GHEA Grapalat"/>
                <w:i/>
                <w:sz w:val="18"/>
                <w:szCs w:val="18"/>
              </w:rPr>
              <w:t>Тип: "Матнакаш", Мука пшеничная высшего сорта, АСТ 31-99. Безопасность в соответствии со статьей 9 гигиенических норм N 2-III-4.9-01-2010 и Закона РА о безопасности пищевых продуктов. Оставшийся срок годности не менее 90</w:t>
            </w:r>
          </w:p>
        </w:tc>
        <w:tc>
          <w:tcPr>
            <w:tcW w:w="992" w:type="dxa"/>
            <w:vAlign w:val="center"/>
          </w:tcPr>
          <w:p w:rsidR="007D0FAA" w:rsidRPr="00323912" w:rsidRDefault="007D0FAA" w:rsidP="00B740CC">
            <w:pPr>
              <w:jc w:val="center"/>
              <w:rPr>
                <w:rFonts w:ascii="GHEA Grapalat" w:hAnsi="GHEA Grapalat"/>
                <w:i/>
                <w:sz w:val="18"/>
                <w:szCs w:val="18"/>
                <w:lang w:val="en-US"/>
              </w:rPr>
            </w:pPr>
            <w:proofErr w:type="spellStart"/>
            <w:r w:rsidRPr="00323912">
              <w:rPr>
                <w:rFonts w:ascii="GHEA Grapalat" w:hAnsi="GHEA Grapalat"/>
                <w:i/>
                <w:sz w:val="18"/>
                <w:szCs w:val="18"/>
                <w:lang w:val="en-US"/>
              </w:rPr>
              <w:t>кг</w:t>
            </w:r>
            <w:proofErr w:type="spellEnd"/>
          </w:p>
        </w:tc>
        <w:tc>
          <w:tcPr>
            <w:tcW w:w="709" w:type="dxa"/>
            <w:vAlign w:val="center"/>
          </w:tcPr>
          <w:p w:rsidR="007D0FAA" w:rsidRPr="00323912" w:rsidRDefault="007D0FAA" w:rsidP="00B740CC">
            <w:pPr>
              <w:jc w:val="center"/>
              <w:rPr>
                <w:rFonts w:ascii="GHEA Grapalat" w:hAnsi="GHEA Grapalat"/>
                <w:i/>
                <w:sz w:val="18"/>
                <w:szCs w:val="18"/>
                <w:lang w:val="en-US"/>
              </w:rPr>
            </w:pPr>
          </w:p>
        </w:tc>
        <w:tc>
          <w:tcPr>
            <w:tcW w:w="693" w:type="dxa"/>
            <w:vAlign w:val="center"/>
          </w:tcPr>
          <w:p w:rsidR="007D0FAA" w:rsidRPr="00323912" w:rsidRDefault="007D0FAA" w:rsidP="00B740CC">
            <w:pPr>
              <w:jc w:val="center"/>
              <w:rPr>
                <w:rFonts w:ascii="GHEA Grapalat" w:hAnsi="GHEA Grapalat"/>
                <w:i/>
                <w:sz w:val="18"/>
                <w:szCs w:val="18"/>
                <w:lang w:val="en-US"/>
              </w:rPr>
            </w:pPr>
          </w:p>
        </w:tc>
        <w:tc>
          <w:tcPr>
            <w:tcW w:w="992" w:type="dxa"/>
            <w:vAlign w:val="center"/>
          </w:tcPr>
          <w:p w:rsidR="007D0FAA" w:rsidRPr="00171C1F" w:rsidRDefault="007D0FAA" w:rsidP="00B740CC">
            <w:pPr>
              <w:jc w:val="center"/>
              <w:rPr>
                <w:rFonts w:ascii="GHEA Grapalat" w:hAnsi="GHEA Grapalat" w:cs="Calibri"/>
                <w:color w:val="000000"/>
                <w:sz w:val="18"/>
                <w:szCs w:val="18"/>
              </w:rPr>
            </w:pPr>
            <w:r>
              <w:rPr>
                <w:rFonts w:ascii="GHEA Grapalat" w:hAnsi="GHEA Grapalat" w:cs="Calibri"/>
                <w:color w:val="000000"/>
                <w:sz w:val="18"/>
                <w:szCs w:val="18"/>
              </w:rPr>
              <w:t>1114.0</w:t>
            </w:r>
          </w:p>
        </w:tc>
        <w:tc>
          <w:tcPr>
            <w:tcW w:w="1276" w:type="dxa"/>
            <w:vAlign w:val="center"/>
          </w:tcPr>
          <w:p w:rsidR="007D0FAA" w:rsidRPr="00323912" w:rsidRDefault="007D0FAA"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7D0FAA" w:rsidRPr="00171C1F" w:rsidRDefault="007D0FAA" w:rsidP="00B740CC">
            <w:pPr>
              <w:jc w:val="center"/>
              <w:rPr>
                <w:rFonts w:ascii="GHEA Grapalat" w:hAnsi="GHEA Grapalat" w:cs="Calibri"/>
                <w:color w:val="000000"/>
                <w:sz w:val="18"/>
                <w:szCs w:val="18"/>
              </w:rPr>
            </w:pPr>
            <w:r>
              <w:rPr>
                <w:rFonts w:ascii="GHEA Grapalat" w:hAnsi="GHEA Grapalat" w:cs="Calibri"/>
                <w:color w:val="000000"/>
                <w:sz w:val="18"/>
                <w:szCs w:val="18"/>
              </w:rPr>
              <w:t>1114.0</w:t>
            </w:r>
          </w:p>
        </w:tc>
        <w:tc>
          <w:tcPr>
            <w:tcW w:w="1281" w:type="dxa"/>
            <w:vAlign w:val="center"/>
          </w:tcPr>
          <w:p w:rsidR="007D0FAA" w:rsidRDefault="007D0FAA" w:rsidP="00B740CC">
            <w:pPr>
              <w:jc w:val="center"/>
              <w:rPr>
                <w:rStyle w:val="tlid-translation"/>
                <w:rFonts w:ascii="GHEA Grapalat" w:hAnsi="GHEA Grapalat"/>
                <w:i/>
                <w:sz w:val="18"/>
                <w:szCs w:val="18"/>
                <w:lang w:val="en-US"/>
              </w:rPr>
            </w:pPr>
            <w:r w:rsidRPr="00323912">
              <w:rPr>
                <w:rStyle w:val="tlid-translation"/>
                <w:rFonts w:ascii="GHEA Grapalat" w:hAnsi="GHEA Grapalat"/>
                <w:i/>
                <w:sz w:val="18"/>
                <w:szCs w:val="18"/>
              </w:rPr>
              <w:t>Ежедневно</w:t>
            </w:r>
          </w:p>
          <w:p w:rsidR="007D0FAA" w:rsidRPr="00323912" w:rsidRDefault="007D0FAA" w:rsidP="00B740CC">
            <w:pPr>
              <w:jc w:val="center"/>
              <w:rPr>
                <w:rFonts w:ascii="GHEA Grapalat" w:hAnsi="GHEA Grapalat"/>
                <w:i/>
                <w:sz w:val="18"/>
                <w:szCs w:val="18"/>
                <w:lang w:val="en-US"/>
              </w:rPr>
            </w:pPr>
            <w:r w:rsidRPr="00323912">
              <w:rPr>
                <w:rStyle w:val="tlid-translation"/>
                <w:rFonts w:ascii="GHEA Grapalat" w:hAnsi="GHEA Grapalat"/>
                <w:i/>
                <w:sz w:val="18"/>
                <w:szCs w:val="18"/>
              </w:rPr>
              <w:t>с 08.01.20</w:t>
            </w:r>
            <w:r w:rsidRPr="00323912">
              <w:rPr>
                <w:rStyle w:val="tlid-translation"/>
                <w:rFonts w:ascii="GHEA Grapalat" w:hAnsi="GHEA Grapalat"/>
                <w:i/>
                <w:sz w:val="18"/>
                <w:szCs w:val="18"/>
                <w:lang w:val="en-US"/>
              </w:rPr>
              <w:t>20</w:t>
            </w:r>
            <w:r>
              <w:rPr>
                <w:rStyle w:val="tlid-translation"/>
                <w:rFonts w:ascii="GHEA Grapalat" w:hAnsi="GHEA Grapalat"/>
                <w:i/>
                <w:sz w:val="18"/>
                <w:szCs w:val="18"/>
                <w:lang w:val="en-US"/>
              </w:rPr>
              <w:t>г</w:t>
            </w:r>
          </w:p>
        </w:tc>
      </w:tr>
      <w:tr w:rsidR="007D0FAA" w:rsidRPr="001C56F7" w:rsidTr="00B740CC">
        <w:tc>
          <w:tcPr>
            <w:tcW w:w="1589" w:type="dxa"/>
            <w:vAlign w:val="center"/>
          </w:tcPr>
          <w:p w:rsidR="007D0FAA" w:rsidRPr="00323912" w:rsidRDefault="007D0FAA"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t>2</w:t>
            </w:r>
          </w:p>
        </w:tc>
        <w:tc>
          <w:tcPr>
            <w:tcW w:w="1701" w:type="dxa"/>
            <w:vAlign w:val="center"/>
          </w:tcPr>
          <w:p w:rsidR="007D0FAA" w:rsidRPr="009161BB" w:rsidRDefault="007D0FAA" w:rsidP="00B740CC">
            <w:pPr>
              <w:jc w:val="center"/>
              <w:rPr>
                <w:rFonts w:ascii="GHEA Grapalat" w:hAnsi="GHEA Grapalat"/>
                <w:sz w:val="18"/>
                <w:szCs w:val="18"/>
              </w:rPr>
            </w:pPr>
            <w:r w:rsidRPr="009161BB">
              <w:rPr>
                <w:rFonts w:ascii="GHEA Grapalat" w:hAnsi="GHEA Grapalat"/>
                <w:sz w:val="18"/>
                <w:szCs w:val="18"/>
              </w:rPr>
              <w:t>15851100</w:t>
            </w:r>
          </w:p>
        </w:tc>
        <w:tc>
          <w:tcPr>
            <w:tcW w:w="1559" w:type="dxa"/>
            <w:vAlign w:val="center"/>
          </w:tcPr>
          <w:p w:rsidR="007D0FAA" w:rsidRPr="00BB377C" w:rsidRDefault="007D0FAA" w:rsidP="00B740CC">
            <w:pPr>
              <w:pStyle w:val="HTMLPreformatted"/>
              <w:jc w:val="center"/>
              <w:rPr>
                <w:rFonts w:ascii="GHEA Grapalat" w:hAnsi="GHEA Grapalat"/>
                <w:i/>
                <w:lang w:val="en-US"/>
              </w:rPr>
            </w:pPr>
            <w:r w:rsidRPr="00BB377C">
              <w:rPr>
                <w:rFonts w:ascii="GHEA Grapalat" w:hAnsi="GHEA Grapalat"/>
                <w:i/>
              </w:rPr>
              <w:t>макарон</w:t>
            </w:r>
            <w:r w:rsidRPr="00BB377C">
              <w:rPr>
                <w:rFonts w:ascii="GHEA Grapalat" w:hAnsi="GHEA Grapalat"/>
                <w:i/>
                <w:lang w:val="en-US"/>
              </w:rPr>
              <w:t>а</w:t>
            </w:r>
          </w:p>
        </w:tc>
        <w:tc>
          <w:tcPr>
            <w:tcW w:w="936" w:type="dxa"/>
            <w:vAlign w:val="center"/>
          </w:tcPr>
          <w:p w:rsidR="007D0FAA" w:rsidRPr="00323912" w:rsidRDefault="007D0FAA" w:rsidP="00B740CC">
            <w:pPr>
              <w:widowControl w:val="0"/>
              <w:jc w:val="center"/>
              <w:rPr>
                <w:rFonts w:ascii="GHEA Grapalat" w:hAnsi="GHEA Grapalat"/>
                <w:i/>
                <w:sz w:val="18"/>
                <w:szCs w:val="18"/>
              </w:rPr>
            </w:pPr>
          </w:p>
        </w:tc>
        <w:tc>
          <w:tcPr>
            <w:tcW w:w="3261" w:type="dxa"/>
            <w:vAlign w:val="center"/>
          </w:tcPr>
          <w:p w:rsidR="007D0FAA" w:rsidRPr="00323912" w:rsidRDefault="007D0FAA" w:rsidP="00B740CC">
            <w:pPr>
              <w:jc w:val="center"/>
              <w:rPr>
                <w:rFonts w:ascii="GHEA Grapalat" w:hAnsi="GHEA Grapalat" w:cs="Sylfaen"/>
                <w:i/>
                <w:sz w:val="18"/>
                <w:szCs w:val="18"/>
                <w:lang w:val="hy-AM"/>
              </w:rPr>
            </w:pPr>
            <w:r w:rsidRPr="00323912">
              <w:rPr>
                <w:rStyle w:val="tlid-translation"/>
                <w:rFonts w:ascii="GHEA Grapalat" w:hAnsi="GHEA Grapalat"/>
                <w:i/>
                <w:sz w:val="18"/>
                <w:szCs w:val="18"/>
              </w:rPr>
              <w:t xml:space="preserve">Неровные, без запаха и вкуса, изготовленные из отвердевшего теста, в зависимости от типа и качества муки: A (пшеничная мука из цельного зерна), (пшеничная мука из мягкого глазури), B (пшеничная мука для выпечки), жареные и не жареные, согласно 8C75. Безопасность в соответствии с N 2-III-4.9-01-2010 </w:t>
            </w:r>
            <w:r w:rsidRPr="00323912">
              <w:rPr>
                <w:rStyle w:val="tlid-translation"/>
                <w:rFonts w:ascii="GHEA Grapalat" w:hAnsi="GHEA Grapalat"/>
                <w:i/>
                <w:sz w:val="18"/>
                <w:szCs w:val="18"/>
              </w:rPr>
              <w:lastRenderedPageBreak/>
              <w:t>гигиеническими нормами и маркировкой - ст. 8 Закона РА о безопасности пищевых продуктов Не менее 80%.</w:t>
            </w:r>
          </w:p>
        </w:tc>
        <w:tc>
          <w:tcPr>
            <w:tcW w:w="992" w:type="dxa"/>
            <w:vAlign w:val="center"/>
          </w:tcPr>
          <w:p w:rsidR="007D0FAA" w:rsidRPr="00323912" w:rsidRDefault="007D0FAA" w:rsidP="00B740CC">
            <w:pPr>
              <w:jc w:val="center"/>
              <w:rPr>
                <w:rFonts w:ascii="GHEA Grapalat" w:hAnsi="GHEA Grapalat"/>
                <w:i/>
                <w:sz w:val="18"/>
                <w:szCs w:val="18"/>
                <w:lang w:val="en-US"/>
              </w:rPr>
            </w:pPr>
            <w:proofErr w:type="spellStart"/>
            <w:r w:rsidRPr="00323912">
              <w:rPr>
                <w:rFonts w:ascii="GHEA Grapalat" w:hAnsi="GHEA Grapalat"/>
                <w:i/>
                <w:sz w:val="18"/>
                <w:szCs w:val="18"/>
                <w:lang w:val="en-US"/>
              </w:rPr>
              <w:lastRenderedPageBreak/>
              <w:t>кг</w:t>
            </w:r>
            <w:proofErr w:type="spellEnd"/>
          </w:p>
        </w:tc>
        <w:tc>
          <w:tcPr>
            <w:tcW w:w="709" w:type="dxa"/>
            <w:vAlign w:val="center"/>
          </w:tcPr>
          <w:p w:rsidR="007D0FAA" w:rsidRPr="00323912" w:rsidRDefault="007D0FAA" w:rsidP="00B740CC">
            <w:pPr>
              <w:jc w:val="center"/>
              <w:rPr>
                <w:rFonts w:ascii="GHEA Grapalat" w:hAnsi="GHEA Grapalat"/>
                <w:i/>
                <w:sz w:val="18"/>
                <w:szCs w:val="18"/>
                <w:lang w:val="en-US"/>
              </w:rPr>
            </w:pPr>
          </w:p>
        </w:tc>
        <w:tc>
          <w:tcPr>
            <w:tcW w:w="693" w:type="dxa"/>
            <w:vAlign w:val="center"/>
          </w:tcPr>
          <w:p w:rsidR="007D0FAA" w:rsidRPr="00323912" w:rsidRDefault="007D0FAA" w:rsidP="00B740CC">
            <w:pPr>
              <w:jc w:val="center"/>
              <w:rPr>
                <w:rFonts w:ascii="GHEA Grapalat" w:hAnsi="GHEA Grapalat"/>
                <w:i/>
                <w:sz w:val="18"/>
                <w:szCs w:val="18"/>
                <w:lang w:val="en-US"/>
              </w:rPr>
            </w:pPr>
          </w:p>
        </w:tc>
        <w:tc>
          <w:tcPr>
            <w:tcW w:w="992" w:type="dxa"/>
            <w:vAlign w:val="center"/>
          </w:tcPr>
          <w:p w:rsidR="007D0FAA" w:rsidRPr="009161BB" w:rsidRDefault="007D0FAA" w:rsidP="00B740CC">
            <w:pPr>
              <w:jc w:val="center"/>
              <w:rPr>
                <w:rFonts w:ascii="GHEA Grapalat" w:hAnsi="GHEA Grapalat" w:cs="Calibri"/>
                <w:color w:val="000000"/>
                <w:sz w:val="18"/>
                <w:szCs w:val="18"/>
              </w:rPr>
            </w:pPr>
            <w:r w:rsidRPr="009161BB">
              <w:rPr>
                <w:rFonts w:ascii="GHEA Grapalat" w:hAnsi="GHEA Grapalat" w:cs="Calibri"/>
                <w:color w:val="000000"/>
                <w:sz w:val="18"/>
                <w:szCs w:val="18"/>
              </w:rPr>
              <w:t>127,0</w:t>
            </w:r>
          </w:p>
        </w:tc>
        <w:tc>
          <w:tcPr>
            <w:tcW w:w="1276" w:type="dxa"/>
            <w:vAlign w:val="center"/>
          </w:tcPr>
          <w:p w:rsidR="007D0FAA" w:rsidRPr="00323912" w:rsidRDefault="007D0FAA"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7D0FAA" w:rsidRPr="009161BB" w:rsidRDefault="007D0FAA" w:rsidP="00B740CC">
            <w:pPr>
              <w:jc w:val="center"/>
              <w:rPr>
                <w:rFonts w:ascii="GHEA Grapalat" w:hAnsi="GHEA Grapalat" w:cs="Calibri"/>
                <w:color w:val="000000"/>
                <w:sz w:val="18"/>
                <w:szCs w:val="18"/>
              </w:rPr>
            </w:pPr>
            <w:r w:rsidRPr="009161BB">
              <w:rPr>
                <w:rFonts w:ascii="GHEA Grapalat" w:hAnsi="GHEA Grapalat" w:cs="Calibri"/>
                <w:color w:val="000000"/>
                <w:sz w:val="18"/>
                <w:szCs w:val="18"/>
              </w:rPr>
              <w:t>127,0</w:t>
            </w:r>
          </w:p>
        </w:tc>
        <w:tc>
          <w:tcPr>
            <w:tcW w:w="1281" w:type="dxa"/>
            <w:vAlign w:val="center"/>
          </w:tcPr>
          <w:p w:rsidR="007D0FAA" w:rsidRPr="00323912" w:rsidRDefault="005A1862" w:rsidP="00B740CC">
            <w:pPr>
              <w:jc w:val="center"/>
              <w:rPr>
                <w:rFonts w:ascii="GHEA Grapalat" w:hAnsi="GHEA Grapalat"/>
                <w:i/>
                <w:sz w:val="18"/>
                <w:szCs w:val="18"/>
                <w:lang w:val="en-US"/>
              </w:rPr>
            </w:pPr>
            <w:r w:rsidRPr="005A1862">
              <w:rPr>
                <w:rStyle w:val="tlid-translation"/>
                <w:rFonts w:ascii="GHEA Grapalat" w:hAnsi="GHEA Grapalat"/>
                <w:i/>
                <w:sz w:val="18"/>
                <w:szCs w:val="18"/>
              </w:rPr>
              <w:t xml:space="preserve">Еженедельно </w:t>
            </w:r>
            <w:r w:rsidR="007D0FAA" w:rsidRPr="00323912">
              <w:rPr>
                <w:rStyle w:val="tlid-translation"/>
                <w:rFonts w:ascii="GHEA Grapalat" w:hAnsi="GHEA Grapalat"/>
                <w:i/>
                <w:sz w:val="18"/>
                <w:szCs w:val="18"/>
              </w:rPr>
              <w:t>с 01.01.20</w:t>
            </w:r>
            <w:r w:rsidR="007D0FAA" w:rsidRPr="00323912">
              <w:rPr>
                <w:rStyle w:val="tlid-translation"/>
                <w:rFonts w:ascii="GHEA Grapalat" w:hAnsi="GHEA Grapalat"/>
                <w:i/>
                <w:sz w:val="18"/>
                <w:szCs w:val="18"/>
                <w:lang w:val="en-US"/>
              </w:rPr>
              <w:t>20</w:t>
            </w:r>
            <w:r w:rsidR="007D0FAA">
              <w:rPr>
                <w:rStyle w:val="tlid-translation"/>
                <w:rFonts w:ascii="GHEA Grapalat" w:hAnsi="GHEA Grapalat"/>
                <w:i/>
                <w:sz w:val="18"/>
                <w:szCs w:val="18"/>
                <w:lang w:val="en-US"/>
              </w:rPr>
              <w:t>г</w:t>
            </w:r>
          </w:p>
        </w:tc>
        <w:bookmarkStart w:id="1" w:name="_GoBack"/>
        <w:bookmarkEnd w:id="1"/>
      </w:tr>
      <w:tr w:rsidR="007D0FAA" w:rsidRPr="001C56F7" w:rsidTr="00B740CC">
        <w:tc>
          <w:tcPr>
            <w:tcW w:w="1589" w:type="dxa"/>
            <w:vAlign w:val="center"/>
          </w:tcPr>
          <w:p w:rsidR="007D0FAA" w:rsidRPr="00323912" w:rsidRDefault="007D0FAA"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lastRenderedPageBreak/>
              <w:t>3</w:t>
            </w:r>
          </w:p>
        </w:tc>
        <w:tc>
          <w:tcPr>
            <w:tcW w:w="1701" w:type="dxa"/>
            <w:vAlign w:val="center"/>
          </w:tcPr>
          <w:p w:rsidR="007D0FAA" w:rsidRPr="009161BB" w:rsidRDefault="007D0FAA" w:rsidP="00B740CC">
            <w:pPr>
              <w:jc w:val="center"/>
              <w:rPr>
                <w:rFonts w:ascii="GHEA Grapalat" w:hAnsi="GHEA Grapalat"/>
                <w:sz w:val="18"/>
                <w:szCs w:val="18"/>
              </w:rPr>
            </w:pPr>
            <w:r w:rsidRPr="009161BB">
              <w:rPr>
                <w:rFonts w:ascii="GHEA Grapalat" w:hAnsi="GHEA Grapalat"/>
                <w:sz w:val="18"/>
                <w:szCs w:val="18"/>
              </w:rPr>
              <w:t>15872400</w:t>
            </w:r>
          </w:p>
        </w:tc>
        <w:tc>
          <w:tcPr>
            <w:tcW w:w="155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Соль кормовая маленькая</w:t>
            </w:r>
          </w:p>
        </w:tc>
        <w:tc>
          <w:tcPr>
            <w:tcW w:w="936" w:type="dxa"/>
            <w:vAlign w:val="center"/>
          </w:tcPr>
          <w:p w:rsidR="007D0FAA" w:rsidRPr="00323912" w:rsidRDefault="007D0FAA" w:rsidP="00B740CC">
            <w:pPr>
              <w:widowControl w:val="0"/>
              <w:jc w:val="center"/>
              <w:rPr>
                <w:rFonts w:ascii="GHEA Grapalat" w:hAnsi="GHEA Grapalat"/>
                <w:i/>
                <w:sz w:val="18"/>
                <w:szCs w:val="18"/>
              </w:rPr>
            </w:pPr>
          </w:p>
        </w:tc>
        <w:tc>
          <w:tcPr>
            <w:tcW w:w="3261" w:type="dxa"/>
            <w:vAlign w:val="center"/>
          </w:tcPr>
          <w:p w:rsidR="007D0FAA" w:rsidRPr="00323912" w:rsidRDefault="007D0FAA" w:rsidP="00B740CC">
            <w:pPr>
              <w:jc w:val="center"/>
              <w:rPr>
                <w:rFonts w:ascii="GHEA Grapalat" w:hAnsi="GHEA Grapalat" w:cs="Sylfaen"/>
                <w:i/>
                <w:color w:val="000000"/>
                <w:sz w:val="18"/>
                <w:szCs w:val="18"/>
              </w:rPr>
            </w:pPr>
            <w:r w:rsidRPr="00323912">
              <w:rPr>
                <w:rStyle w:val="tlid-translation"/>
                <w:rFonts w:ascii="GHEA Grapalat" w:hAnsi="GHEA Grapalat"/>
                <w:i/>
                <w:sz w:val="18"/>
                <w:szCs w:val="18"/>
              </w:rPr>
              <w:t>Йод Экстра, Йодная масса 50x10 мг / кг, AST 239-2005 Безопасность в соответствии с N2-III-4.9-01-2010 Гигиеническими стандартами и статьей 9 Закона РА о безопасности пищевых продуктов</w:t>
            </w:r>
          </w:p>
        </w:tc>
        <w:tc>
          <w:tcPr>
            <w:tcW w:w="992" w:type="dxa"/>
            <w:vAlign w:val="center"/>
          </w:tcPr>
          <w:p w:rsidR="007D0FAA" w:rsidRPr="00323912" w:rsidRDefault="007D0FAA" w:rsidP="00B740CC">
            <w:pPr>
              <w:jc w:val="center"/>
              <w:rPr>
                <w:rFonts w:ascii="GHEA Grapalat" w:hAnsi="GHEA Grapalat"/>
                <w:i/>
                <w:sz w:val="18"/>
                <w:szCs w:val="18"/>
                <w:lang w:val="en-US"/>
              </w:rPr>
            </w:pPr>
            <w:proofErr w:type="spellStart"/>
            <w:r w:rsidRPr="00323912">
              <w:rPr>
                <w:rFonts w:ascii="GHEA Grapalat" w:hAnsi="GHEA Grapalat"/>
                <w:i/>
                <w:sz w:val="18"/>
                <w:szCs w:val="18"/>
                <w:lang w:val="en-US"/>
              </w:rPr>
              <w:t>кг</w:t>
            </w:r>
            <w:proofErr w:type="spellEnd"/>
          </w:p>
        </w:tc>
        <w:tc>
          <w:tcPr>
            <w:tcW w:w="709" w:type="dxa"/>
            <w:vAlign w:val="center"/>
          </w:tcPr>
          <w:p w:rsidR="007D0FAA" w:rsidRPr="00323912" w:rsidRDefault="007D0FAA" w:rsidP="00B740CC">
            <w:pPr>
              <w:jc w:val="center"/>
              <w:rPr>
                <w:rFonts w:ascii="GHEA Grapalat" w:hAnsi="GHEA Grapalat"/>
                <w:i/>
                <w:sz w:val="18"/>
                <w:szCs w:val="18"/>
                <w:lang w:val="en-US"/>
              </w:rPr>
            </w:pPr>
          </w:p>
        </w:tc>
        <w:tc>
          <w:tcPr>
            <w:tcW w:w="693" w:type="dxa"/>
            <w:vAlign w:val="center"/>
          </w:tcPr>
          <w:p w:rsidR="007D0FAA" w:rsidRPr="00323912" w:rsidRDefault="007D0FAA" w:rsidP="00B740CC">
            <w:pPr>
              <w:jc w:val="center"/>
              <w:rPr>
                <w:rFonts w:ascii="GHEA Grapalat" w:hAnsi="GHEA Grapalat"/>
                <w:i/>
                <w:sz w:val="18"/>
                <w:szCs w:val="18"/>
                <w:lang w:val="en-US"/>
              </w:rPr>
            </w:pPr>
          </w:p>
        </w:tc>
        <w:tc>
          <w:tcPr>
            <w:tcW w:w="992"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10</w:t>
            </w:r>
            <w:r w:rsidRPr="009161BB">
              <w:rPr>
                <w:rFonts w:ascii="GHEA Grapalat" w:hAnsi="GHEA Grapalat"/>
                <w:sz w:val="18"/>
                <w:szCs w:val="18"/>
              </w:rPr>
              <w:t>,0</w:t>
            </w:r>
          </w:p>
        </w:tc>
        <w:tc>
          <w:tcPr>
            <w:tcW w:w="1276" w:type="dxa"/>
            <w:vAlign w:val="center"/>
          </w:tcPr>
          <w:p w:rsidR="007D0FAA" w:rsidRPr="00323912" w:rsidRDefault="007D0FAA"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10</w:t>
            </w:r>
            <w:r w:rsidRPr="009161BB">
              <w:rPr>
                <w:rFonts w:ascii="GHEA Grapalat" w:hAnsi="GHEA Grapalat"/>
                <w:sz w:val="18"/>
                <w:szCs w:val="18"/>
              </w:rPr>
              <w:t>,0</w:t>
            </w:r>
          </w:p>
        </w:tc>
        <w:tc>
          <w:tcPr>
            <w:tcW w:w="1281" w:type="dxa"/>
            <w:vAlign w:val="center"/>
          </w:tcPr>
          <w:p w:rsidR="007D0FAA" w:rsidRPr="00323912" w:rsidRDefault="007D0FAA" w:rsidP="00B740CC">
            <w:pPr>
              <w:jc w:val="center"/>
              <w:rPr>
                <w:rFonts w:ascii="GHEA Grapalat" w:hAnsi="GHEA Grapalat"/>
                <w:i/>
                <w:sz w:val="18"/>
                <w:szCs w:val="18"/>
              </w:rPr>
            </w:pPr>
            <w:r w:rsidRPr="00463E9C">
              <w:rPr>
                <w:rStyle w:val="tlid-translation"/>
                <w:rFonts w:ascii="GHEA Grapalat" w:hAnsi="GHEA Grapalat"/>
                <w:i/>
                <w:sz w:val="18"/>
                <w:szCs w:val="18"/>
              </w:rPr>
              <w:t>ежемесячно</w:t>
            </w:r>
            <w:r w:rsidRPr="00323912">
              <w:rPr>
                <w:rStyle w:val="tlid-translation"/>
                <w:rFonts w:ascii="GHEA Grapalat" w:hAnsi="GHEA Grapalat"/>
                <w:i/>
                <w:sz w:val="18"/>
                <w:szCs w:val="18"/>
              </w:rPr>
              <w:t>01.01.20</w:t>
            </w:r>
            <w:r w:rsidRPr="00323912">
              <w:rPr>
                <w:rStyle w:val="tlid-translation"/>
                <w:rFonts w:ascii="GHEA Grapalat" w:hAnsi="GHEA Grapalat"/>
                <w:i/>
                <w:sz w:val="18"/>
                <w:szCs w:val="18"/>
                <w:lang w:val="en-US"/>
              </w:rPr>
              <w:t>20</w:t>
            </w:r>
            <w:r>
              <w:rPr>
                <w:rStyle w:val="tlid-translation"/>
                <w:rFonts w:ascii="GHEA Grapalat" w:hAnsi="GHEA Grapalat"/>
                <w:i/>
                <w:sz w:val="18"/>
                <w:szCs w:val="18"/>
                <w:lang w:val="en-US"/>
              </w:rPr>
              <w:t>г</w:t>
            </w:r>
          </w:p>
        </w:tc>
      </w:tr>
      <w:tr w:rsidR="007D0FAA" w:rsidRPr="001C56F7" w:rsidTr="00B740CC">
        <w:tc>
          <w:tcPr>
            <w:tcW w:w="1589" w:type="dxa"/>
            <w:vAlign w:val="center"/>
          </w:tcPr>
          <w:p w:rsidR="007D0FAA" w:rsidRPr="00323912" w:rsidRDefault="007D0FAA"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t>4</w:t>
            </w:r>
          </w:p>
        </w:tc>
        <w:tc>
          <w:tcPr>
            <w:tcW w:w="1701"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О</w:t>
            </w:r>
            <w:r w:rsidRPr="009161BB">
              <w:rPr>
                <w:rFonts w:ascii="GHEA Grapalat" w:hAnsi="GHEA Grapalat"/>
                <w:sz w:val="18"/>
                <w:szCs w:val="18"/>
              </w:rPr>
              <w:t>3221410</w:t>
            </w:r>
          </w:p>
        </w:tc>
        <w:tc>
          <w:tcPr>
            <w:tcW w:w="155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капуста</w:t>
            </w:r>
          </w:p>
        </w:tc>
        <w:tc>
          <w:tcPr>
            <w:tcW w:w="936" w:type="dxa"/>
            <w:vAlign w:val="center"/>
          </w:tcPr>
          <w:p w:rsidR="007D0FAA" w:rsidRPr="00323912" w:rsidRDefault="007D0FAA" w:rsidP="00B740CC">
            <w:pPr>
              <w:widowControl w:val="0"/>
              <w:jc w:val="center"/>
              <w:rPr>
                <w:rFonts w:ascii="GHEA Grapalat" w:hAnsi="GHEA Grapalat"/>
                <w:i/>
                <w:sz w:val="18"/>
                <w:szCs w:val="18"/>
              </w:rPr>
            </w:pPr>
          </w:p>
        </w:tc>
        <w:tc>
          <w:tcPr>
            <w:tcW w:w="3261" w:type="dxa"/>
            <w:vAlign w:val="center"/>
          </w:tcPr>
          <w:p w:rsidR="007D0FAA" w:rsidRPr="00323912" w:rsidRDefault="007D0FAA" w:rsidP="00B740CC">
            <w:pPr>
              <w:jc w:val="center"/>
              <w:rPr>
                <w:rFonts w:ascii="GHEA Grapalat" w:hAnsi="GHEA Grapalat"/>
                <w:i/>
                <w:color w:val="000000"/>
                <w:sz w:val="18"/>
                <w:szCs w:val="18"/>
                <w:lang w:val="hy-AM"/>
              </w:rPr>
            </w:pPr>
            <w:r w:rsidRPr="00323912">
              <w:rPr>
                <w:rStyle w:val="tlid-translation"/>
                <w:rFonts w:ascii="GHEA Grapalat" w:hAnsi="GHEA Grapalat"/>
                <w:i/>
                <w:sz w:val="18"/>
                <w:szCs w:val="18"/>
              </w:rPr>
              <w:t xml:space="preserve">Свежая капуста - сеть магазинов и предприятий общественного питания для поставки и продажи. Подразделения свежей капусты делятся на следующие виды: преждевременные, промежуточные и поздние. Внешний вид: головы свежие, цельные, чистые, здоровые, полностью сформированные, без болезней, безупречные, цвета, характерные для ботанических видов. в форме и вкусе и запахе, без запаха и вкуса. Головки капусты не должны быть повреждены сельскохозяйственными вредителями, не должны иметь чрезмерной внешней влаги, должны быть плотными или слегка плотными, но не рассыпчатыми, преждевременной капусты с различной степенью хрусткости. Степень очистки головок: Капуста должна быть очищена до тех пор, пока зеленые и белые листья не будут плотно прижаты к поверхности. Ранние кочаны должны быть очищены от листьев розмарина и листьев, не пригодных </w:t>
            </w:r>
            <w:r w:rsidRPr="00323912">
              <w:rPr>
                <w:rStyle w:val="tlid-translation"/>
                <w:rFonts w:ascii="GHEA Grapalat" w:hAnsi="GHEA Grapalat"/>
                <w:i/>
                <w:sz w:val="18"/>
                <w:szCs w:val="18"/>
              </w:rPr>
              <w:lastRenderedPageBreak/>
              <w:t>для использования. Длина капусты не более 3 см. Масса очищенных кочанов капусты - не менее 0,8 кг, преждевременной капусты - 0,3 - 0,4 кг. Капуста с механической травмой не более 3 см в глубину, не более 5%. Заголовки с механическими повреждениями, трещинами, щебнем, повреждением сельскохозяйственных вредителей, обморожением, паром на глубине 3 см не допускаются. Капуста с маркированными кочанами и капустой не допускается. Безопасность, упаковка и маркировка согласно Правительству РА 2006 Статья 8 Закона Республики Армения «О техническом регулировании свежих овощей» и «Безопасность пищевых продуктов», утвержденного Указом № 1913 N от 21 декабря.</w:t>
            </w:r>
          </w:p>
        </w:tc>
        <w:tc>
          <w:tcPr>
            <w:tcW w:w="992" w:type="dxa"/>
            <w:vAlign w:val="center"/>
          </w:tcPr>
          <w:p w:rsidR="007D0FAA" w:rsidRPr="00323912" w:rsidRDefault="007D0FAA" w:rsidP="00B740CC">
            <w:pPr>
              <w:jc w:val="center"/>
              <w:rPr>
                <w:rFonts w:ascii="GHEA Grapalat" w:hAnsi="GHEA Grapalat"/>
                <w:i/>
                <w:sz w:val="18"/>
                <w:szCs w:val="18"/>
                <w:lang w:val="en-US"/>
              </w:rPr>
            </w:pPr>
            <w:proofErr w:type="spellStart"/>
            <w:r w:rsidRPr="00323912">
              <w:rPr>
                <w:rFonts w:ascii="GHEA Grapalat" w:hAnsi="GHEA Grapalat"/>
                <w:i/>
                <w:sz w:val="18"/>
                <w:szCs w:val="18"/>
                <w:lang w:val="en-US"/>
              </w:rPr>
              <w:lastRenderedPageBreak/>
              <w:t>кг</w:t>
            </w:r>
            <w:proofErr w:type="spellEnd"/>
          </w:p>
        </w:tc>
        <w:tc>
          <w:tcPr>
            <w:tcW w:w="709" w:type="dxa"/>
            <w:vAlign w:val="center"/>
          </w:tcPr>
          <w:p w:rsidR="007D0FAA" w:rsidRPr="00323912" w:rsidRDefault="007D0FAA" w:rsidP="00B740CC">
            <w:pPr>
              <w:jc w:val="center"/>
              <w:rPr>
                <w:rFonts w:ascii="GHEA Grapalat" w:hAnsi="GHEA Grapalat"/>
                <w:i/>
                <w:sz w:val="18"/>
                <w:szCs w:val="18"/>
                <w:lang w:val="en-US"/>
              </w:rPr>
            </w:pPr>
          </w:p>
        </w:tc>
        <w:tc>
          <w:tcPr>
            <w:tcW w:w="693" w:type="dxa"/>
            <w:vAlign w:val="center"/>
          </w:tcPr>
          <w:p w:rsidR="007D0FAA" w:rsidRPr="00323912" w:rsidRDefault="007D0FAA" w:rsidP="00B740CC">
            <w:pPr>
              <w:jc w:val="center"/>
              <w:rPr>
                <w:rFonts w:ascii="GHEA Grapalat" w:hAnsi="GHEA Grapalat"/>
                <w:i/>
                <w:sz w:val="18"/>
                <w:szCs w:val="18"/>
                <w:lang w:val="en-US"/>
              </w:rPr>
            </w:pPr>
          </w:p>
        </w:tc>
        <w:tc>
          <w:tcPr>
            <w:tcW w:w="992" w:type="dxa"/>
            <w:vAlign w:val="center"/>
          </w:tcPr>
          <w:p w:rsidR="007D0FAA" w:rsidRPr="009161BB" w:rsidRDefault="007D0FAA" w:rsidP="00B740CC">
            <w:pPr>
              <w:jc w:val="center"/>
              <w:rPr>
                <w:rFonts w:ascii="GHEA Grapalat" w:hAnsi="GHEA Grapalat" w:cs="Calibri"/>
                <w:color w:val="000000"/>
                <w:sz w:val="18"/>
                <w:szCs w:val="18"/>
              </w:rPr>
            </w:pPr>
            <w:r>
              <w:rPr>
                <w:rFonts w:ascii="GHEA Grapalat" w:hAnsi="GHEA Grapalat" w:cs="Calibri"/>
                <w:color w:val="000000"/>
                <w:sz w:val="18"/>
                <w:szCs w:val="18"/>
              </w:rPr>
              <w:t>1</w:t>
            </w:r>
            <w:r w:rsidRPr="009161BB">
              <w:rPr>
                <w:rFonts w:ascii="GHEA Grapalat" w:hAnsi="GHEA Grapalat" w:cs="Calibri"/>
                <w:color w:val="000000"/>
                <w:sz w:val="18"/>
                <w:szCs w:val="18"/>
              </w:rPr>
              <w:t>54,0</w:t>
            </w:r>
          </w:p>
        </w:tc>
        <w:tc>
          <w:tcPr>
            <w:tcW w:w="1276" w:type="dxa"/>
            <w:vAlign w:val="center"/>
          </w:tcPr>
          <w:p w:rsidR="007D0FAA" w:rsidRPr="00323912" w:rsidRDefault="007D0FAA"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7D0FAA" w:rsidRPr="009161BB" w:rsidRDefault="007D0FAA" w:rsidP="00B740CC">
            <w:pPr>
              <w:jc w:val="center"/>
              <w:rPr>
                <w:rFonts w:ascii="GHEA Grapalat" w:hAnsi="GHEA Grapalat" w:cs="Calibri"/>
                <w:color w:val="000000"/>
                <w:sz w:val="18"/>
                <w:szCs w:val="18"/>
              </w:rPr>
            </w:pPr>
            <w:r>
              <w:rPr>
                <w:rFonts w:ascii="GHEA Grapalat" w:hAnsi="GHEA Grapalat" w:cs="Calibri"/>
                <w:color w:val="000000"/>
                <w:sz w:val="18"/>
                <w:szCs w:val="18"/>
              </w:rPr>
              <w:t>1</w:t>
            </w:r>
            <w:r w:rsidRPr="009161BB">
              <w:rPr>
                <w:rFonts w:ascii="GHEA Grapalat" w:hAnsi="GHEA Grapalat" w:cs="Calibri"/>
                <w:color w:val="000000"/>
                <w:sz w:val="18"/>
                <w:szCs w:val="18"/>
              </w:rPr>
              <w:t>54,0</w:t>
            </w:r>
          </w:p>
        </w:tc>
        <w:tc>
          <w:tcPr>
            <w:tcW w:w="1281" w:type="dxa"/>
            <w:vAlign w:val="center"/>
          </w:tcPr>
          <w:p w:rsidR="007D0FAA" w:rsidRPr="00323912" w:rsidRDefault="007D0FAA" w:rsidP="00B740CC">
            <w:pPr>
              <w:jc w:val="center"/>
              <w:rPr>
                <w:rFonts w:ascii="GHEA Grapalat" w:hAnsi="GHEA Grapalat"/>
                <w:i/>
                <w:sz w:val="18"/>
                <w:szCs w:val="18"/>
              </w:rPr>
            </w:pPr>
            <w:r w:rsidRPr="00323912">
              <w:rPr>
                <w:rStyle w:val="tlid-translation"/>
                <w:rFonts w:ascii="GHEA Grapalat" w:hAnsi="GHEA Grapalat"/>
                <w:i/>
                <w:sz w:val="18"/>
                <w:szCs w:val="18"/>
              </w:rPr>
              <w:t>Еженедельно с 01.01.20</w:t>
            </w:r>
            <w:r w:rsidRPr="00323912">
              <w:rPr>
                <w:rStyle w:val="tlid-translation"/>
                <w:rFonts w:ascii="GHEA Grapalat" w:hAnsi="GHEA Grapalat"/>
                <w:i/>
                <w:sz w:val="18"/>
                <w:szCs w:val="18"/>
                <w:lang w:val="en-US"/>
              </w:rPr>
              <w:t>20</w:t>
            </w:r>
            <w:r>
              <w:rPr>
                <w:rStyle w:val="tlid-translation"/>
                <w:rFonts w:ascii="GHEA Grapalat" w:hAnsi="GHEA Grapalat"/>
                <w:i/>
                <w:sz w:val="18"/>
                <w:szCs w:val="18"/>
                <w:lang w:val="en-US"/>
              </w:rPr>
              <w:t>г</w:t>
            </w:r>
          </w:p>
        </w:tc>
      </w:tr>
      <w:tr w:rsidR="007D0FAA" w:rsidRPr="001C56F7" w:rsidTr="00B740CC">
        <w:tc>
          <w:tcPr>
            <w:tcW w:w="1589" w:type="dxa"/>
            <w:vAlign w:val="center"/>
          </w:tcPr>
          <w:p w:rsidR="007D0FAA" w:rsidRPr="00323912" w:rsidRDefault="007D0FAA"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lastRenderedPageBreak/>
              <w:t>5</w:t>
            </w:r>
          </w:p>
        </w:tc>
        <w:tc>
          <w:tcPr>
            <w:tcW w:w="1701" w:type="dxa"/>
            <w:vAlign w:val="center"/>
          </w:tcPr>
          <w:p w:rsidR="007D0FAA" w:rsidRPr="008B5C9C" w:rsidRDefault="007D0FAA" w:rsidP="00B740CC">
            <w:pPr>
              <w:jc w:val="center"/>
              <w:rPr>
                <w:rFonts w:ascii="GHEA Grapalat" w:hAnsi="GHEA Grapalat"/>
                <w:sz w:val="18"/>
                <w:szCs w:val="18"/>
              </w:rPr>
            </w:pPr>
            <w:r>
              <w:rPr>
                <w:rFonts w:ascii="GHEA Grapalat" w:hAnsi="GHEA Grapalat"/>
                <w:sz w:val="18"/>
                <w:szCs w:val="18"/>
              </w:rPr>
              <w:t>03221110</w:t>
            </w:r>
          </w:p>
        </w:tc>
        <w:tc>
          <w:tcPr>
            <w:tcW w:w="155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морковь</w:t>
            </w:r>
          </w:p>
        </w:tc>
        <w:tc>
          <w:tcPr>
            <w:tcW w:w="936" w:type="dxa"/>
            <w:vAlign w:val="center"/>
          </w:tcPr>
          <w:p w:rsidR="007D0FAA" w:rsidRPr="00323912" w:rsidRDefault="007D0FAA" w:rsidP="00B740CC">
            <w:pPr>
              <w:widowControl w:val="0"/>
              <w:jc w:val="center"/>
              <w:rPr>
                <w:rFonts w:ascii="GHEA Grapalat" w:hAnsi="GHEA Grapalat"/>
                <w:i/>
                <w:sz w:val="18"/>
                <w:szCs w:val="18"/>
              </w:rPr>
            </w:pPr>
          </w:p>
        </w:tc>
        <w:tc>
          <w:tcPr>
            <w:tcW w:w="3261" w:type="dxa"/>
            <w:vAlign w:val="center"/>
          </w:tcPr>
          <w:p w:rsidR="007D0FAA" w:rsidRPr="00323912" w:rsidRDefault="007D0FAA" w:rsidP="00B740CC">
            <w:pPr>
              <w:tabs>
                <w:tab w:val="left" w:pos="5634"/>
              </w:tabs>
              <w:autoSpaceDE w:val="0"/>
              <w:autoSpaceDN w:val="0"/>
              <w:adjustRightInd w:val="0"/>
              <w:jc w:val="center"/>
              <w:rPr>
                <w:rFonts w:ascii="GHEA Grapalat" w:eastAsia="Calibri" w:hAnsi="GHEA Grapalat" w:cs="TimesArmenianPSMT"/>
                <w:i/>
                <w:sz w:val="18"/>
                <w:szCs w:val="18"/>
                <w:lang w:val="hy-AM"/>
              </w:rPr>
            </w:pPr>
            <w:r w:rsidRPr="00323912">
              <w:rPr>
                <w:rStyle w:val="tlid-translation"/>
                <w:rFonts w:ascii="GHEA Grapalat" w:hAnsi="GHEA Grapalat"/>
                <w:i/>
                <w:sz w:val="18"/>
                <w:szCs w:val="18"/>
              </w:rPr>
              <w:t>Обыкновенные и отборные виды, ГОСТ 26767-85. Безопасность и маркировка согласно Правительству РА 2006 Статья 8 Закона РА «О свежих фруктах и овощах и о безопасности пищевых продуктов», принятая Указом № 1913-N от 21 декабря 2011 г.</w:t>
            </w:r>
          </w:p>
        </w:tc>
        <w:tc>
          <w:tcPr>
            <w:tcW w:w="992" w:type="dxa"/>
            <w:vAlign w:val="center"/>
          </w:tcPr>
          <w:p w:rsidR="007D0FAA" w:rsidRPr="00323912" w:rsidRDefault="007D0FAA" w:rsidP="00B740CC">
            <w:pPr>
              <w:jc w:val="center"/>
              <w:rPr>
                <w:rFonts w:ascii="GHEA Grapalat" w:hAnsi="GHEA Grapalat"/>
                <w:i/>
                <w:sz w:val="18"/>
                <w:szCs w:val="18"/>
                <w:lang w:val="en-US"/>
              </w:rPr>
            </w:pPr>
            <w:proofErr w:type="spellStart"/>
            <w:r w:rsidRPr="00323912">
              <w:rPr>
                <w:rFonts w:ascii="GHEA Grapalat" w:hAnsi="GHEA Grapalat"/>
                <w:i/>
                <w:sz w:val="18"/>
                <w:szCs w:val="18"/>
                <w:lang w:val="en-US"/>
              </w:rPr>
              <w:t>кг</w:t>
            </w:r>
            <w:proofErr w:type="spellEnd"/>
          </w:p>
        </w:tc>
        <w:tc>
          <w:tcPr>
            <w:tcW w:w="709" w:type="dxa"/>
            <w:vAlign w:val="center"/>
          </w:tcPr>
          <w:p w:rsidR="007D0FAA" w:rsidRPr="00323912" w:rsidRDefault="007D0FAA" w:rsidP="00B740CC">
            <w:pPr>
              <w:jc w:val="center"/>
              <w:rPr>
                <w:rFonts w:ascii="GHEA Grapalat" w:hAnsi="GHEA Grapalat"/>
                <w:i/>
                <w:sz w:val="18"/>
                <w:szCs w:val="18"/>
                <w:lang w:val="en-US"/>
              </w:rPr>
            </w:pPr>
          </w:p>
        </w:tc>
        <w:tc>
          <w:tcPr>
            <w:tcW w:w="693" w:type="dxa"/>
            <w:vAlign w:val="center"/>
          </w:tcPr>
          <w:p w:rsidR="007D0FAA" w:rsidRPr="00323912" w:rsidRDefault="007D0FAA" w:rsidP="00B740CC">
            <w:pPr>
              <w:jc w:val="center"/>
              <w:rPr>
                <w:rFonts w:ascii="GHEA Grapalat" w:hAnsi="GHEA Grapalat"/>
                <w:i/>
                <w:sz w:val="18"/>
                <w:szCs w:val="18"/>
                <w:lang w:val="en-US"/>
              </w:rPr>
            </w:pPr>
          </w:p>
        </w:tc>
        <w:tc>
          <w:tcPr>
            <w:tcW w:w="992" w:type="dxa"/>
            <w:vAlign w:val="center"/>
          </w:tcPr>
          <w:p w:rsidR="007D0FAA" w:rsidRPr="009161BB" w:rsidRDefault="007D0FAA" w:rsidP="00B740CC">
            <w:pPr>
              <w:jc w:val="center"/>
              <w:rPr>
                <w:rFonts w:ascii="GHEA Grapalat" w:hAnsi="GHEA Grapalat" w:cs="Calibri"/>
                <w:color w:val="000000"/>
                <w:sz w:val="18"/>
                <w:szCs w:val="18"/>
              </w:rPr>
            </w:pPr>
            <w:r>
              <w:rPr>
                <w:rFonts w:ascii="GHEA Grapalat" w:hAnsi="GHEA Grapalat" w:cs="Calibri"/>
                <w:color w:val="000000"/>
                <w:sz w:val="18"/>
                <w:szCs w:val="18"/>
              </w:rPr>
              <w:t>110</w:t>
            </w:r>
            <w:r w:rsidRPr="009161BB">
              <w:rPr>
                <w:rFonts w:ascii="GHEA Grapalat" w:hAnsi="GHEA Grapalat" w:cs="Calibri"/>
                <w:color w:val="000000"/>
                <w:sz w:val="18"/>
                <w:szCs w:val="18"/>
              </w:rPr>
              <w:t>,0</w:t>
            </w:r>
          </w:p>
        </w:tc>
        <w:tc>
          <w:tcPr>
            <w:tcW w:w="1276" w:type="dxa"/>
            <w:vAlign w:val="center"/>
          </w:tcPr>
          <w:p w:rsidR="007D0FAA" w:rsidRPr="00323912" w:rsidRDefault="007D0FAA"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7D0FAA" w:rsidRPr="009161BB" w:rsidRDefault="007D0FAA" w:rsidP="00B740CC">
            <w:pPr>
              <w:jc w:val="center"/>
              <w:rPr>
                <w:rFonts w:ascii="GHEA Grapalat" w:hAnsi="GHEA Grapalat" w:cs="Calibri"/>
                <w:color w:val="000000"/>
                <w:sz w:val="18"/>
                <w:szCs w:val="18"/>
              </w:rPr>
            </w:pPr>
            <w:r>
              <w:rPr>
                <w:rFonts w:ascii="GHEA Grapalat" w:hAnsi="GHEA Grapalat" w:cs="Calibri"/>
                <w:color w:val="000000"/>
                <w:sz w:val="18"/>
                <w:szCs w:val="18"/>
              </w:rPr>
              <w:t>110</w:t>
            </w:r>
            <w:r w:rsidRPr="009161BB">
              <w:rPr>
                <w:rFonts w:ascii="GHEA Grapalat" w:hAnsi="GHEA Grapalat" w:cs="Calibri"/>
                <w:color w:val="000000"/>
                <w:sz w:val="18"/>
                <w:szCs w:val="18"/>
              </w:rPr>
              <w:t>,0</w:t>
            </w:r>
          </w:p>
        </w:tc>
        <w:tc>
          <w:tcPr>
            <w:tcW w:w="1281" w:type="dxa"/>
            <w:vAlign w:val="center"/>
          </w:tcPr>
          <w:p w:rsidR="007D0FAA" w:rsidRPr="00323912" w:rsidRDefault="007D0FAA" w:rsidP="00B740CC">
            <w:pPr>
              <w:jc w:val="center"/>
              <w:rPr>
                <w:rFonts w:ascii="GHEA Grapalat" w:hAnsi="GHEA Grapalat"/>
                <w:i/>
                <w:sz w:val="18"/>
                <w:szCs w:val="18"/>
              </w:rPr>
            </w:pPr>
            <w:r w:rsidRPr="00323912">
              <w:rPr>
                <w:rStyle w:val="tlid-translation"/>
                <w:rFonts w:ascii="GHEA Grapalat" w:hAnsi="GHEA Grapalat"/>
                <w:i/>
                <w:sz w:val="18"/>
                <w:szCs w:val="18"/>
              </w:rPr>
              <w:t>Еженедельно с 01.01.20</w:t>
            </w:r>
            <w:r w:rsidRPr="00323912">
              <w:rPr>
                <w:rStyle w:val="tlid-translation"/>
                <w:rFonts w:ascii="GHEA Grapalat" w:hAnsi="GHEA Grapalat"/>
                <w:i/>
                <w:sz w:val="18"/>
                <w:szCs w:val="18"/>
                <w:lang w:val="en-US"/>
              </w:rPr>
              <w:t>20</w:t>
            </w:r>
            <w:r>
              <w:rPr>
                <w:rStyle w:val="tlid-translation"/>
                <w:rFonts w:ascii="GHEA Grapalat" w:hAnsi="GHEA Grapalat"/>
                <w:i/>
                <w:sz w:val="18"/>
                <w:szCs w:val="18"/>
                <w:lang w:val="en-US"/>
              </w:rPr>
              <w:t>г</w:t>
            </w:r>
          </w:p>
        </w:tc>
      </w:tr>
      <w:tr w:rsidR="007D0FAA" w:rsidRPr="001C56F7" w:rsidTr="00B740CC">
        <w:tc>
          <w:tcPr>
            <w:tcW w:w="1589" w:type="dxa"/>
            <w:vAlign w:val="center"/>
          </w:tcPr>
          <w:p w:rsidR="007D0FAA" w:rsidRPr="00323912" w:rsidRDefault="007D0FAA"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t>6</w:t>
            </w:r>
          </w:p>
        </w:tc>
        <w:tc>
          <w:tcPr>
            <w:tcW w:w="1701" w:type="dxa"/>
            <w:vAlign w:val="center"/>
          </w:tcPr>
          <w:p w:rsidR="007D0FAA" w:rsidRPr="008B5C9C" w:rsidRDefault="007D0FAA" w:rsidP="00B740CC">
            <w:pPr>
              <w:jc w:val="center"/>
              <w:rPr>
                <w:rFonts w:ascii="GHEA Grapalat" w:hAnsi="GHEA Grapalat"/>
                <w:sz w:val="18"/>
                <w:szCs w:val="18"/>
              </w:rPr>
            </w:pPr>
            <w:r>
              <w:rPr>
                <w:rFonts w:ascii="GHEA Grapalat" w:hAnsi="GHEA Grapalat"/>
                <w:sz w:val="18"/>
                <w:szCs w:val="18"/>
              </w:rPr>
              <w:t>03221100</w:t>
            </w:r>
          </w:p>
        </w:tc>
        <w:tc>
          <w:tcPr>
            <w:tcW w:w="155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свекла</w:t>
            </w:r>
          </w:p>
        </w:tc>
        <w:tc>
          <w:tcPr>
            <w:tcW w:w="936" w:type="dxa"/>
            <w:vAlign w:val="center"/>
          </w:tcPr>
          <w:p w:rsidR="007D0FAA" w:rsidRPr="00323912" w:rsidRDefault="007D0FAA" w:rsidP="00B740CC">
            <w:pPr>
              <w:widowControl w:val="0"/>
              <w:jc w:val="center"/>
              <w:rPr>
                <w:rFonts w:ascii="GHEA Grapalat" w:hAnsi="GHEA Grapalat"/>
                <w:i/>
                <w:sz w:val="18"/>
                <w:szCs w:val="18"/>
              </w:rPr>
            </w:pPr>
          </w:p>
        </w:tc>
        <w:tc>
          <w:tcPr>
            <w:tcW w:w="3261" w:type="dxa"/>
            <w:vAlign w:val="center"/>
          </w:tcPr>
          <w:p w:rsidR="007D0FAA" w:rsidRPr="00323912" w:rsidRDefault="007D0FAA" w:rsidP="00B740CC">
            <w:pPr>
              <w:jc w:val="center"/>
              <w:rPr>
                <w:rFonts w:ascii="GHEA Grapalat" w:hAnsi="GHEA Grapalat" w:cs="Sylfaen"/>
                <w:i/>
                <w:sz w:val="18"/>
                <w:szCs w:val="18"/>
                <w:lang w:val="hy-AM"/>
              </w:rPr>
            </w:pPr>
            <w:r w:rsidRPr="00323912">
              <w:rPr>
                <w:rStyle w:val="tlid-translation"/>
                <w:rFonts w:ascii="GHEA Grapalat" w:hAnsi="GHEA Grapalat"/>
                <w:i/>
                <w:sz w:val="18"/>
                <w:szCs w:val="18"/>
              </w:rPr>
              <w:t xml:space="preserve">Ранние и поздние, I типа, без травм, без травм, круглые овальные 4 см, 5%, длиной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(от 6 </w:t>
            </w:r>
            <w:r w:rsidRPr="00323912">
              <w:rPr>
                <w:rStyle w:val="tlid-translation"/>
                <w:rFonts w:ascii="GHEA Grapalat" w:hAnsi="GHEA Grapalat"/>
                <w:i/>
                <w:sz w:val="18"/>
                <w:szCs w:val="18"/>
              </w:rPr>
              <w:lastRenderedPageBreak/>
              <w:t>до 6,5) см 20 %. Различная чистота - не менее 90%, упаковка без упаковки. Безопасность и маркировка согласно Правительству РА 2006 Статья 8 Закона РА «О свежих фруктах и овощах» и статья 8 Закона РА «О безопасности пищевых продуктов», утвержденная Указом № 1913-N от 21 декабря.</w:t>
            </w:r>
          </w:p>
        </w:tc>
        <w:tc>
          <w:tcPr>
            <w:tcW w:w="992" w:type="dxa"/>
            <w:vAlign w:val="center"/>
          </w:tcPr>
          <w:p w:rsidR="007D0FAA" w:rsidRPr="00323912" w:rsidRDefault="007D0FAA" w:rsidP="00B740CC">
            <w:pPr>
              <w:jc w:val="center"/>
              <w:rPr>
                <w:rFonts w:ascii="GHEA Grapalat" w:hAnsi="GHEA Grapalat"/>
                <w:i/>
                <w:sz w:val="18"/>
                <w:szCs w:val="18"/>
                <w:lang w:val="en-US"/>
              </w:rPr>
            </w:pPr>
            <w:proofErr w:type="spellStart"/>
            <w:r w:rsidRPr="00323912">
              <w:rPr>
                <w:rFonts w:ascii="GHEA Grapalat" w:hAnsi="GHEA Grapalat"/>
                <w:i/>
                <w:sz w:val="18"/>
                <w:szCs w:val="18"/>
                <w:lang w:val="en-US"/>
              </w:rPr>
              <w:lastRenderedPageBreak/>
              <w:t>кг</w:t>
            </w:r>
            <w:proofErr w:type="spellEnd"/>
          </w:p>
        </w:tc>
        <w:tc>
          <w:tcPr>
            <w:tcW w:w="709" w:type="dxa"/>
            <w:vAlign w:val="center"/>
          </w:tcPr>
          <w:p w:rsidR="007D0FAA" w:rsidRPr="00323912" w:rsidRDefault="007D0FAA" w:rsidP="00B740CC">
            <w:pPr>
              <w:jc w:val="center"/>
              <w:rPr>
                <w:rFonts w:ascii="GHEA Grapalat" w:hAnsi="GHEA Grapalat"/>
                <w:i/>
                <w:sz w:val="18"/>
                <w:szCs w:val="18"/>
                <w:lang w:val="en-US"/>
              </w:rPr>
            </w:pPr>
          </w:p>
        </w:tc>
        <w:tc>
          <w:tcPr>
            <w:tcW w:w="693" w:type="dxa"/>
            <w:vAlign w:val="center"/>
          </w:tcPr>
          <w:p w:rsidR="007D0FAA" w:rsidRPr="00323912" w:rsidRDefault="007D0FAA" w:rsidP="00B740CC">
            <w:pPr>
              <w:jc w:val="center"/>
              <w:rPr>
                <w:rFonts w:ascii="GHEA Grapalat" w:hAnsi="GHEA Grapalat"/>
                <w:i/>
                <w:sz w:val="18"/>
                <w:szCs w:val="18"/>
                <w:lang w:val="en-US"/>
              </w:rPr>
            </w:pPr>
          </w:p>
        </w:tc>
        <w:tc>
          <w:tcPr>
            <w:tcW w:w="992" w:type="dxa"/>
            <w:vAlign w:val="center"/>
          </w:tcPr>
          <w:p w:rsidR="007D0FAA" w:rsidRPr="009161BB" w:rsidRDefault="007D0FAA" w:rsidP="00B740CC">
            <w:pPr>
              <w:jc w:val="center"/>
              <w:rPr>
                <w:rFonts w:ascii="GHEA Grapalat" w:hAnsi="GHEA Grapalat" w:cs="Calibri"/>
                <w:color w:val="000000"/>
                <w:sz w:val="18"/>
                <w:szCs w:val="18"/>
              </w:rPr>
            </w:pPr>
            <w:r>
              <w:rPr>
                <w:rFonts w:ascii="GHEA Grapalat" w:hAnsi="GHEA Grapalat" w:cs="Calibri"/>
                <w:color w:val="000000"/>
                <w:sz w:val="18"/>
                <w:szCs w:val="18"/>
              </w:rPr>
              <w:t>212</w:t>
            </w:r>
            <w:r w:rsidRPr="009161BB">
              <w:rPr>
                <w:rFonts w:ascii="GHEA Grapalat" w:hAnsi="GHEA Grapalat" w:cs="Calibri"/>
                <w:color w:val="000000"/>
                <w:sz w:val="18"/>
                <w:szCs w:val="18"/>
              </w:rPr>
              <w:t>,0</w:t>
            </w:r>
          </w:p>
        </w:tc>
        <w:tc>
          <w:tcPr>
            <w:tcW w:w="1276" w:type="dxa"/>
            <w:vAlign w:val="center"/>
          </w:tcPr>
          <w:p w:rsidR="007D0FAA" w:rsidRPr="00323912" w:rsidRDefault="007D0FAA"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7D0FAA" w:rsidRPr="009161BB" w:rsidRDefault="007D0FAA" w:rsidP="00B740CC">
            <w:pPr>
              <w:jc w:val="center"/>
              <w:rPr>
                <w:rFonts w:ascii="GHEA Grapalat" w:hAnsi="GHEA Grapalat" w:cs="Calibri"/>
                <w:color w:val="000000"/>
                <w:sz w:val="18"/>
                <w:szCs w:val="18"/>
              </w:rPr>
            </w:pPr>
            <w:r>
              <w:rPr>
                <w:rFonts w:ascii="GHEA Grapalat" w:hAnsi="GHEA Grapalat" w:cs="Calibri"/>
                <w:color w:val="000000"/>
                <w:sz w:val="18"/>
                <w:szCs w:val="18"/>
              </w:rPr>
              <w:t>212</w:t>
            </w:r>
            <w:r w:rsidRPr="009161BB">
              <w:rPr>
                <w:rFonts w:ascii="GHEA Grapalat" w:hAnsi="GHEA Grapalat" w:cs="Calibri"/>
                <w:color w:val="000000"/>
                <w:sz w:val="18"/>
                <w:szCs w:val="18"/>
              </w:rPr>
              <w:t>,0</w:t>
            </w:r>
          </w:p>
        </w:tc>
        <w:tc>
          <w:tcPr>
            <w:tcW w:w="1281" w:type="dxa"/>
            <w:vAlign w:val="center"/>
          </w:tcPr>
          <w:p w:rsidR="007D0FAA" w:rsidRPr="00323912" w:rsidRDefault="007D0FAA" w:rsidP="00B740CC">
            <w:pPr>
              <w:jc w:val="center"/>
              <w:rPr>
                <w:rFonts w:ascii="GHEA Grapalat" w:hAnsi="GHEA Grapalat"/>
                <w:i/>
                <w:sz w:val="18"/>
                <w:szCs w:val="18"/>
              </w:rPr>
            </w:pPr>
            <w:r w:rsidRPr="00323912">
              <w:rPr>
                <w:rStyle w:val="tlid-translation"/>
                <w:rFonts w:ascii="GHEA Grapalat" w:hAnsi="GHEA Grapalat"/>
                <w:i/>
                <w:sz w:val="18"/>
                <w:szCs w:val="18"/>
              </w:rPr>
              <w:t>Еженедельно с 01.01.20</w:t>
            </w:r>
            <w:r w:rsidRPr="00323912">
              <w:rPr>
                <w:rStyle w:val="tlid-translation"/>
                <w:rFonts w:ascii="GHEA Grapalat" w:hAnsi="GHEA Grapalat"/>
                <w:i/>
                <w:sz w:val="18"/>
                <w:szCs w:val="18"/>
                <w:lang w:val="en-US"/>
              </w:rPr>
              <w:t>20</w:t>
            </w:r>
            <w:r>
              <w:rPr>
                <w:rStyle w:val="tlid-translation"/>
                <w:rFonts w:ascii="GHEA Grapalat" w:hAnsi="GHEA Grapalat"/>
                <w:i/>
                <w:sz w:val="18"/>
                <w:szCs w:val="18"/>
                <w:lang w:val="en-US"/>
              </w:rPr>
              <w:t>г</w:t>
            </w:r>
          </w:p>
        </w:tc>
      </w:tr>
      <w:tr w:rsidR="007D0FAA" w:rsidRPr="001C56F7" w:rsidTr="00B740CC">
        <w:tc>
          <w:tcPr>
            <w:tcW w:w="1589" w:type="dxa"/>
            <w:vAlign w:val="center"/>
          </w:tcPr>
          <w:p w:rsidR="007D0FAA" w:rsidRPr="00323912" w:rsidRDefault="007D0FAA"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lastRenderedPageBreak/>
              <w:t>7</w:t>
            </w:r>
          </w:p>
        </w:tc>
        <w:tc>
          <w:tcPr>
            <w:tcW w:w="1701"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15331161</w:t>
            </w:r>
          </w:p>
        </w:tc>
        <w:tc>
          <w:tcPr>
            <w:tcW w:w="155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Луковая голова</w:t>
            </w:r>
          </w:p>
        </w:tc>
        <w:tc>
          <w:tcPr>
            <w:tcW w:w="936" w:type="dxa"/>
            <w:vAlign w:val="center"/>
          </w:tcPr>
          <w:p w:rsidR="007D0FAA" w:rsidRPr="00323912" w:rsidRDefault="007D0FAA" w:rsidP="00B740CC">
            <w:pPr>
              <w:widowControl w:val="0"/>
              <w:jc w:val="center"/>
              <w:rPr>
                <w:rFonts w:ascii="GHEA Grapalat" w:hAnsi="GHEA Grapalat"/>
                <w:i/>
                <w:sz w:val="18"/>
                <w:szCs w:val="18"/>
              </w:rPr>
            </w:pPr>
          </w:p>
        </w:tc>
        <w:tc>
          <w:tcPr>
            <w:tcW w:w="3261" w:type="dxa"/>
            <w:vAlign w:val="center"/>
          </w:tcPr>
          <w:p w:rsidR="007D0FAA" w:rsidRPr="00323912" w:rsidRDefault="007D0FAA" w:rsidP="00B740CC">
            <w:pPr>
              <w:jc w:val="center"/>
              <w:rPr>
                <w:rFonts w:ascii="GHEA Grapalat" w:hAnsi="GHEA Grapalat" w:cs="Calibri"/>
                <w:bCs/>
                <w:i/>
                <w:sz w:val="18"/>
                <w:szCs w:val="18"/>
              </w:rPr>
            </w:pPr>
            <w:r w:rsidRPr="00323912">
              <w:rPr>
                <w:rStyle w:val="tlid-translation"/>
                <w:rFonts w:ascii="GHEA Grapalat" w:hAnsi="GHEA Grapalat"/>
                <w:i/>
                <w:sz w:val="18"/>
                <w:szCs w:val="18"/>
              </w:rPr>
              <w:t>Свежий, сладкий, красный, здоровый, узкий, диаметр не менее 6 см, ГОСТ 27166-86, безопасность согласно Правительству РА 2006. 8 Статья 8 Закона РА «О техническом регулировании свежих фруктов и овощей и безопасности пищевых продуктов», утвержденного Указом № 1913-N от 21 декабря.</w:t>
            </w:r>
          </w:p>
        </w:tc>
        <w:tc>
          <w:tcPr>
            <w:tcW w:w="992" w:type="dxa"/>
            <w:vAlign w:val="center"/>
          </w:tcPr>
          <w:p w:rsidR="007D0FAA" w:rsidRPr="00323912" w:rsidRDefault="007D0FAA" w:rsidP="00B740CC">
            <w:pPr>
              <w:jc w:val="center"/>
              <w:rPr>
                <w:rFonts w:ascii="GHEA Grapalat" w:hAnsi="GHEA Grapalat"/>
                <w:i/>
                <w:sz w:val="18"/>
                <w:szCs w:val="18"/>
                <w:lang w:val="en-US"/>
              </w:rPr>
            </w:pPr>
            <w:proofErr w:type="spellStart"/>
            <w:r w:rsidRPr="00323912">
              <w:rPr>
                <w:rFonts w:ascii="GHEA Grapalat" w:hAnsi="GHEA Grapalat"/>
                <w:i/>
                <w:sz w:val="18"/>
                <w:szCs w:val="18"/>
                <w:lang w:val="en-US"/>
              </w:rPr>
              <w:t>кг</w:t>
            </w:r>
            <w:proofErr w:type="spellEnd"/>
          </w:p>
        </w:tc>
        <w:tc>
          <w:tcPr>
            <w:tcW w:w="709" w:type="dxa"/>
            <w:vAlign w:val="center"/>
          </w:tcPr>
          <w:p w:rsidR="007D0FAA" w:rsidRPr="00323912" w:rsidRDefault="007D0FAA" w:rsidP="00B740CC">
            <w:pPr>
              <w:jc w:val="center"/>
              <w:rPr>
                <w:rFonts w:ascii="GHEA Grapalat" w:hAnsi="GHEA Grapalat"/>
                <w:i/>
                <w:sz w:val="18"/>
                <w:szCs w:val="18"/>
                <w:lang w:val="en-US"/>
              </w:rPr>
            </w:pPr>
          </w:p>
        </w:tc>
        <w:tc>
          <w:tcPr>
            <w:tcW w:w="693" w:type="dxa"/>
            <w:vAlign w:val="center"/>
          </w:tcPr>
          <w:p w:rsidR="007D0FAA" w:rsidRPr="00323912" w:rsidRDefault="007D0FAA" w:rsidP="00B740CC">
            <w:pPr>
              <w:jc w:val="center"/>
              <w:rPr>
                <w:rFonts w:ascii="GHEA Grapalat" w:hAnsi="GHEA Grapalat"/>
                <w:i/>
                <w:sz w:val="18"/>
                <w:szCs w:val="18"/>
                <w:lang w:val="en-US"/>
              </w:rPr>
            </w:pPr>
          </w:p>
        </w:tc>
        <w:tc>
          <w:tcPr>
            <w:tcW w:w="992" w:type="dxa"/>
            <w:vAlign w:val="center"/>
          </w:tcPr>
          <w:p w:rsidR="007D0FAA" w:rsidRPr="009161BB" w:rsidRDefault="007D0FAA" w:rsidP="00B740CC">
            <w:pPr>
              <w:jc w:val="center"/>
              <w:rPr>
                <w:rFonts w:ascii="GHEA Grapalat" w:hAnsi="GHEA Grapalat" w:cs="Calibri"/>
                <w:color w:val="000000"/>
                <w:sz w:val="18"/>
                <w:szCs w:val="18"/>
              </w:rPr>
            </w:pPr>
            <w:r>
              <w:rPr>
                <w:rFonts w:ascii="GHEA Grapalat" w:hAnsi="GHEA Grapalat" w:cs="Calibri"/>
                <w:color w:val="000000"/>
                <w:sz w:val="18"/>
                <w:szCs w:val="18"/>
              </w:rPr>
              <w:t>100</w:t>
            </w:r>
            <w:r w:rsidRPr="009161BB">
              <w:rPr>
                <w:rFonts w:ascii="GHEA Grapalat" w:hAnsi="GHEA Grapalat" w:cs="Calibri"/>
                <w:color w:val="000000"/>
                <w:sz w:val="18"/>
                <w:szCs w:val="18"/>
              </w:rPr>
              <w:t>,0</w:t>
            </w:r>
          </w:p>
        </w:tc>
        <w:tc>
          <w:tcPr>
            <w:tcW w:w="1276" w:type="dxa"/>
            <w:vAlign w:val="center"/>
          </w:tcPr>
          <w:p w:rsidR="007D0FAA" w:rsidRPr="00323912" w:rsidRDefault="007D0FAA"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7D0FAA" w:rsidRPr="009161BB" w:rsidRDefault="007D0FAA" w:rsidP="00B740CC">
            <w:pPr>
              <w:jc w:val="center"/>
              <w:rPr>
                <w:rFonts w:ascii="GHEA Grapalat" w:hAnsi="GHEA Grapalat" w:cs="Calibri"/>
                <w:color w:val="000000"/>
                <w:sz w:val="18"/>
                <w:szCs w:val="18"/>
              </w:rPr>
            </w:pPr>
            <w:r>
              <w:rPr>
                <w:rFonts w:ascii="GHEA Grapalat" w:hAnsi="GHEA Grapalat" w:cs="Calibri"/>
                <w:color w:val="000000"/>
                <w:sz w:val="18"/>
                <w:szCs w:val="18"/>
              </w:rPr>
              <w:t>100</w:t>
            </w:r>
            <w:r w:rsidRPr="009161BB">
              <w:rPr>
                <w:rFonts w:ascii="GHEA Grapalat" w:hAnsi="GHEA Grapalat" w:cs="Calibri"/>
                <w:color w:val="000000"/>
                <w:sz w:val="18"/>
                <w:szCs w:val="18"/>
              </w:rPr>
              <w:t>,0</w:t>
            </w:r>
          </w:p>
        </w:tc>
        <w:tc>
          <w:tcPr>
            <w:tcW w:w="1281" w:type="dxa"/>
            <w:vAlign w:val="center"/>
          </w:tcPr>
          <w:p w:rsidR="007D0FAA" w:rsidRPr="00323912" w:rsidRDefault="005A1862" w:rsidP="00B740CC">
            <w:pPr>
              <w:jc w:val="center"/>
              <w:rPr>
                <w:rFonts w:ascii="GHEA Grapalat" w:hAnsi="GHEA Grapalat"/>
                <w:i/>
                <w:sz w:val="18"/>
                <w:szCs w:val="18"/>
              </w:rPr>
            </w:pPr>
            <w:r w:rsidRPr="005A1862">
              <w:rPr>
                <w:rStyle w:val="tlid-translation"/>
                <w:rFonts w:ascii="GHEA Grapalat" w:hAnsi="GHEA Grapalat"/>
                <w:i/>
                <w:sz w:val="18"/>
                <w:szCs w:val="18"/>
              </w:rPr>
              <w:t xml:space="preserve">Еженедельно </w:t>
            </w:r>
            <w:r w:rsidR="007D0FAA" w:rsidRPr="00323912">
              <w:rPr>
                <w:rStyle w:val="tlid-translation"/>
                <w:rFonts w:ascii="GHEA Grapalat" w:hAnsi="GHEA Grapalat"/>
                <w:i/>
                <w:sz w:val="18"/>
                <w:szCs w:val="18"/>
              </w:rPr>
              <w:t xml:space="preserve"> с 01.01.20</w:t>
            </w:r>
            <w:r w:rsidR="007D0FAA" w:rsidRPr="00323912">
              <w:rPr>
                <w:rStyle w:val="tlid-translation"/>
                <w:rFonts w:ascii="GHEA Grapalat" w:hAnsi="GHEA Grapalat"/>
                <w:i/>
                <w:sz w:val="18"/>
                <w:szCs w:val="18"/>
                <w:lang w:val="en-US"/>
              </w:rPr>
              <w:t>20</w:t>
            </w:r>
            <w:r w:rsidR="007D0FAA">
              <w:rPr>
                <w:rStyle w:val="tlid-translation"/>
                <w:rFonts w:ascii="GHEA Grapalat" w:hAnsi="GHEA Grapalat"/>
                <w:i/>
                <w:sz w:val="18"/>
                <w:szCs w:val="18"/>
                <w:lang w:val="en-US"/>
              </w:rPr>
              <w:t>г</w:t>
            </w:r>
          </w:p>
        </w:tc>
      </w:tr>
      <w:tr w:rsidR="007D0FAA" w:rsidRPr="001C56F7" w:rsidTr="00B740CC">
        <w:tc>
          <w:tcPr>
            <w:tcW w:w="1589" w:type="dxa"/>
            <w:vAlign w:val="center"/>
          </w:tcPr>
          <w:p w:rsidR="007D0FAA" w:rsidRPr="00323912" w:rsidRDefault="007D0FAA"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t>8</w:t>
            </w:r>
          </w:p>
        </w:tc>
        <w:tc>
          <w:tcPr>
            <w:tcW w:w="1701" w:type="dxa"/>
            <w:vAlign w:val="center"/>
          </w:tcPr>
          <w:p w:rsidR="007D0FAA" w:rsidRPr="009161BB" w:rsidRDefault="007D0FAA" w:rsidP="00B740CC">
            <w:pPr>
              <w:jc w:val="center"/>
              <w:rPr>
                <w:rFonts w:ascii="GHEA Grapalat" w:hAnsi="GHEA Grapalat"/>
                <w:sz w:val="18"/>
                <w:szCs w:val="18"/>
              </w:rPr>
            </w:pPr>
            <w:r w:rsidRPr="009161BB">
              <w:rPr>
                <w:rFonts w:ascii="GHEA Grapalat" w:hAnsi="GHEA Grapalat"/>
                <w:sz w:val="18"/>
                <w:szCs w:val="18"/>
              </w:rPr>
              <w:t>15616000</w:t>
            </w:r>
          </w:p>
        </w:tc>
        <w:tc>
          <w:tcPr>
            <w:tcW w:w="155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гречиха</w:t>
            </w:r>
          </w:p>
        </w:tc>
        <w:tc>
          <w:tcPr>
            <w:tcW w:w="936" w:type="dxa"/>
            <w:vAlign w:val="center"/>
          </w:tcPr>
          <w:p w:rsidR="007D0FAA" w:rsidRPr="00323912" w:rsidRDefault="007D0FAA" w:rsidP="00B740CC">
            <w:pPr>
              <w:widowControl w:val="0"/>
              <w:jc w:val="center"/>
              <w:rPr>
                <w:rFonts w:ascii="GHEA Grapalat" w:hAnsi="GHEA Grapalat"/>
                <w:i/>
                <w:sz w:val="18"/>
                <w:szCs w:val="18"/>
              </w:rPr>
            </w:pPr>
          </w:p>
        </w:tc>
        <w:tc>
          <w:tcPr>
            <w:tcW w:w="3261" w:type="dxa"/>
            <w:vAlign w:val="center"/>
          </w:tcPr>
          <w:p w:rsidR="007D0FAA" w:rsidRPr="00323912" w:rsidRDefault="007D0FAA" w:rsidP="00B740CC">
            <w:pPr>
              <w:jc w:val="center"/>
              <w:rPr>
                <w:rFonts w:ascii="GHEA Grapalat" w:hAnsi="GHEA Grapalat"/>
                <w:i/>
                <w:color w:val="000000"/>
                <w:sz w:val="18"/>
                <w:szCs w:val="18"/>
              </w:rPr>
            </w:pPr>
            <w:r w:rsidRPr="00323912">
              <w:rPr>
                <w:rStyle w:val="tlid-translation"/>
                <w:rFonts w:ascii="GHEA Grapalat" w:hAnsi="GHEA Grapalat"/>
                <w:i/>
                <w:sz w:val="18"/>
                <w:szCs w:val="18"/>
              </w:rPr>
              <w:t>Гречка тип I, влажность не более 14,0%, крупы не менее 97,5%, фабричные мешки, ГОСТ 5550-74, маркировка и упаковка ГОСТ 26791-89. Безопасность и маркировка согласно Правительству РА 2007 Статья 8 Закона о технических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90%</w:t>
            </w:r>
          </w:p>
        </w:tc>
        <w:tc>
          <w:tcPr>
            <w:tcW w:w="992" w:type="dxa"/>
            <w:vAlign w:val="center"/>
          </w:tcPr>
          <w:p w:rsidR="007D0FAA" w:rsidRPr="00323912" w:rsidRDefault="007D0FAA" w:rsidP="00B740CC">
            <w:pPr>
              <w:jc w:val="center"/>
              <w:rPr>
                <w:rFonts w:ascii="GHEA Grapalat" w:hAnsi="GHEA Grapalat"/>
                <w:i/>
                <w:sz w:val="18"/>
                <w:szCs w:val="18"/>
                <w:lang w:val="en-US"/>
              </w:rPr>
            </w:pPr>
            <w:proofErr w:type="spellStart"/>
            <w:r w:rsidRPr="00323912">
              <w:rPr>
                <w:rFonts w:ascii="GHEA Grapalat" w:hAnsi="GHEA Grapalat"/>
                <w:i/>
                <w:sz w:val="18"/>
                <w:szCs w:val="18"/>
                <w:lang w:val="en-US"/>
              </w:rPr>
              <w:t>кг</w:t>
            </w:r>
            <w:proofErr w:type="spellEnd"/>
          </w:p>
        </w:tc>
        <w:tc>
          <w:tcPr>
            <w:tcW w:w="709" w:type="dxa"/>
            <w:vAlign w:val="center"/>
          </w:tcPr>
          <w:p w:rsidR="007D0FAA" w:rsidRPr="00323912" w:rsidRDefault="007D0FAA" w:rsidP="00B740CC">
            <w:pPr>
              <w:jc w:val="center"/>
              <w:rPr>
                <w:rFonts w:ascii="GHEA Grapalat" w:hAnsi="GHEA Grapalat"/>
                <w:i/>
                <w:sz w:val="18"/>
                <w:szCs w:val="18"/>
                <w:lang w:val="en-US"/>
              </w:rPr>
            </w:pPr>
          </w:p>
        </w:tc>
        <w:tc>
          <w:tcPr>
            <w:tcW w:w="693" w:type="dxa"/>
            <w:vAlign w:val="center"/>
          </w:tcPr>
          <w:p w:rsidR="007D0FAA" w:rsidRPr="00323912" w:rsidRDefault="007D0FAA" w:rsidP="00B740CC">
            <w:pPr>
              <w:jc w:val="center"/>
              <w:rPr>
                <w:rFonts w:ascii="GHEA Grapalat" w:hAnsi="GHEA Grapalat"/>
                <w:i/>
                <w:sz w:val="18"/>
                <w:szCs w:val="18"/>
                <w:lang w:val="en-US"/>
              </w:rPr>
            </w:pPr>
          </w:p>
        </w:tc>
        <w:tc>
          <w:tcPr>
            <w:tcW w:w="992"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113</w:t>
            </w:r>
            <w:r w:rsidRPr="009161BB">
              <w:rPr>
                <w:rFonts w:ascii="GHEA Grapalat" w:hAnsi="GHEA Grapalat"/>
                <w:sz w:val="18"/>
                <w:szCs w:val="18"/>
              </w:rPr>
              <w:t>,0</w:t>
            </w:r>
          </w:p>
        </w:tc>
        <w:tc>
          <w:tcPr>
            <w:tcW w:w="1276" w:type="dxa"/>
            <w:vAlign w:val="center"/>
          </w:tcPr>
          <w:p w:rsidR="007D0FAA" w:rsidRPr="00323912" w:rsidRDefault="007D0FAA"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113</w:t>
            </w:r>
            <w:r w:rsidRPr="009161BB">
              <w:rPr>
                <w:rFonts w:ascii="GHEA Grapalat" w:hAnsi="GHEA Grapalat"/>
                <w:sz w:val="18"/>
                <w:szCs w:val="18"/>
              </w:rPr>
              <w:t>,0</w:t>
            </w:r>
          </w:p>
        </w:tc>
        <w:tc>
          <w:tcPr>
            <w:tcW w:w="1281" w:type="dxa"/>
            <w:vAlign w:val="center"/>
          </w:tcPr>
          <w:p w:rsidR="007D0FAA" w:rsidRPr="00323912" w:rsidRDefault="005A1862" w:rsidP="00B740CC">
            <w:pPr>
              <w:jc w:val="center"/>
              <w:rPr>
                <w:rFonts w:ascii="GHEA Grapalat" w:hAnsi="GHEA Grapalat"/>
                <w:i/>
                <w:sz w:val="18"/>
                <w:szCs w:val="18"/>
              </w:rPr>
            </w:pPr>
            <w:r w:rsidRPr="005A1862">
              <w:rPr>
                <w:rStyle w:val="tlid-translation"/>
                <w:rFonts w:ascii="GHEA Grapalat" w:hAnsi="GHEA Grapalat"/>
                <w:i/>
                <w:sz w:val="18"/>
                <w:szCs w:val="18"/>
              </w:rPr>
              <w:t>Еженедельно</w:t>
            </w:r>
            <w:r w:rsidR="007D0FAA" w:rsidRPr="00323912">
              <w:rPr>
                <w:rStyle w:val="tlid-translation"/>
                <w:rFonts w:ascii="GHEA Grapalat" w:hAnsi="GHEA Grapalat"/>
                <w:i/>
                <w:sz w:val="18"/>
                <w:szCs w:val="18"/>
              </w:rPr>
              <w:t xml:space="preserve"> с 01.01.20</w:t>
            </w:r>
            <w:r w:rsidR="007D0FAA" w:rsidRPr="00323912">
              <w:rPr>
                <w:rStyle w:val="tlid-translation"/>
                <w:rFonts w:ascii="GHEA Grapalat" w:hAnsi="GHEA Grapalat"/>
                <w:i/>
                <w:sz w:val="18"/>
                <w:szCs w:val="18"/>
                <w:lang w:val="en-US"/>
              </w:rPr>
              <w:t>20</w:t>
            </w:r>
            <w:r w:rsidR="007D0FAA">
              <w:rPr>
                <w:rStyle w:val="tlid-translation"/>
                <w:rFonts w:ascii="GHEA Grapalat" w:hAnsi="GHEA Grapalat"/>
                <w:i/>
                <w:sz w:val="18"/>
                <w:szCs w:val="18"/>
                <w:lang w:val="en-US"/>
              </w:rPr>
              <w:t>г</w:t>
            </w:r>
          </w:p>
        </w:tc>
      </w:tr>
      <w:tr w:rsidR="007D0FAA" w:rsidRPr="001C56F7" w:rsidTr="00B740CC">
        <w:tc>
          <w:tcPr>
            <w:tcW w:w="1589" w:type="dxa"/>
            <w:vAlign w:val="center"/>
          </w:tcPr>
          <w:p w:rsidR="007D0FAA" w:rsidRPr="00323912" w:rsidRDefault="007D0FAA"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t>9</w:t>
            </w:r>
          </w:p>
        </w:tc>
        <w:tc>
          <w:tcPr>
            <w:tcW w:w="1701" w:type="dxa"/>
            <w:vAlign w:val="center"/>
          </w:tcPr>
          <w:p w:rsidR="007D0FAA" w:rsidRPr="009161BB" w:rsidRDefault="007D0FAA" w:rsidP="00B740CC">
            <w:pPr>
              <w:jc w:val="center"/>
              <w:rPr>
                <w:rFonts w:ascii="GHEA Grapalat" w:hAnsi="GHEA Grapalat"/>
                <w:sz w:val="18"/>
                <w:szCs w:val="18"/>
              </w:rPr>
            </w:pPr>
            <w:r w:rsidRPr="009161BB">
              <w:rPr>
                <w:rFonts w:ascii="GHEA Grapalat" w:hAnsi="GHEA Grapalat"/>
                <w:sz w:val="18"/>
                <w:szCs w:val="18"/>
              </w:rPr>
              <w:t>15614</w:t>
            </w:r>
            <w:r>
              <w:rPr>
                <w:rFonts w:ascii="GHEA Grapalat" w:hAnsi="GHEA Grapalat"/>
                <w:sz w:val="18"/>
                <w:szCs w:val="18"/>
              </w:rPr>
              <w:t>2</w:t>
            </w:r>
            <w:r w:rsidRPr="009161BB">
              <w:rPr>
                <w:rFonts w:ascii="GHEA Grapalat" w:hAnsi="GHEA Grapalat"/>
                <w:sz w:val="18"/>
                <w:szCs w:val="18"/>
              </w:rPr>
              <w:t>00</w:t>
            </w:r>
          </w:p>
        </w:tc>
        <w:tc>
          <w:tcPr>
            <w:tcW w:w="155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Очищенный рис</w:t>
            </w:r>
          </w:p>
        </w:tc>
        <w:tc>
          <w:tcPr>
            <w:tcW w:w="936" w:type="dxa"/>
            <w:vAlign w:val="center"/>
          </w:tcPr>
          <w:p w:rsidR="007D0FAA" w:rsidRPr="00323912" w:rsidRDefault="007D0FAA" w:rsidP="00B740CC">
            <w:pPr>
              <w:widowControl w:val="0"/>
              <w:jc w:val="center"/>
              <w:rPr>
                <w:rFonts w:ascii="GHEA Grapalat" w:hAnsi="GHEA Grapalat"/>
                <w:i/>
                <w:sz w:val="18"/>
                <w:szCs w:val="18"/>
              </w:rPr>
            </w:pPr>
          </w:p>
        </w:tc>
        <w:tc>
          <w:tcPr>
            <w:tcW w:w="3261" w:type="dxa"/>
            <w:vAlign w:val="center"/>
          </w:tcPr>
          <w:p w:rsidR="007D0FAA" w:rsidRPr="00323912" w:rsidRDefault="007D0FAA" w:rsidP="00B740CC">
            <w:pPr>
              <w:jc w:val="center"/>
              <w:rPr>
                <w:rFonts w:ascii="GHEA Grapalat" w:hAnsi="GHEA Grapalat"/>
                <w:i/>
                <w:color w:val="000000"/>
                <w:sz w:val="18"/>
                <w:szCs w:val="18"/>
                <w:lang w:val="hy-AM"/>
              </w:rPr>
            </w:pPr>
            <w:r w:rsidRPr="00323912">
              <w:rPr>
                <w:rStyle w:val="tlid-translation"/>
                <w:rFonts w:ascii="GHEA Grapalat" w:hAnsi="GHEA Grapalat"/>
                <w:i/>
                <w:sz w:val="18"/>
                <w:szCs w:val="18"/>
              </w:rPr>
              <w:t xml:space="preserve">Белый, большой, высокий, длинный или круглый, неразбитый, разделенный на 1-4 типа, с влажностью от 13% до 15%, ГОСТ 6292-93, упаковка ГОСТ 26791-89. </w:t>
            </w:r>
            <w:r w:rsidRPr="00323912">
              <w:rPr>
                <w:rStyle w:val="tlid-translation"/>
                <w:rFonts w:ascii="GHEA Grapalat" w:hAnsi="GHEA Grapalat"/>
                <w:i/>
                <w:sz w:val="18"/>
                <w:szCs w:val="18"/>
              </w:rPr>
              <w:lastRenderedPageBreak/>
              <w:t>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992" w:type="dxa"/>
            <w:vAlign w:val="center"/>
          </w:tcPr>
          <w:p w:rsidR="007D0FAA" w:rsidRPr="00323912" w:rsidRDefault="007D0FAA" w:rsidP="00B740CC">
            <w:pPr>
              <w:jc w:val="center"/>
              <w:rPr>
                <w:rFonts w:ascii="GHEA Grapalat" w:hAnsi="GHEA Grapalat"/>
                <w:i/>
                <w:sz w:val="18"/>
                <w:szCs w:val="18"/>
                <w:lang w:val="en-US"/>
              </w:rPr>
            </w:pPr>
            <w:proofErr w:type="spellStart"/>
            <w:r w:rsidRPr="00323912">
              <w:rPr>
                <w:rFonts w:ascii="GHEA Grapalat" w:hAnsi="GHEA Grapalat"/>
                <w:i/>
                <w:sz w:val="18"/>
                <w:szCs w:val="18"/>
                <w:lang w:val="en-US"/>
              </w:rPr>
              <w:lastRenderedPageBreak/>
              <w:t>кг</w:t>
            </w:r>
            <w:proofErr w:type="spellEnd"/>
          </w:p>
        </w:tc>
        <w:tc>
          <w:tcPr>
            <w:tcW w:w="709" w:type="dxa"/>
            <w:vAlign w:val="center"/>
          </w:tcPr>
          <w:p w:rsidR="007D0FAA" w:rsidRPr="00323912" w:rsidRDefault="007D0FAA" w:rsidP="00B740CC">
            <w:pPr>
              <w:jc w:val="center"/>
              <w:rPr>
                <w:rFonts w:ascii="GHEA Grapalat" w:hAnsi="GHEA Grapalat"/>
                <w:i/>
                <w:sz w:val="18"/>
                <w:szCs w:val="18"/>
                <w:lang w:val="en-US"/>
              </w:rPr>
            </w:pPr>
          </w:p>
        </w:tc>
        <w:tc>
          <w:tcPr>
            <w:tcW w:w="693" w:type="dxa"/>
            <w:vAlign w:val="center"/>
          </w:tcPr>
          <w:p w:rsidR="007D0FAA" w:rsidRPr="00323912" w:rsidRDefault="007D0FAA" w:rsidP="00B740CC">
            <w:pPr>
              <w:jc w:val="center"/>
              <w:rPr>
                <w:rFonts w:ascii="GHEA Grapalat" w:hAnsi="GHEA Grapalat"/>
                <w:i/>
                <w:sz w:val="18"/>
                <w:szCs w:val="18"/>
                <w:lang w:val="en-US"/>
              </w:rPr>
            </w:pPr>
          </w:p>
        </w:tc>
        <w:tc>
          <w:tcPr>
            <w:tcW w:w="992"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71</w:t>
            </w:r>
            <w:r w:rsidRPr="009161BB">
              <w:rPr>
                <w:rFonts w:ascii="GHEA Grapalat" w:hAnsi="GHEA Grapalat"/>
                <w:sz w:val="18"/>
                <w:szCs w:val="18"/>
              </w:rPr>
              <w:t>,0</w:t>
            </w:r>
          </w:p>
        </w:tc>
        <w:tc>
          <w:tcPr>
            <w:tcW w:w="1276" w:type="dxa"/>
            <w:vAlign w:val="center"/>
          </w:tcPr>
          <w:p w:rsidR="007D0FAA" w:rsidRPr="00323912" w:rsidRDefault="007D0FAA"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71</w:t>
            </w:r>
            <w:r w:rsidRPr="009161BB">
              <w:rPr>
                <w:rFonts w:ascii="GHEA Grapalat" w:hAnsi="GHEA Grapalat"/>
                <w:sz w:val="18"/>
                <w:szCs w:val="18"/>
              </w:rPr>
              <w:t>,0</w:t>
            </w:r>
          </w:p>
        </w:tc>
        <w:tc>
          <w:tcPr>
            <w:tcW w:w="1281" w:type="dxa"/>
            <w:vAlign w:val="center"/>
          </w:tcPr>
          <w:p w:rsidR="007D0FAA" w:rsidRPr="00323912" w:rsidRDefault="005A1862" w:rsidP="00B740CC">
            <w:pPr>
              <w:jc w:val="center"/>
              <w:rPr>
                <w:rFonts w:ascii="GHEA Grapalat" w:hAnsi="GHEA Grapalat"/>
                <w:i/>
                <w:sz w:val="18"/>
                <w:szCs w:val="18"/>
              </w:rPr>
            </w:pPr>
            <w:r w:rsidRPr="005A1862">
              <w:rPr>
                <w:rStyle w:val="tlid-translation"/>
                <w:rFonts w:ascii="GHEA Grapalat" w:hAnsi="GHEA Grapalat"/>
                <w:i/>
                <w:sz w:val="18"/>
                <w:szCs w:val="18"/>
              </w:rPr>
              <w:t>Еженедельно</w:t>
            </w:r>
            <w:r w:rsidR="007D0FAA" w:rsidRPr="00323912">
              <w:rPr>
                <w:rStyle w:val="tlid-translation"/>
                <w:rFonts w:ascii="GHEA Grapalat" w:hAnsi="GHEA Grapalat"/>
                <w:i/>
                <w:sz w:val="18"/>
                <w:szCs w:val="18"/>
              </w:rPr>
              <w:t xml:space="preserve"> с 01.01.20</w:t>
            </w:r>
            <w:r w:rsidR="007D0FAA" w:rsidRPr="00323912">
              <w:rPr>
                <w:rStyle w:val="tlid-translation"/>
                <w:rFonts w:ascii="GHEA Grapalat" w:hAnsi="GHEA Grapalat"/>
                <w:i/>
                <w:sz w:val="18"/>
                <w:szCs w:val="18"/>
                <w:lang w:val="en-US"/>
              </w:rPr>
              <w:t>20</w:t>
            </w:r>
            <w:r w:rsidR="007D0FAA">
              <w:rPr>
                <w:rStyle w:val="tlid-translation"/>
                <w:rFonts w:ascii="GHEA Grapalat" w:hAnsi="GHEA Grapalat"/>
                <w:i/>
                <w:sz w:val="18"/>
                <w:szCs w:val="18"/>
                <w:lang w:val="en-US"/>
              </w:rPr>
              <w:t>г</w:t>
            </w:r>
          </w:p>
        </w:tc>
      </w:tr>
      <w:tr w:rsidR="007D0FAA" w:rsidRPr="001C56F7" w:rsidTr="00B740CC">
        <w:tc>
          <w:tcPr>
            <w:tcW w:w="1589" w:type="dxa"/>
            <w:vAlign w:val="center"/>
          </w:tcPr>
          <w:p w:rsidR="007D0FAA" w:rsidRPr="00323912" w:rsidRDefault="007D0FAA"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lastRenderedPageBreak/>
              <w:t>10</w:t>
            </w:r>
          </w:p>
        </w:tc>
        <w:tc>
          <w:tcPr>
            <w:tcW w:w="1701" w:type="dxa"/>
            <w:vAlign w:val="center"/>
          </w:tcPr>
          <w:p w:rsidR="007D0FAA" w:rsidRPr="009161BB" w:rsidRDefault="007D0FAA" w:rsidP="00B740CC">
            <w:pPr>
              <w:jc w:val="center"/>
              <w:rPr>
                <w:rFonts w:ascii="GHEA Grapalat" w:hAnsi="GHEA Grapalat"/>
                <w:sz w:val="18"/>
                <w:szCs w:val="18"/>
              </w:rPr>
            </w:pPr>
            <w:r w:rsidRPr="009161BB">
              <w:rPr>
                <w:rFonts w:ascii="GHEA Grapalat" w:hAnsi="GHEA Grapalat"/>
                <w:sz w:val="18"/>
                <w:szCs w:val="18"/>
              </w:rPr>
              <w:t>15331153</w:t>
            </w:r>
          </w:p>
        </w:tc>
        <w:tc>
          <w:tcPr>
            <w:tcW w:w="155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Чечевица, полная</w:t>
            </w:r>
          </w:p>
        </w:tc>
        <w:tc>
          <w:tcPr>
            <w:tcW w:w="936" w:type="dxa"/>
            <w:vAlign w:val="center"/>
          </w:tcPr>
          <w:p w:rsidR="007D0FAA" w:rsidRPr="00323912" w:rsidRDefault="007D0FAA" w:rsidP="00B740CC">
            <w:pPr>
              <w:widowControl w:val="0"/>
              <w:jc w:val="center"/>
              <w:rPr>
                <w:rFonts w:ascii="GHEA Grapalat" w:hAnsi="GHEA Grapalat"/>
                <w:i/>
                <w:sz w:val="18"/>
                <w:szCs w:val="18"/>
              </w:rPr>
            </w:pPr>
          </w:p>
        </w:tc>
        <w:tc>
          <w:tcPr>
            <w:tcW w:w="3261" w:type="dxa"/>
            <w:vAlign w:val="center"/>
          </w:tcPr>
          <w:p w:rsidR="007D0FAA" w:rsidRPr="00323912" w:rsidRDefault="007D0FAA" w:rsidP="00B740CC">
            <w:pPr>
              <w:jc w:val="center"/>
              <w:rPr>
                <w:rFonts w:ascii="GHEA Grapalat" w:hAnsi="GHEA Grapalat" w:cs="Calibri"/>
                <w:i/>
                <w:sz w:val="18"/>
                <w:szCs w:val="18"/>
              </w:rPr>
            </w:pPr>
            <w:r w:rsidRPr="00323912">
              <w:rPr>
                <w:rStyle w:val="tlid-translation"/>
                <w:rFonts w:ascii="GHEA Grapalat" w:hAnsi="GHEA Grapalat"/>
                <w:i/>
                <w:sz w:val="18"/>
                <w:szCs w:val="18"/>
              </w:rPr>
              <w:t>Три типа, однородный, чистый, сухой - влажность не более 14,0-17,0%. Упаковка до 50 кг заводских мешков, срок хранения не менее 70%. Безопасность в соответствии с гигиеническими нормами N 8-III-4.9-01-2010 и статьей 8 Закона РА «О безопасности пищевых продуктов».</w:t>
            </w:r>
            <w:r w:rsidRPr="00323912">
              <w:rPr>
                <w:rFonts w:ascii="GHEA Grapalat" w:hAnsi="GHEA Grapalat" w:cs="Tahoma"/>
                <w:i/>
                <w:sz w:val="18"/>
                <w:szCs w:val="18"/>
              </w:rPr>
              <w:t>։</w:t>
            </w:r>
          </w:p>
        </w:tc>
        <w:tc>
          <w:tcPr>
            <w:tcW w:w="992" w:type="dxa"/>
            <w:vAlign w:val="center"/>
          </w:tcPr>
          <w:p w:rsidR="007D0FAA" w:rsidRPr="00323912" w:rsidRDefault="007D0FAA" w:rsidP="00B740CC">
            <w:pPr>
              <w:jc w:val="center"/>
              <w:rPr>
                <w:rFonts w:ascii="GHEA Grapalat" w:hAnsi="GHEA Grapalat"/>
                <w:i/>
                <w:sz w:val="18"/>
                <w:szCs w:val="18"/>
                <w:lang w:val="en-US"/>
              </w:rPr>
            </w:pPr>
            <w:proofErr w:type="spellStart"/>
            <w:r w:rsidRPr="00323912">
              <w:rPr>
                <w:rFonts w:ascii="GHEA Grapalat" w:hAnsi="GHEA Grapalat"/>
                <w:i/>
                <w:sz w:val="18"/>
                <w:szCs w:val="18"/>
                <w:lang w:val="en-US"/>
              </w:rPr>
              <w:t>кг</w:t>
            </w:r>
            <w:proofErr w:type="spellEnd"/>
          </w:p>
        </w:tc>
        <w:tc>
          <w:tcPr>
            <w:tcW w:w="709" w:type="dxa"/>
            <w:vAlign w:val="center"/>
          </w:tcPr>
          <w:p w:rsidR="007D0FAA" w:rsidRPr="00323912" w:rsidRDefault="007D0FAA" w:rsidP="00B740CC">
            <w:pPr>
              <w:jc w:val="center"/>
              <w:rPr>
                <w:rFonts w:ascii="GHEA Grapalat" w:hAnsi="GHEA Grapalat"/>
                <w:i/>
                <w:sz w:val="18"/>
                <w:szCs w:val="18"/>
                <w:lang w:val="en-US"/>
              </w:rPr>
            </w:pPr>
          </w:p>
        </w:tc>
        <w:tc>
          <w:tcPr>
            <w:tcW w:w="693" w:type="dxa"/>
            <w:vAlign w:val="center"/>
          </w:tcPr>
          <w:p w:rsidR="007D0FAA" w:rsidRPr="00323912" w:rsidRDefault="007D0FAA" w:rsidP="00B740CC">
            <w:pPr>
              <w:jc w:val="center"/>
              <w:rPr>
                <w:rFonts w:ascii="GHEA Grapalat" w:hAnsi="GHEA Grapalat"/>
                <w:i/>
                <w:sz w:val="18"/>
                <w:szCs w:val="18"/>
                <w:lang w:val="en-US"/>
              </w:rPr>
            </w:pPr>
          </w:p>
        </w:tc>
        <w:tc>
          <w:tcPr>
            <w:tcW w:w="992"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50</w:t>
            </w:r>
            <w:r w:rsidRPr="009161BB">
              <w:rPr>
                <w:rFonts w:ascii="GHEA Grapalat" w:hAnsi="GHEA Grapalat"/>
                <w:sz w:val="18"/>
                <w:szCs w:val="18"/>
              </w:rPr>
              <w:t>,0</w:t>
            </w:r>
          </w:p>
        </w:tc>
        <w:tc>
          <w:tcPr>
            <w:tcW w:w="1276" w:type="dxa"/>
            <w:vAlign w:val="center"/>
          </w:tcPr>
          <w:p w:rsidR="007D0FAA" w:rsidRPr="00323912" w:rsidRDefault="007D0FAA"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50</w:t>
            </w:r>
            <w:r w:rsidRPr="009161BB">
              <w:rPr>
                <w:rFonts w:ascii="GHEA Grapalat" w:hAnsi="GHEA Grapalat"/>
                <w:sz w:val="18"/>
                <w:szCs w:val="18"/>
              </w:rPr>
              <w:t>,0</w:t>
            </w:r>
          </w:p>
        </w:tc>
        <w:tc>
          <w:tcPr>
            <w:tcW w:w="1281" w:type="dxa"/>
            <w:vAlign w:val="center"/>
          </w:tcPr>
          <w:p w:rsidR="007D0FAA" w:rsidRPr="00323912" w:rsidRDefault="005A1862" w:rsidP="00B740CC">
            <w:pPr>
              <w:jc w:val="center"/>
              <w:rPr>
                <w:rFonts w:ascii="GHEA Grapalat" w:hAnsi="GHEA Grapalat"/>
                <w:i/>
                <w:sz w:val="18"/>
                <w:szCs w:val="18"/>
              </w:rPr>
            </w:pPr>
            <w:r w:rsidRPr="005A1862">
              <w:rPr>
                <w:rStyle w:val="tlid-translation"/>
                <w:rFonts w:ascii="GHEA Grapalat" w:hAnsi="GHEA Grapalat"/>
                <w:i/>
                <w:sz w:val="18"/>
                <w:szCs w:val="18"/>
              </w:rPr>
              <w:t xml:space="preserve">Еженедельно </w:t>
            </w:r>
            <w:r w:rsidR="007D0FAA" w:rsidRPr="00323912">
              <w:rPr>
                <w:rStyle w:val="tlid-translation"/>
                <w:rFonts w:ascii="GHEA Grapalat" w:hAnsi="GHEA Grapalat"/>
                <w:i/>
                <w:sz w:val="18"/>
                <w:szCs w:val="18"/>
              </w:rPr>
              <w:t>с 01.01.20</w:t>
            </w:r>
            <w:r w:rsidR="007D0FAA" w:rsidRPr="00323912">
              <w:rPr>
                <w:rStyle w:val="tlid-translation"/>
                <w:rFonts w:ascii="GHEA Grapalat" w:hAnsi="GHEA Grapalat"/>
                <w:i/>
                <w:sz w:val="18"/>
                <w:szCs w:val="18"/>
                <w:lang w:val="en-US"/>
              </w:rPr>
              <w:t>20</w:t>
            </w:r>
            <w:r w:rsidR="007D0FAA">
              <w:rPr>
                <w:rStyle w:val="tlid-translation"/>
                <w:rFonts w:ascii="GHEA Grapalat" w:hAnsi="GHEA Grapalat"/>
                <w:i/>
                <w:sz w:val="18"/>
                <w:szCs w:val="18"/>
                <w:lang w:val="en-US"/>
              </w:rPr>
              <w:t>г</w:t>
            </w:r>
          </w:p>
        </w:tc>
      </w:tr>
      <w:tr w:rsidR="007D0FAA" w:rsidRPr="001C56F7" w:rsidTr="00B740CC">
        <w:tc>
          <w:tcPr>
            <w:tcW w:w="1589" w:type="dxa"/>
            <w:vAlign w:val="center"/>
          </w:tcPr>
          <w:p w:rsidR="007D0FAA" w:rsidRPr="00323912" w:rsidRDefault="007D0FAA"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t>11</w:t>
            </w:r>
          </w:p>
        </w:tc>
        <w:tc>
          <w:tcPr>
            <w:tcW w:w="1701" w:type="dxa"/>
            <w:vAlign w:val="center"/>
          </w:tcPr>
          <w:p w:rsidR="007D0FAA" w:rsidRPr="009850BA" w:rsidRDefault="007D0FAA" w:rsidP="00B740CC">
            <w:pPr>
              <w:jc w:val="center"/>
              <w:rPr>
                <w:rFonts w:ascii="GHEA Grapalat" w:hAnsi="GHEA Grapalat"/>
                <w:sz w:val="18"/>
                <w:szCs w:val="18"/>
              </w:rPr>
            </w:pPr>
            <w:r w:rsidRPr="009161BB">
              <w:rPr>
                <w:rFonts w:ascii="GHEA Grapalat" w:hAnsi="GHEA Grapalat"/>
                <w:sz w:val="18"/>
                <w:szCs w:val="18"/>
              </w:rPr>
              <w:t>153</w:t>
            </w:r>
            <w:r>
              <w:rPr>
                <w:rFonts w:ascii="GHEA Grapalat" w:hAnsi="GHEA Grapalat"/>
                <w:sz w:val="18"/>
                <w:szCs w:val="18"/>
              </w:rPr>
              <w:t>11100</w:t>
            </w:r>
          </w:p>
        </w:tc>
        <w:tc>
          <w:tcPr>
            <w:tcW w:w="155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картофель</w:t>
            </w:r>
          </w:p>
        </w:tc>
        <w:tc>
          <w:tcPr>
            <w:tcW w:w="936" w:type="dxa"/>
            <w:vAlign w:val="center"/>
          </w:tcPr>
          <w:p w:rsidR="007D0FAA" w:rsidRPr="00323912" w:rsidRDefault="007D0FAA" w:rsidP="00B740CC">
            <w:pPr>
              <w:widowControl w:val="0"/>
              <w:jc w:val="center"/>
              <w:rPr>
                <w:rFonts w:ascii="GHEA Grapalat" w:hAnsi="GHEA Grapalat"/>
                <w:i/>
                <w:sz w:val="18"/>
                <w:szCs w:val="18"/>
              </w:rPr>
            </w:pPr>
          </w:p>
        </w:tc>
        <w:tc>
          <w:tcPr>
            <w:tcW w:w="3261" w:type="dxa"/>
            <w:vAlign w:val="center"/>
          </w:tcPr>
          <w:p w:rsidR="007D0FAA" w:rsidRPr="00323912" w:rsidRDefault="00B740CC" w:rsidP="00B740CC">
            <w:pPr>
              <w:jc w:val="center"/>
              <w:rPr>
                <w:rFonts w:ascii="GHEA Grapalat" w:hAnsi="GHEA Grapalat" w:cs="Sylfaen"/>
                <w:i/>
                <w:color w:val="000000"/>
                <w:sz w:val="18"/>
                <w:szCs w:val="18"/>
              </w:rPr>
            </w:pPr>
            <w:r w:rsidRPr="00B740CC">
              <w:rPr>
                <w:rFonts w:ascii="GHEA Grapalat" w:hAnsi="GHEA Grapalat" w:cs="Sylfaen"/>
                <w:i/>
                <w:color w:val="000000"/>
                <w:sz w:val="18"/>
                <w:szCs w:val="18"/>
              </w:rPr>
              <w:t xml:space="preserve">Ранние и поздние, I типа, без травм, без травм, круглые овальные 4 см, 5%, длиной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(от 6 до 6,5) см 20 %. Различная чистота - не менее 90%, упаковка без упаковки. Безопасность и маркировка согласно Правительству РА 2006 Статья 8 Закона РА «О свежих фруктах и </w:t>
            </w:r>
            <w:r w:rsidRPr="00B740CC">
              <w:rPr>
                <w:rFonts w:ascii="Cambria Math" w:hAnsi="Cambria Math" w:cs="Cambria Math"/>
                <w:i/>
                <w:color w:val="000000"/>
                <w:sz w:val="18"/>
                <w:szCs w:val="18"/>
              </w:rPr>
              <w:t>​​</w:t>
            </w:r>
            <w:r w:rsidRPr="00B740CC">
              <w:rPr>
                <w:rFonts w:ascii="GHEA Grapalat" w:hAnsi="GHEA Grapalat" w:cs="GHEA Grapalat"/>
                <w:i/>
                <w:color w:val="000000"/>
                <w:sz w:val="18"/>
                <w:szCs w:val="18"/>
              </w:rPr>
              <w:t>овощах»</w:t>
            </w:r>
            <w:r w:rsidRPr="00B740CC">
              <w:rPr>
                <w:rFonts w:ascii="GHEA Grapalat" w:hAnsi="GHEA Grapalat" w:cs="Sylfaen"/>
                <w:i/>
                <w:color w:val="000000"/>
                <w:sz w:val="18"/>
                <w:szCs w:val="18"/>
              </w:rPr>
              <w:t xml:space="preserve"> </w:t>
            </w:r>
            <w:r w:rsidRPr="00B740CC">
              <w:rPr>
                <w:rFonts w:ascii="GHEA Grapalat" w:hAnsi="GHEA Grapalat" w:cs="GHEA Grapalat"/>
                <w:i/>
                <w:color w:val="000000"/>
                <w:sz w:val="18"/>
                <w:szCs w:val="18"/>
              </w:rPr>
              <w:t>и</w:t>
            </w:r>
            <w:r w:rsidRPr="00B740CC">
              <w:rPr>
                <w:rFonts w:ascii="GHEA Grapalat" w:hAnsi="GHEA Grapalat" w:cs="Sylfaen"/>
                <w:i/>
                <w:color w:val="000000"/>
                <w:sz w:val="18"/>
                <w:szCs w:val="18"/>
              </w:rPr>
              <w:t xml:space="preserve"> </w:t>
            </w:r>
            <w:r w:rsidRPr="00B740CC">
              <w:rPr>
                <w:rFonts w:ascii="GHEA Grapalat" w:hAnsi="GHEA Grapalat" w:cs="GHEA Grapalat"/>
                <w:i/>
                <w:color w:val="000000"/>
                <w:sz w:val="18"/>
                <w:szCs w:val="18"/>
              </w:rPr>
              <w:t>статья</w:t>
            </w:r>
            <w:r w:rsidRPr="00B740CC">
              <w:rPr>
                <w:rFonts w:ascii="GHEA Grapalat" w:hAnsi="GHEA Grapalat" w:cs="Sylfaen"/>
                <w:i/>
                <w:color w:val="000000"/>
                <w:sz w:val="18"/>
                <w:szCs w:val="18"/>
              </w:rPr>
              <w:t xml:space="preserve"> 8 </w:t>
            </w:r>
            <w:r w:rsidRPr="00B740CC">
              <w:rPr>
                <w:rFonts w:ascii="GHEA Grapalat" w:hAnsi="GHEA Grapalat" w:cs="GHEA Grapalat"/>
                <w:i/>
                <w:color w:val="000000"/>
                <w:sz w:val="18"/>
                <w:szCs w:val="18"/>
              </w:rPr>
              <w:t>Закона</w:t>
            </w:r>
            <w:r w:rsidRPr="00B740CC">
              <w:rPr>
                <w:rFonts w:ascii="GHEA Grapalat" w:hAnsi="GHEA Grapalat" w:cs="Sylfaen"/>
                <w:i/>
                <w:color w:val="000000"/>
                <w:sz w:val="18"/>
                <w:szCs w:val="18"/>
              </w:rPr>
              <w:t xml:space="preserve"> </w:t>
            </w:r>
            <w:r w:rsidRPr="00B740CC">
              <w:rPr>
                <w:rFonts w:ascii="GHEA Grapalat" w:hAnsi="GHEA Grapalat" w:cs="GHEA Grapalat"/>
                <w:i/>
                <w:color w:val="000000"/>
                <w:sz w:val="18"/>
                <w:szCs w:val="18"/>
              </w:rPr>
              <w:t>РА</w:t>
            </w:r>
            <w:r w:rsidRPr="00B740CC">
              <w:rPr>
                <w:rFonts w:ascii="GHEA Grapalat" w:hAnsi="GHEA Grapalat" w:cs="Sylfaen"/>
                <w:i/>
                <w:color w:val="000000"/>
                <w:sz w:val="18"/>
                <w:szCs w:val="18"/>
              </w:rPr>
              <w:t xml:space="preserve"> </w:t>
            </w:r>
            <w:r w:rsidRPr="00B740CC">
              <w:rPr>
                <w:rFonts w:ascii="GHEA Grapalat" w:hAnsi="GHEA Grapalat" w:cs="GHEA Grapalat"/>
                <w:i/>
                <w:color w:val="000000"/>
                <w:sz w:val="18"/>
                <w:szCs w:val="18"/>
              </w:rPr>
              <w:t>«О</w:t>
            </w:r>
            <w:r w:rsidRPr="00B740CC">
              <w:rPr>
                <w:rFonts w:ascii="GHEA Grapalat" w:hAnsi="GHEA Grapalat" w:cs="Sylfaen"/>
                <w:i/>
                <w:color w:val="000000"/>
                <w:sz w:val="18"/>
                <w:szCs w:val="18"/>
              </w:rPr>
              <w:t xml:space="preserve"> </w:t>
            </w:r>
            <w:r w:rsidRPr="00B740CC">
              <w:rPr>
                <w:rFonts w:ascii="GHEA Grapalat" w:hAnsi="GHEA Grapalat" w:cs="GHEA Grapalat"/>
                <w:i/>
                <w:color w:val="000000"/>
                <w:sz w:val="18"/>
                <w:szCs w:val="18"/>
              </w:rPr>
              <w:t>безопасности</w:t>
            </w:r>
            <w:r w:rsidRPr="00B740CC">
              <w:rPr>
                <w:rFonts w:ascii="GHEA Grapalat" w:hAnsi="GHEA Grapalat" w:cs="Sylfaen"/>
                <w:i/>
                <w:color w:val="000000"/>
                <w:sz w:val="18"/>
                <w:szCs w:val="18"/>
              </w:rPr>
              <w:t xml:space="preserve"> </w:t>
            </w:r>
            <w:r w:rsidRPr="00B740CC">
              <w:rPr>
                <w:rFonts w:ascii="GHEA Grapalat" w:hAnsi="GHEA Grapalat" w:cs="GHEA Grapalat"/>
                <w:i/>
                <w:color w:val="000000"/>
                <w:sz w:val="18"/>
                <w:szCs w:val="18"/>
              </w:rPr>
              <w:t>пищевых</w:t>
            </w:r>
            <w:r w:rsidRPr="00B740CC">
              <w:rPr>
                <w:rFonts w:ascii="GHEA Grapalat" w:hAnsi="GHEA Grapalat" w:cs="Sylfaen"/>
                <w:i/>
                <w:color w:val="000000"/>
                <w:sz w:val="18"/>
                <w:szCs w:val="18"/>
              </w:rPr>
              <w:t xml:space="preserve"> продуктов», утвержденная Указом </w:t>
            </w:r>
            <w:r w:rsidRPr="00B740CC">
              <w:rPr>
                <w:rFonts w:ascii="GHEA Grapalat" w:hAnsi="GHEA Grapalat" w:cs="Sylfaen"/>
                <w:i/>
                <w:color w:val="000000"/>
                <w:sz w:val="18"/>
                <w:szCs w:val="18"/>
              </w:rPr>
              <w:lastRenderedPageBreak/>
              <w:t>№ 1913-N от 21 декабря.</w:t>
            </w:r>
          </w:p>
        </w:tc>
        <w:tc>
          <w:tcPr>
            <w:tcW w:w="992" w:type="dxa"/>
            <w:vAlign w:val="center"/>
          </w:tcPr>
          <w:p w:rsidR="007D0FAA" w:rsidRPr="00323912" w:rsidRDefault="007D0FAA" w:rsidP="00B740CC">
            <w:pPr>
              <w:jc w:val="center"/>
              <w:rPr>
                <w:rFonts w:ascii="GHEA Grapalat" w:hAnsi="GHEA Grapalat"/>
                <w:i/>
                <w:sz w:val="18"/>
                <w:szCs w:val="18"/>
                <w:lang w:val="en-US"/>
              </w:rPr>
            </w:pPr>
            <w:proofErr w:type="spellStart"/>
            <w:r w:rsidRPr="00323912">
              <w:rPr>
                <w:rFonts w:ascii="GHEA Grapalat" w:hAnsi="GHEA Grapalat"/>
                <w:i/>
                <w:sz w:val="18"/>
                <w:szCs w:val="18"/>
                <w:lang w:val="en-US"/>
              </w:rPr>
              <w:lastRenderedPageBreak/>
              <w:t>кг</w:t>
            </w:r>
            <w:proofErr w:type="spellEnd"/>
          </w:p>
        </w:tc>
        <w:tc>
          <w:tcPr>
            <w:tcW w:w="709" w:type="dxa"/>
            <w:vAlign w:val="center"/>
          </w:tcPr>
          <w:p w:rsidR="007D0FAA" w:rsidRPr="00323912" w:rsidRDefault="007D0FAA" w:rsidP="00B740CC">
            <w:pPr>
              <w:jc w:val="center"/>
              <w:rPr>
                <w:rFonts w:ascii="GHEA Grapalat" w:hAnsi="GHEA Grapalat"/>
                <w:i/>
                <w:sz w:val="18"/>
                <w:szCs w:val="18"/>
                <w:lang w:val="en-US"/>
              </w:rPr>
            </w:pPr>
          </w:p>
        </w:tc>
        <w:tc>
          <w:tcPr>
            <w:tcW w:w="693" w:type="dxa"/>
            <w:vAlign w:val="center"/>
          </w:tcPr>
          <w:p w:rsidR="007D0FAA" w:rsidRPr="00323912" w:rsidRDefault="007D0FAA" w:rsidP="00B740CC">
            <w:pPr>
              <w:jc w:val="center"/>
              <w:rPr>
                <w:rFonts w:ascii="GHEA Grapalat" w:hAnsi="GHEA Grapalat"/>
                <w:i/>
                <w:sz w:val="18"/>
                <w:szCs w:val="18"/>
                <w:lang w:val="en-US"/>
              </w:rPr>
            </w:pPr>
          </w:p>
        </w:tc>
        <w:tc>
          <w:tcPr>
            <w:tcW w:w="992"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566</w:t>
            </w:r>
            <w:r w:rsidRPr="009161BB">
              <w:rPr>
                <w:rFonts w:ascii="GHEA Grapalat" w:hAnsi="GHEA Grapalat"/>
                <w:sz w:val="18"/>
                <w:szCs w:val="18"/>
              </w:rPr>
              <w:t>,0</w:t>
            </w:r>
          </w:p>
        </w:tc>
        <w:tc>
          <w:tcPr>
            <w:tcW w:w="1276" w:type="dxa"/>
            <w:vAlign w:val="center"/>
          </w:tcPr>
          <w:p w:rsidR="007D0FAA" w:rsidRPr="00323912" w:rsidRDefault="007D0FAA"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566</w:t>
            </w:r>
            <w:r w:rsidRPr="009161BB">
              <w:rPr>
                <w:rFonts w:ascii="GHEA Grapalat" w:hAnsi="GHEA Grapalat"/>
                <w:sz w:val="18"/>
                <w:szCs w:val="18"/>
              </w:rPr>
              <w:t>,0</w:t>
            </w:r>
          </w:p>
        </w:tc>
        <w:tc>
          <w:tcPr>
            <w:tcW w:w="1281" w:type="dxa"/>
            <w:vAlign w:val="center"/>
          </w:tcPr>
          <w:p w:rsidR="007D0FAA" w:rsidRPr="00323912" w:rsidRDefault="005A1862" w:rsidP="00B740CC">
            <w:pPr>
              <w:jc w:val="center"/>
              <w:rPr>
                <w:rFonts w:ascii="GHEA Grapalat" w:hAnsi="GHEA Grapalat"/>
                <w:i/>
                <w:sz w:val="18"/>
                <w:szCs w:val="18"/>
              </w:rPr>
            </w:pPr>
            <w:r w:rsidRPr="005A1862">
              <w:rPr>
                <w:rStyle w:val="tlid-translation"/>
                <w:rFonts w:ascii="GHEA Grapalat" w:hAnsi="GHEA Grapalat"/>
                <w:i/>
                <w:sz w:val="18"/>
                <w:szCs w:val="18"/>
              </w:rPr>
              <w:t>Еженедельно</w:t>
            </w:r>
            <w:r w:rsidR="007D0FAA">
              <w:rPr>
                <w:rStyle w:val="tlid-translation"/>
                <w:rFonts w:ascii="GHEA Grapalat" w:hAnsi="GHEA Grapalat"/>
                <w:i/>
                <w:sz w:val="18"/>
                <w:szCs w:val="18"/>
                <w:lang w:val="en-US"/>
              </w:rPr>
              <w:t xml:space="preserve"> </w:t>
            </w:r>
            <w:r w:rsidR="007D0FAA" w:rsidRPr="00323912">
              <w:rPr>
                <w:rStyle w:val="tlid-translation"/>
                <w:rFonts w:ascii="GHEA Grapalat" w:hAnsi="GHEA Grapalat"/>
                <w:i/>
                <w:sz w:val="18"/>
                <w:szCs w:val="18"/>
              </w:rPr>
              <w:t>с 01.01.20</w:t>
            </w:r>
            <w:r w:rsidR="007D0FAA" w:rsidRPr="00323912">
              <w:rPr>
                <w:rStyle w:val="tlid-translation"/>
                <w:rFonts w:ascii="GHEA Grapalat" w:hAnsi="GHEA Grapalat"/>
                <w:i/>
                <w:sz w:val="18"/>
                <w:szCs w:val="18"/>
                <w:lang w:val="en-US"/>
              </w:rPr>
              <w:t>20</w:t>
            </w:r>
            <w:r w:rsidR="007D0FAA">
              <w:rPr>
                <w:rStyle w:val="tlid-translation"/>
                <w:rFonts w:ascii="GHEA Grapalat" w:hAnsi="GHEA Grapalat"/>
                <w:i/>
                <w:sz w:val="18"/>
                <w:szCs w:val="18"/>
                <w:lang w:val="en-US"/>
              </w:rPr>
              <w:t>г</w:t>
            </w:r>
          </w:p>
        </w:tc>
      </w:tr>
      <w:tr w:rsidR="00F91166" w:rsidRPr="001C56F7" w:rsidTr="00B740CC">
        <w:tc>
          <w:tcPr>
            <w:tcW w:w="1589" w:type="dxa"/>
            <w:vAlign w:val="center"/>
          </w:tcPr>
          <w:p w:rsidR="00F91166" w:rsidRPr="00323912" w:rsidRDefault="00F91166"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lastRenderedPageBreak/>
              <w:t>12</w:t>
            </w:r>
          </w:p>
        </w:tc>
        <w:tc>
          <w:tcPr>
            <w:tcW w:w="1701"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1541115</w:t>
            </w:r>
            <w:r w:rsidRPr="009161BB">
              <w:rPr>
                <w:rFonts w:ascii="GHEA Grapalat" w:hAnsi="GHEA Grapalat"/>
                <w:sz w:val="18"/>
                <w:szCs w:val="18"/>
              </w:rPr>
              <w:t>0</w:t>
            </w:r>
          </w:p>
        </w:tc>
        <w:tc>
          <w:tcPr>
            <w:tcW w:w="1559" w:type="dxa"/>
            <w:vAlign w:val="center"/>
          </w:tcPr>
          <w:p w:rsidR="00F91166" w:rsidRPr="00BB377C" w:rsidRDefault="00F91166" w:rsidP="00B740CC">
            <w:pPr>
              <w:pStyle w:val="HTMLPreformatted"/>
              <w:jc w:val="center"/>
              <w:rPr>
                <w:rFonts w:ascii="GHEA Grapalat" w:hAnsi="GHEA Grapalat"/>
                <w:i/>
              </w:rPr>
            </w:pPr>
            <w:r w:rsidRPr="00BB377C">
              <w:rPr>
                <w:rFonts w:ascii="GHEA Grapalat" w:hAnsi="GHEA Grapalat"/>
                <w:i/>
              </w:rPr>
              <w:t>масло подсолнечное рафинированное (рафинированное)</w:t>
            </w:r>
          </w:p>
        </w:tc>
        <w:tc>
          <w:tcPr>
            <w:tcW w:w="936" w:type="dxa"/>
            <w:vAlign w:val="center"/>
          </w:tcPr>
          <w:p w:rsidR="00F91166" w:rsidRPr="00323912" w:rsidRDefault="00F91166" w:rsidP="00B740CC">
            <w:pPr>
              <w:widowControl w:val="0"/>
              <w:jc w:val="center"/>
              <w:rPr>
                <w:rFonts w:ascii="GHEA Grapalat" w:hAnsi="GHEA Grapalat"/>
                <w:i/>
                <w:sz w:val="18"/>
                <w:szCs w:val="18"/>
              </w:rPr>
            </w:pPr>
          </w:p>
        </w:tc>
        <w:tc>
          <w:tcPr>
            <w:tcW w:w="3261" w:type="dxa"/>
            <w:vAlign w:val="center"/>
          </w:tcPr>
          <w:p w:rsidR="00F91166" w:rsidRPr="00323912" w:rsidRDefault="00B740CC" w:rsidP="00B740CC">
            <w:pPr>
              <w:jc w:val="center"/>
              <w:rPr>
                <w:rFonts w:ascii="GHEA Grapalat" w:hAnsi="GHEA Grapalat" w:cs="Sylfaen"/>
                <w:i/>
                <w:sz w:val="18"/>
                <w:szCs w:val="18"/>
              </w:rPr>
            </w:pPr>
            <w:r w:rsidRPr="00B740CC">
              <w:rPr>
                <w:rFonts w:ascii="GHEA Grapalat" w:hAnsi="GHEA Grapalat" w:cs="Sylfaen"/>
                <w:i/>
                <w:sz w:val="18"/>
                <w:szCs w:val="18"/>
              </w:rPr>
              <w:t>Готовится путем отжима и отжима семян подсолнечника, высокого качества, рафинированного, без запаха, упаковывается во флаконы до 5 л, ГОСТ 1129-93. Безопасность - Статья 8 Гигиенических норм N 2-III-4.9-01-2010 и Закона РА «О безопасности пищевых продуктов». Срок годности не менее 80%</w:t>
            </w:r>
          </w:p>
        </w:tc>
        <w:tc>
          <w:tcPr>
            <w:tcW w:w="992" w:type="dxa"/>
            <w:vAlign w:val="center"/>
          </w:tcPr>
          <w:p w:rsidR="00F91166" w:rsidRPr="00323912" w:rsidRDefault="00F91166" w:rsidP="00B740CC">
            <w:pPr>
              <w:jc w:val="center"/>
              <w:rPr>
                <w:rFonts w:ascii="GHEA Grapalat" w:hAnsi="GHEA Grapalat"/>
                <w:i/>
                <w:sz w:val="18"/>
                <w:szCs w:val="18"/>
                <w:lang w:val="en-US"/>
              </w:rPr>
            </w:pPr>
            <w:proofErr w:type="spellStart"/>
            <w:r>
              <w:rPr>
                <w:rFonts w:ascii="GHEA Grapalat" w:hAnsi="GHEA Grapalat"/>
                <w:i/>
                <w:sz w:val="18"/>
                <w:szCs w:val="18"/>
                <w:lang w:val="en-US"/>
              </w:rPr>
              <w:t>литр</w:t>
            </w:r>
            <w:proofErr w:type="spellEnd"/>
          </w:p>
        </w:tc>
        <w:tc>
          <w:tcPr>
            <w:tcW w:w="709" w:type="dxa"/>
            <w:vAlign w:val="center"/>
          </w:tcPr>
          <w:p w:rsidR="00F91166" w:rsidRPr="00323912" w:rsidRDefault="00F91166" w:rsidP="00B740CC">
            <w:pPr>
              <w:jc w:val="center"/>
              <w:rPr>
                <w:rFonts w:ascii="GHEA Grapalat" w:hAnsi="GHEA Grapalat"/>
                <w:i/>
                <w:sz w:val="18"/>
                <w:szCs w:val="18"/>
                <w:lang w:val="en-US"/>
              </w:rPr>
            </w:pPr>
          </w:p>
        </w:tc>
        <w:tc>
          <w:tcPr>
            <w:tcW w:w="693" w:type="dxa"/>
            <w:vAlign w:val="center"/>
          </w:tcPr>
          <w:p w:rsidR="00F91166" w:rsidRPr="00323912" w:rsidRDefault="00F91166" w:rsidP="00B740CC">
            <w:pPr>
              <w:jc w:val="center"/>
              <w:rPr>
                <w:rFonts w:ascii="GHEA Grapalat" w:hAnsi="GHEA Grapalat"/>
                <w:i/>
                <w:sz w:val="18"/>
                <w:szCs w:val="18"/>
                <w:lang w:val="en-US"/>
              </w:rPr>
            </w:pPr>
          </w:p>
        </w:tc>
        <w:tc>
          <w:tcPr>
            <w:tcW w:w="99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55</w:t>
            </w:r>
            <w:r w:rsidRPr="009161BB">
              <w:rPr>
                <w:rFonts w:ascii="GHEA Grapalat" w:hAnsi="GHEA Grapalat"/>
                <w:sz w:val="18"/>
                <w:szCs w:val="18"/>
              </w:rPr>
              <w:t>,0</w:t>
            </w:r>
          </w:p>
        </w:tc>
        <w:tc>
          <w:tcPr>
            <w:tcW w:w="1276" w:type="dxa"/>
            <w:vAlign w:val="center"/>
          </w:tcPr>
          <w:p w:rsidR="00F91166" w:rsidRPr="00323912" w:rsidRDefault="00F91166"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55</w:t>
            </w:r>
            <w:r w:rsidRPr="009161BB">
              <w:rPr>
                <w:rFonts w:ascii="GHEA Grapalat" w:hAnsi="GHEA Grapalat"/>
                <w:sz w:val="18"/>
                <w:szCs w:val="18"/>
              </w:rPr>
              <w:t>,0</w:t>
            </w:r>
          </w:p>
        </w:tc>
        <w:tc>
          <w:tcPr>
            <w:tcW w:w="1281" w:type="dxa"/>
            <w:vAlign w:val="center"/>
          </w:tcPr>
          <w:p w:rsidR="00F91166" w:rsidRPr="00323912" w:rsidRDefault="005A1862" w:rsidP="00B740CC">
            <w:pPr>
              <w:jc w:val="center"/>
              <w:rPr>
                <w:rFonts w:ascii="GHEA Grapalat" w:hAnsi="GHEA Grapalat"/>
                <w:i/>
                <w:sz w:val="18"/>
                <w:szCs w:val="18"/>
              </w:rPr>
            </w:pPr>
            <w:r w:rsidRPr="005A1862">
              <w:rPr>
                <w:rStyle w:val="tlid-translation"/>
                <w:rFonts w:ascii="GHEA Grapalat" w:hAnsi="GHEA Grapalat"/>
                <w:i/>
                <w:sz w:val="18"/>
                <w:szCs w:val="18"/>
              </w:rPr>
              <w:t>Еженедельно</w:t>
            </w:r>
            <w:r w:rsidR="00F91166" w:rsidRPr="00323912">
              <w:rPr>
                <w:rStyle w:val="tlid-translation"/>
                <w:rFonts w:ascii="GHEA Grapalat" w:hAnsi="GHEA Grapalat"/>
                <w:i/>
                <w:sz w:val="18"/>
                <w:szCs w:val="18"/>
              </w:rPr>
              <w:t xml:space="preserve"> с 01.01.20</w:t>
            </w:r>
            <w:r w:rsidR="00F91166" w:rsidRPr="00323912">
              <w:rPr>
                <w:rStyle w:val="tlid-translation"/>
                <w:rFonts w:ascii="GHEA Grapalat" w:hAnsi="GHEA Grapalat"/>
                <w:i/>
                <w:sz w:val="18"/>
                <w:szCs w:val="18"/>
                <w:lang w:val="en-US"/>
              </w:rPr>
              <w:t>20</w:t>
            </w:r>
            <w:r w:rsidR="00F91166">
              <w:rPr>
                <w:rStyle w:val="tlid-translation"/>
                <w:rFonts w:ascii="GHEA Grapalat" w:hAnsi="GHEA Grapalat"/>
                <w:i/>
                <w:sz w:val="18"/>
                <w:szCs w:val="18"/>
                <w:lang w:val="en-US"/>
              </w:rPr>
              <w:t>г</w:t>
            </w:r>
          </w:p>
        </w:tc>
      </w:tr>
      <w:tr w:rsidR="00F91166" w:rsidRPr="001C56F7" w:rsidTr="00B740CC">
        <w:tc>
          <w:tcPr>
            <w:tcW w:w="1589" w:type="dxa"/>
            <w:vAlign w:val="center"/>
          </w:tcPr>
          <w:p w:rsidR="00F91166" w:rsidRPr="00323912" w:rsidRDefault="00F91166"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t>13</w:t>
            </w:r>
          </w:p>
        </w:tc>
        <w:tc>
          <w:tcPr>
            <w:tcW w:w="1701" w:type="dxa"/>
            <w:vAlign w:val="center"/>
          </w:tcPr>
          <w:p w:rsidR="00F91166" w:rsidRPr="009850BA" w:rsidRDefault="00F91166" w:rsidP="00B740CC">
            <w:pPr>
              <w:jc w:val="center"/>
              <w:rPr>
                <w:rFonts w:ascii="GHEA Grapalat" w:hAnsi="GHEA Grapalat"/>
                <w:sz w:val="18"/>
                <w:szCs w:val="18"/>
              </w:rPr>
            </w:pPr>
            <w:r w:rsidRPr="009161BB">
              <w:rPr>
                <w:rFonts w:ascii="GHEA Grapalat" w:hAnsi="GHEA Grapalat"/>
                <w:sz w:val="18"/>
                <w:szCs w:val="18"/>
              </w:rPr>
              <w:t>15</w:t>
            </w:r>
            <w:r>
              <w:rPr>
                <w:rFonts w:ascii="GHEA Grapalat" w:hAnsi="GHEA Grapalat"/>
                <w:sz w:val="18"/>
                <w:szCs w:val="18"/>
              </w:rPr>
              <w:t>112160</w:t>
            </w:r>
          </w:p>
        </w:tc>
        <w:tc>
          <w:tcPr>
            <w:tcW w:w="1559" w:type="dxa"/>
            <w:vAlign w:val="center"/>
          </w:tcPr>
          <w:p w:rsidR="00F91166" w:rsidRPr="00BB377C" w:rsidRDefault="00F91166" w:rsidP="00B740CC">
            <w:pPr>
              <w:pStyle w:val="HTMLPreformatted"/>
              <w:jc w:val="center"/>
              <w:rPr>
                <w:rFonts w:ascii="GHEA Grapalat" w:hAnsi="GHEA Grapalat"/>
                <w:i/>
              </w:rPr>
            </w:pPr>
            <w:r w:rsidRPr="00BB377C">
              <w:rPr>
                <w:rFonts w:ascii="GHEA Grapalat" w:hAnsi="GHEA Grapalat"/>
                <w:i/>
              </w:rPr>
              <w:t>курица</w:t>
            </w:r>
          </w:p>
        </w:tc>
        <w:tc>
          <w:tcPr>
            <w:tcW w:w="936" w:type="dxa"/>
            <w:vAlign w:val="center"/>
          </w:tcPr>
          <w:p w:rsidR="00F91166" w:rsidRPr="00323912" w:rsidRDefault="00F91166" w:rsidP="00B740CC">
            <w:pPr>
              <w:widowControl w:val="0"/>
              <w:jc w:val="center"/>
              <w:rPr>
                <w:rFonts w:ascii="GHEA Grapalat" w:hAnsi="GHEA Grapalat"/>
                <w:i/>
                <w:sz w:val="18"/>
                <w:szCs w:val="18"/>
              </w:rPr>
            </w:pPr>
          </w:p>
        </w:tc>
        <w:tc>
          <w:tcPr>
            <w:tcW w:w="3261" w:type="dxa"/>
            <w:vAlign w:val="center"/>
          </w:tcPr>
          <w:p w:rsidR="00F91166" w:rsidRPr="00323912" w:rsidRDefault="00F91166" w:rsidP="00B740CC">
            <w:pPr>
              <w:jc w:val="center"/>
              <w:rPr>
                <w:rFonts w:ascii="GHEA Grapalat" w:hAnsi="GHEA Grapalat" w:cs="Sylfaen"/>
                <w:i/>
                <w:color w:val="000000"/>
                <w:sz w:val="18"/>
                <w:szCs w:val="18"/>
                <w:lang w:val="hy-AM"/>
              </w:rPr>
            </w:pPr>
            <w:r w:rsidRPr="00323912">
              <w:rPr>
                <w:rStyle w:val="tlid-translation"/>
                <w:rFonts w:ascii="GHEA Grapalat" w:hAnsi="GHEA Grapalat"/>
                <w:i/>
                <w:sz w:val="18"/>
                <w:szCs w:val="18"/>
              </w:rPr>
              <w:t>Бройлерного типа, местный, без кишок, чистый, бескровный, без побочных запахов, упакованный в полиэтиленовую пленку, ГОСТ 25391-82. Безопасность и маркировка согласно Правительству РА 2006 Статья 8 Закона РА «О мясе и техническом регулировании мяса» и «Безопасность пищевых продуктов», принятая Решением N 1560-N от 19 октября.</w:t>
            </w:r>
          </w:p>
        </w:tc>
        <w:tc>
          <w:tcPr>
            <w:tcW w:w="992" w:type="dxa"/>
            <w:vAlign w:val="center"/>
          </w:tcPr>
          <w:p w:rsidR="00F91166" w:rsidRPr="00323912" w:rsidRDefault="00F91166" w:rsidP="00B740CC">
            <w:pPr>
              <w:jc w:val="center"/>
              <w:rPr>
                <w:rFonts w:ascii="GHEA Grapalat" w:hAnsi="GHEA Grapalat"/>
                <w:i/>
                <w:sz w:val="18"/>
                <w:szCs w:val="18"/>
                <w:lang w:val="en-US"/>
              </w:rPr>
            </w:pPr>
            <w:proofErr w:type="spellStart"/>
            <w:r>
              <w:rPr>
                <w:rFonts w:ascii="GHEA Grapalat" w:hAnsi="GHEA Grapalat"/>
                <w:i/>
                <w:sz w:val="18"/>
                <w:szCs w:val="18"/>
                <w:lang w:val="en-US"/>
              </w:rPr>
              <w:t>кг</w:t>
            </w:r>
            <w:proofErr w:type="spellEnd"/>
          </w:p>
        </w:tc>
        <w:tc>
          <w:tcPr>
            <w:tcW w:w="709" w:type="dxa"/>
            <w:vAlign w:val="center"/>
          </w:tcPr>
          <w:p w:rsidR="00F91166" w:rsidRPr="00323912" w:rsidRDefault="00F91166" w:rsidP="00B740CC">
            <w:pPr>
              <w:jc w:val="center"/>
              <w:rPr>
                <w:rFonts w:ascii="GHEA Grapalat" w:hAnsi="GHEA Grapalat"/>
                <w:i/>
                <w:sz w:val="18"/>
                <w:szCs w:val="18"/>
                <w:lang w:val="en-US"/>
              </w:rPr>
            </w:pPr>
          </w:p>
        </w:tc>
        <w:tc>
          <w:tcPr>
            <w:tcW w:w="693" w:type="dxa"/>
            <w:vAlign w:val="center"/>
          </w:tcPr>
          <w:p w:rsidR="00F91166" w:rsidRPr="00323912" w:rsidRDefault="00F91166" w:rsidP="00B740CC">
            <w:pPr>
              <w:jc w:val="center"/>
              <w:rPr>
                <w:rFonts w:ascii="GHEA Grapalat" w:hAnsi="GHEA Grapalat"/>
                <w:i/>
                <w:sz w:val="18"/>
                <w:szCs w:val="18"/>
                <w:lang w:val="en-US"/>
              </w:rPr>
            </w:pPr>
          </w:p>
        </w:tc>
        <w:tc>
          <w:tcPr>
            <w:tcW w:w="99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260</w:t>
            </w:r>
            <w:r w:rsidRPr="009161BB">
              <w:rPr>
                <w:rFonts w:ascii="GHEA Grapalat" w:hAnsi="GHEA Grapalat"/>
                <w:sz w:val="18"/>
                <w:szCs w:val="18"/>
              </w:rPr>
              <w:t>,0</w:t>
            </w:r>
          </w:p>
        </w:tc>
        <w:tc>
          <w:tcPr>
            <w:tcW w:w="1276" w:type="dxa"/>
            <w:vAlign w:val="center"/>
          </w:tcPr>
          <w:p w:rsidR="00F91166" w:rsidRPr="00323912" w:rsidRDefault="00F91166"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260</w:t>
            </w:r>
            <w:r w:rsidRPr="009161BB">
              <w:rPr>
                <w:rFonts w:ascii="GHEA Grapalat" w:hAnsi="GHEA Grapalat"/>
                <w:sz w:val="18"/>
                <w:szCs w:val="18"/>
              </w:rPr>
              <w:t>,0</w:t>
            </w:r>
          </w:p>
        </w:tc>
        <w:tc>
          <w:tcPr>
            <w:tcW w:w="1281" w:type="dxa"/>
            <w:vAlign w:val="center"/>
          </w:tcPr>
          <w:p w:rsidR="00F91166" w:rsidRPr="00323912" w:rsidRDefault="00F91166" w:rsidP="00B740CC">
            <w:pPr>
              <w:jc w:val="center"/>
              <w:rPr>
                <w:rFonts w:ascii="GHEA Grapalat" w:hAnsi="GHEA Grapalat"/>
                <w:i/>
                <w:sz w:val="18"/>
                <w:szCs w:val="18"/>
              </w:rPr>
            </w:pPr>
            <w:r w:rsidRPr="00323912">
              <w:rPr>
                <w:rStyle w:val="tlid-translation"/>
                <w:rFonts w:ascii="GHEA Grapalat" w:hAnsi="GHEA Grapalat"/>
                <w:i/>
                <w:sz w:val="18"/>
                <w:szCs w:val="18"/>
              </w:rPr>
              <w:t>Еженедельно с 01.01.20</w:t>
            </w:r>
            <w:r w:rsidRPr="00323912">
              <w:rPr>
                <w:rStyle w:val="tlid-translation"/>
                <w:rFonts w:ascii="GHEA Grapalat" w:hAnsi="GHEA Grapalat"/>
                <w:i/>
                <w:sz w:val="18"/>
                <w:szCs w:val="18"/>
                <w:lang w:val="en-US"/>
              </w:rPr>
              <w:t>20</w:t>
            </w:r>
            <w:r>
              <w:rPr>
                <w:rStyle w:val="tlid-translation"/>
                <w:rFonts w:ascii="GHEA Grapalat" w:hAnsi="GHEA Grapalat"/>
                <w:i/>
                <w:sz w:val="18"/>
                <w:szCs w:val="18"/>
                <w:lang w:val="en-US"/>
              </w:rPr>
              <w:t>г</w:t>
            </w:r>
          </w:p>
        </w:tc>
      </w:tr>
      <w:tr w:rsidR="00F91166" w:rsidRPr="001C56F7" w:rsidTr="00B740CC">
        <w:tc>
          <w:tcPr>
            <w:tcW w:w="1589" w:type="dxa"/>
            <w:vAlign w:val="center"/>
          </w:tcPr>
          <w:p w:rsidR="00F91166" w:rsidRPr="00323912" w:rsidRDefault="00F91166"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t>14</w:t>
            </w:r>
          </w:p>
        </w:tc>
        <w:tc>
          <w:tcPr>
            <w:tcW w:w="1701"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15551600</w:t>
            </w:r>
          </w:p>
        </w:tc>
        <w:tc>
          <w:tcPr>
            <w:tcW w:w="1559" w:type="dxa"/>
            <w:vAlign w:val="center"/>
          </w:tcPr>
          <w:p w:rsidR="00F91166" w:rsidRPr="007D0FAA" w:rsidRDefault="00F91166" w:rsidP="00B740CC">
            <w:pPr>
              <w:pStyle w:val="HTMLPreformatted"/>
              <w:jc w:val="center"/>
              <w:rPr>
                <w:rFonts w:ascii="GHEA Grapalat" w:hAnsi="GHEA Grapalat"/>
                <w:i/>
                <w:lang w:val="en-US"/>
              </w:rPr>
            </w:pPr>
            <w:proofErr w:type="spellStart"/>
            <w:r>
              <w:rPr>
                <w:rFonts w:ascii="GHEA Grapalat" w:hAnsi="GHEA Grapalat"/>
                <w:i/>
                <w:lang w:val="en-US"/>
              </w:rPr>
              <w:t>мацун</w:t>
            </w:r>
            <w:proofErr w:type="spellEnd"/>
          </w:p>
        </w:tc>
        <w:tc>
          <w:tcPr>
            <w:tcW w:w="936" w:type="dxa"/>
            <w:vAlign w:val="center"/>
          </w:tcPr>
          <w:p w:rsidR="00F91166" w:rsidRPr="00323912" w:rsidRDefault="00F91166" w:rsidP="00B740CC">
            <w:pPr>
              <w:widowControl w:val="0"/>
              <w:jc w:val="center"/>
              <w:rPr>
                <w:rFonts w:ascii="GHEA Grapalat" w:hAnsi="GHEA Grapalat"/>
                <w:i/>
                <w:sz w:val="18"/>
                <w:szCs w:val="18"/>
              </w:rPr>
            </w:pPr>
          </w:p>
        </w:tc>
        <w:tc>
          <w:tcPr>
            <w:tcW w:w="3261" w:type="dxa"/>
            <w:vAlign w:val="center"/>
          </w:tcPr>
          <w:p w:rsidR="00F91166" w:rsidRPr="00323912" w:rsidRDefault="00B740CC" w:rsidP="00B740CC">
            <w:pPr>
              <w:jc w:val="center"/>
              <w:rPr>
                <w:rFonts w:ascii="GHEA Grapalat" w:hAnsi="GHEA Grapalat" w:cs="Sylfaen"/>
                <w:i/>
                <w:color w:val="000000"/>
                <w:sz w:val="18"/>
                <w:szCs w:val="18"/>
              </w:rPr>
            </w:pPr>
            <w:r w:rsidRPr="00B740CC">
              <w:rPr>
                <w:rFonts w:ascii="GHEA Grapalat" w:hAnsi="GHEA Grapalat" w:cs="Sylfaen"/>
                <w:i/>
                <w:color w:val="000000"/>
                <w:sz w:val="18"/>
                <w:szCs w:val="18"/>
              </w:rPr>
              <w:t>Мацун 3,2% жира, 2,5% жира, кислотность 110-140 oT, в вечной мерзлоте или в материалах, разрешенных органами здравоохранения, AST 120-96. Безопасность согласно гигиеническим нормам N 9-III-4.9-01-2010 и статье 9 Закона РА «О безопасности пищевых продуктов».</w:t>
            </w:r>
          </w:p>
        </w:tc>
        <w:tc>
          <w:tcPr>
            <w:tcW w:w="992" w:type="dxa"/>
            <w:vAlign w:val="center"/>
          </w:tcPr>
          <w:p w:rsidR="00F91166" w:rsidRPr="00323912" w:rsidRDefault="00F91166" w:rsidP="00B740CC">
            <w:pPr>
              <w:jc w:val="center"/>
              <w:rPr>
                <w:rFonts w:ascii="GHEA Grapalat" w:hAnsi="GHEA Grapalat"/>
                <w:i/>
                <w:sz w:val="18"/>
                <w:szCs w:val="18"/>
                <w:lang w:val="en-US"/>
              </w:rPr>
            </w:pPr>
            <w:proofErr w:type="spellStart"/>
            <w:r>
              <w:rPr>
                <w:rFonts w:ascii="GHEA Grapalat" w:hAnsi="GHEA Grapalat"/>
                <w:i/>
                <w:sz w:val="18"/>
                <w:szCs w:val="18"/>
                <w:lang w:val="en-US"/>
              </w:rPr>
              <w:t>литр</w:t>
            </w:r>
            <w:proofErr w:type="spellEnd"/>
          </w:p>
        </w:tc>
        <w:tc>
          <w:tcPr>
            <w:tcW w:w="709" w:type="dxa"/>
            <w:vAlign w:val="center"/>
          </w:tcPr>
          <w:p w:rsidR="00F91166" w:rsidRPr="00323912" w:rsidRDefault="00F91166" w:rsidP="00B740CC">
            <w:pPr>
              <w:jc w:val="center"/>
              <w:rPr>
                <w:rFonts w:ascii="GHEA Grapalat" w:hAnsi="GHEA Grapalat"/>
                <w:i/>
                <w:sz w:val="18"/>
                <w:szCs w:val="18"/>
                <w:lang w:val="en-US"/>
              </w:rPr>
            </w:pPr>
          </w:p>
        </w:tc>
        <w:tc>
          <w:tcPr>
            <w:tcW w:w="693" w:type="dxa"/>
            <w:vAlign w:val="center"/>
          </w:tcPr>
          <w:p w:rsidR="00F91166" w:rsidRPr="00323912" w:rsidRDefault="00F91166" w:rsidP="00B740CC">
            <w:pPr>
              <w:jc w:val="center"/>
              <w:rPr>
                <w:rFonts w:ascii="GHEA Grapalat" w:hAnsi="GHEA Grapalat"/>
                <w:i/>
                <w:sz w:val="18"/>
                <w:szCs w:val="18"/>
                <w:lang w:val="en-US"/>
              </w:rPr>
            </w:pPr>
          </w:p>
        </w:tc>
        <w:tc>
          <w:tcPr>
            <w:tcW w:w="99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119</w:t>
            </w:r>
            <w:r w:rsidRPr="009161BB">
              <w:rPr>
                <w:rFonts w:ascii="GHEA Grapalat" w:hAnsi="GHEA Grapalat"/>
                <w:sz w:val="18"/>
                <w:szCs w:val="18"/>
              </w:rPr>
              <w:t>,0</w:t>
            </w:r>
          </w:p>
        </w:tc>
        <w:tc>
          <w:tcPr>
            <w:tcW w:w="1276" w:type="dxa"/>
            <w:vAlign w:val="center"/>
          </w:tcPr>
          <w:p w:rsidR="00F91166" w:rsidRPr="00323912" w:rsidRDefault="00F91166"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119</w:t>
            </w:r>
            <w:r w:rsidRPr="009161BB">
              <w:rPr>
                <w:rFonts w:ascii="GHEA Grapalat" w:hAnsi="GHEA Grapalat"/>
                <w:sz w:val="18"/>
                <w:szCs w:val="18"/>
              </w:rPr>
              <w:t>,0</w:t>
            </w:r>
          </w:p>
        </w:tc>
        <w:tc>
          <w:tcPr>
            <w:tcW w:w="1281" w:type="dxa"/>
            <w:vAlign w:val="center"/>
          </w:tcPr>
          <w:p w:rsidR="00F91166" w:rsidRPr="00323912" w:rsidRDefault="00F91166" w:rsidP="00B740CC">
            <w:pPr>
              <w:jc w:val="center"/>
              <w:rPr>
                <w:rFonts w:ascii="GHEA Grapalat" w:hAnsi="GHEA Grapalat"/>
                <w:i/>
                <w:sz w:val="18"/>
                <w:szCs w:val="18"/>
              </w:rPr>
            </w:pPr>
            <w:r w:rsidRPr="00323912">
              <w:rPr>
                <w:rStyle w:val="tlid-translation"/>
                <w:rFonts w:ascii="GHEA Grapalat" w:hAnsi="GHEA Grapalat"/>
                <w:i/>
                <w:sz w:val="18"/>
                <w:szCs w:val="18"/>
              </w:rPr>
              <w:t>Еженедельно с 01.01.20</w:t>
            </w:r>
            <w:r w:rsidRPr="00323912">
              <w:rPr>
                <w:rStyle w:val="tlid-translation"/>
                <w:rFonts w:ascii="GHEA Grapalat" w:hAnsi="GHEA Grapalat"/>
                <w:i/>
                <w:sz w:val="18"/>
                <w:szCs w:val="18"/>
                <w:lang w:val="en-US"/>
              </w:rPr>
              <w:t>20</w:t>
            </w:r>
            <w:r>
              <w:rPr>
                <w:rStyle w:val="tlid-translation"/>
                <w:rFonts w:ascii="GHEA Grapalat" w:hAnsi="GHEA Grapalat"/>
                <w:i/>
                <w:sz w:val="18"/>
                <w:szCs w:val="18"/>
                <w:lang w:val="en-US"/>
              </w:rPr>
              <w:t>г</w:t>
            </w:r>
          </w:p>
        </w:tc>
      </w:tr>
      <w:tr w:rsidR="00F91166" w:rsidRPr="001C56F7" w:rsidTr="00B740CC">
        <w:tc>
          <w:tcPr>
            <w:tcW w:w="1589" w:type="dxa"/>
            <w:vAlign w:val="center"/>
          </w:tcPr>
          <w:p w:rsidR="00F91166" w:rsidRPr="00323912" w:rsidRDefault="00F91166"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t>15</w:t>
            </w:r>
          </w:p>
        </w:tc>
        <w:tc>
          <w:tcPr>
            <w:tcW w:w="1701" w:type="dxa"/>
            <w:vAlign w:val="center"/>
          </w:tcPr>
          <w:p w:rsidR="00F91166" w:rsidRPr="009850BA" w:rsidRDefault="00F91166" w:rsidP="00B740CC">
            <w:pPr>
              <w:jc w:val="center"/>
              <w:rPr>
                <w:rFonts w:ascii="GHEA Grapalat" w:hAnsi="GHEA Grapalat"/>
                <w:sz w:val="18"/>
                <w:szCs w:val="18"/>
              </w:rPr>
            </w:pPr>
            <w:r w:rsidRPr="009161BB">
              <w:rPr>
                <w:rFonts w:ascii="GHEA Grapalat" w:hAnsi="GHEA Grapalat"/>
                <w:sz w:val="18"/>
                <w:szCs w:val="18"/>
              </w:rPr>
              <w:t>1</w:t>
            </w:r>
            <w:r>
              <w:rPr>
                <w:rFonts w:ascii="GHEA Grapalat" w:hAnsi="GHEA Grapalat"/>
                <w:sz w:val="18"/>
                <w:szCs w:val="18"/>
              </w:rPr>
              <w:t>5511200</w:t>
            </w:r>
          </w:p>
        </w:tc>
        <w:tc>
          <w:tcPr>
            <w:tcW w:w="1559" w:type="dxa"/>
            <w:vAlign w:val="center"/>
          </w:tcPr>
          <w:p w:rsidR="00F91166" w:rsidRPr="00BB377C" w:rsidRDefault="00F91166" w:rsidP="00B740CC">
            <w:pPr>
              <w:pStyle w:val="HTMLPreformatted"/>
              <w:jc w:val="center"/>
              <w:rPr>
                <w:rFonts w:ascii="GHEA Grapalat" w:hAnsi="GHEA Grapalat"/>
                <w:i/>
                <w:lang w:val="en-US"/>
              </w:rPr>
            </w:pPr>
            <w:proofErr w:type="spellStart"/>
            <w:r>
              <w:rPr>
                <w:rFonts w:ascii="GHEA Grapalat" w:hAnsi="GHEA Grapalat"/>
                <w:i/>
                <w:lang w:val="en-US"/>
              </w:rPr>
              <w:t>молоко</w:t>
            </w:r>
            <w:proofErr w:type="spellEnd"/>
          </w:p>
        </w:tc>
        <w:tc>
          <w:tcPr>
            <w:tcW w:w="936" w:type="dxa"/>
            <w:vAlign w:val="center"/>
          </w:tcPr>
          <w:p w:rsidR="00F91166" w:rsidRPr="00323912" w:rsidRDefault="00F91166" w:rsidP="00B740CC">
            <w:pPr>
              <w:widowControl w:val="0"/>
              <w:jc w:val="center"/>
              <w:rPr>
                <w:rFonts w:ascii="GHEA Grapalat" w:hAnsi="GHEA Grapalat"/>
                <w:i/>
                <w:sz w:val="18"/>
                <w:szCs w:val="18"/>
              </w:rPr>
            </w:pPr>
          </w:p>
        </w:tc>
        <w:tc>
          <w:tcPr>
            <w:tcW w:w="3261" w:type="dxa"/>
            <w:vAlign w:val="center"/>
          </w:tcPr>
          <w:p w:rsidR="00F91166" w:rsidRPr="00323912" w:rsidRDefault="00B740CC" w:rsidP="00B740CC">
            <w:pPr>
              <w:jc w:val="center"/>
              <w:rPr>
                <w:rFonts w:ascii="GHEA Grapalat" w:hAnsi="GHEA Grapalat" w:cs="Sylfaen"/>
                <w:i/>
                <w:sz w:val="18"/>
                <w:szCs w:val="18"/>
              </w:rPr>
            </w:pPr>
            <w:r w:rsidRPr="00B740CC">
              <w:rPr>
                <w:rFonts w:ascii="GHEA Grapalat" w:hAnsi="GHEA Grapalat" w:cs="Sylfaen"/>
                <w:i/>
                <w:sz w:val="18"/>
                <w:szCs w:val="18"/>
              </w:rPr>
              <w:t>Молоко коровье пастеризованное с содержанием жира 3,2%, кислотность: 16-21 т, ГОСТ 13277-79. Безопасность согласно гигиеническим нормам N 9-III-4.9-01-</w:t>
            </w:r>
            <w:r w:rsidRPr="00B740CC">
              <w:rPr>
                <w:rFonts w:ascii="GHEA Grapalat" w:hAnsi="GHEA Grapalat" w:cs="Sylfaen"/>
                <w:i/>
                <w:sz w:val="18"/>
                <w:szCs w:val="18"/>
              </w:rPr>
              <w:lastRenderedPageBreak/>
              <w:t>2010 и статье 9 Закона РА «О безопасности пищевых продуктов».</w:t>
            </w:r>
          </w:p>
        </w:tc>
        <w:tc>
          <w:tcPr>
            <w:tcW w:w="992" w:type="dxa"/>
            <w:vAlign w:val="center"/>
          </w:tcPr>
          <w:p w:rsidR="00F91166" w:rsidRPr="00323912" w:rsidRDefault="00F91166" w:rsidP="00B740CC">
            <w:pPr>
              <w:jc w:val="center"/>
              <w:rPr>
                <w:rFonts w:ascii="GHEA Grapalat" w:hAnsi="GHEA Grapalat"/>
                <w:i/>
                <w:sz w:val="18"/>
                <w:szCs w:val="18"/>
                <w:lang w:val="en-US"/>
              </w:rPr>
            </w:pPr>
            <w:proofErr w:type="spellStart"/>
            <w:r w:rsidRPr="00323912">
              <w:rPr>
                <w:rFonts w:ascii="GHEA Grapalat" w:hAnsi="GHEA Grapalat"/>
                <w:i/>
                <w:sz w:val="18"/>
                <w:szCs w:val="18"/>
                <w:lang w:val="en-US"/>
              </w:rPr>
              <w:lastRenderedPageBreak/>
              <w:t>литр</w:t>
            </w:r>
            <w:proofErr w:type="spellEnd"/>
          </w:p>
        </w:tc>
        <w:tc>
          <w:tcPr>
            <w:tcW w:w="709" w:type="dxa"/>
            <w:vAlign w:val="center"/>
          </w:tcPr>
          <w:p w:rsidR="00F91166" w:rsidRPr="00323912" w:rsidRDefault="00F91166" w:rsidP="00B740CC">
            <w:pPr>
              <w:jc w:val="center"/>
              <w:rPr>
                <w:rFonts w:ascii="GHEA Grapalat" w:hAnsi="GHEA Grapalat"/>
                <w:i/>
                <w:sz w:val="18"/>
                <w:szCs w:val="18"/>
                <w:lang w:val="en-US"/>
              </w:rPr>
            </w:pPr>
          </w:p>
        </w:tc>
        <w:tc>
          <w:tcPr>
            <w:tcW w:w="693" w:type="dxa"/>
            <w:vAlign w:val="center"/>
          </w:tcPr>
          <w:p w:rsidR="00F91166" w:rsidRPr="00323912" w:rsidRDefault="00F91166" w:rsidP="00B740CC">
            <w:pPr>
              <w:jc w:val="center"/>
              <w:rPr>
                <w:rFonts w:ascii="GHEA Grapalat" w:hAnsi="GHEA Grapalat"/>
                <w:i/>
                <w:sz w:val="18"/>
                <w:szCs w:val="18"/>
                <w:lang w:val="en-US"/>
              </w:rPr>
            </w:pPr>
          </w:p>
        </w:tc>
        <w:tc>
          <w:tcPr>
            <w:tcW w:w="99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207</w:t>
            </w:r>
            <w:r w:rsidRPr="009161BB">
              <w:rPr>
                <w:rFonts w:ascii="GHEA Grapalat" w:hAnsi="GHEA Grapalat"/>
                <w:sz w:val="18"/>
                <w:szCs w:val="18"/>
              </w:rPr>
              <w:t>,0</w:t>
            </w:r>
          </w:p>
        </w:tc>
        <w:tc>
          <w:tcPr>
            <w:tcW w:w="1276" w:type="dxa"/>
            <w:vAlign w:val="center"/>
          </w:tcPr>
          <w:p w:rsidR="00F91166" w:rsidRPr="00323912" w:rsidRDefault="00F91166"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207</w:t>
            </w:r>
            <w:r w:rsidRPr="009161BB">
              <w:rPr>
                <w:rFonts w:ascii="GHEA Grapalat" w:hAnsi="GHEA Grapalat"/>
                <w:sz w:val="18"/>
                <w:szCs w:val="18"/>
              </w:rPr>
              <w:t>,0</w:t>
            </w:r>
          </w:p>
        </w:tc>
        <w:tc>
          <w:tcPr>
            <w:tcW w:w="1281" w:type="dxa"/>
            <w:vAlign w:val="center"/>
          </w:tcPr>
          <w:p w:rsidR="00F91166" w:rsidRPr="00323912" w:rsidRDefault="00F91166" w:rsidP="00B740CC">
            <w:pPr>
              <w:jc w:val="center"/>
              <w:rPr>
                <w:rFonts w:ascii="GHEA Grapalat" w:hAnsi="GHEA Grapalat"/>
                <w:i/>
                <w:sz w:val="18"/>
                <w:szCs w:val="18"/>
              </w:rPr>
            </w:pPr>
            <w:r w:rsidRPr="00323912">
              <w:rPr>
                <w:rStyle w:val="tlid-translation"/>
                <w:rFonts w:ascii="GHEA Grapalat" w:hAnsi="GHEA Grapalat"/>
                <w:i/>
                <w:sz w:val="18"/>
                <w:szCs w:val="18"/>
              </w:rPr>
              <w:t>Еженедельно с 01.01.20</w:t>
            </w:r>
            <w:r w:rsidRPr="00323912">
              <w:rPr>
                <w:rStyle w:val="tlid-translation"/>
                <w:rFonts w:ascii="GHEA Grapalat" w:hAnsi="GHEA Grapalat"/>
                <w:i/>
                <w:sz w:val="18"/>
                <w:szCs w:val="18"/>
                <w:lang w:val="en-US"/>
              </w:rPr>
              <w:t>20</w:t>
            </w:r>
            <w:r>
              <w:rPr>
                <w:rStyle w:val="tlid-translation"/>
                <w:rFonts w:ascii="GHEA Grapalat" w:hAnsi="GHEA Grapalat"/>
                <w:i/>
                <w:sz w:val="18"/>
                <w:szCs w:val="18"/>
                <w:lang w:val="en-US"/>
              </w:rPr>
              <w:t>г</w:t>
            </w:r>
          </w:p>
        </w:tc>
      </w:tr>
      <w:tr w:rsidR="00F91166" w:rsidRPr="001C56F7" w:rsidTr="00B740CC">
        <w:tc>
          <w:tcPr>
            <w:tcW w:w="1589" w:type="dxa"/>
            <w:vAlign w:val="center"/>
          </w:tcPr>
          <w:p w:rsidR="00F91166" w:rsidRPr="00323912" w:rsidRDefault="00F91166" w:rsidP="00B740CC">
            <w:pPr>
              <w:widowControl w:val="0"/>
              <w:jc w:val="center"/>
              <w:rPr>
                <w:rFonts w:ascii="GHEA Grapalat" w:hAnsi="GHEA Grapalat"/>
                <w:i/>
                <w:sz w:val="18"/>
                <w:szCs w:val="18"/>
                <w:lang w:val="en-US"/>
              </w:rPr>
            </w:pPr>
            <w:r w:rsidRPr="00323912">
              <w:rPr>
                <w:rFonts w:ascii="GHEA Grapalat" w:hAnsi="GHEA Grapalat"/>
                <w:i/>
                <w:sz w:val="18"/>
                <w:szCs w:val="18"/>
                <w:lang w:val="en-US"/>
              </w:rPr>
              <w:lastRenderedPageBreak/>
              <w:t>16</w:t>
            </w:r>
          </w:p>
        </w:tc>
        <w:tc>
          <w:tcPr>
            <w:tcW w:w="1701"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15831000</w:t>
            </w:r>
          </w:p>
        </w:tc>
        <w:tc>
          <w:tcPr>
            <w:tcW w:w="1559" w:type="dxa"/>
            <w:vAlign w:val="center"/>
          </w:tcPr>
          <w:p w:rsidR="00F91166" w:rsidRPr="00BB377C" w:rsidRDefault="00F91166" w:rsidP="00B740CC">
            <w:pPr>
              <w:pStyle w:val="HTMLPreformatted"/>
              <w:jc w:val="center"/>
              <w:rPr>
                <w:rFonts w:ascii="GHEA Grapalat" w:hAnsi="GHEA Grapalat"/>
                <w:i/>
                <w:lang w:val="en-US"/>
              </w:rPr>
            </w:pPr>
            <w:proofErr w:type="spellStart"/>
            <w:r>
              <w:rPr>
                <w:rFonts w:ascii="GHEA Grapalat" w:hAnsi="GHEA Grapalat"/>
                <w:i/>
                <w:lang w:val="en-US"/>
              </w:rPr>
              <w:t>Сахарний</w:t>
            </w:r>
            <w:proofErr w:type="spellEnd"/>
            <w:r>
              <w:rPr>
                <w:rFonts w:ascii="GHEA Grapalat" w:hAnsi="GHEA Grapalat"/>
                <w:i/>
                <w:lang w:val="en-US"/>
              </w:rPr>
              <w:t xml:space="preserve"> </w:t>
            </w:r>
            <w:proofErr w:type="spellStart"/>
            <w:r>
              <w:rPr>
                <w:rFonts w:ascii="GHEA Grapalat" w:hAnsi="GHEA Grapalat"/>
                <w:i/>
                <w:lang w:val="en-US"/>
              </w:rPr>
              <w:t>песок</w:t>
            </w:r>
            <w:proofErr w:type="spellEnd"/>
          </w:p>
        </w:tc>
        <w:tc>
          <w:tcPr>
            <w:tcW w:w="936" w:type="dxa"/>
            <w:vAlign w:val="center"/>
          </w:tcPr>
          <w:p w:rsidR="00F91166" w:rsidRPr="00323912" w:rsidRDefault="00F91166" w:rsidP="00B740CC">
            <w:pPr>
              <w:widowControl w:val="0"/>
              <w:jc w:val="center"/>
              <w:rPr>
                <w:rFonts w:ascii="GHEA Grapalat" w:hAnsi="GHEA Grapalat"/>
                <w:i/>
                <w:sz w:val="18"/>
                <w:szCs w:val="18"/>
              </w:rPr>
            </w:pPr>
          </w:p>
        </w:tc>
        <w:tc>
          <w:tcPr>
            <w:tcW w:w="3261" w:type="dxa"/>
            <w:vAlign w:val="center"/>
          </w:tcPr>
          <w:p w:rsidR="00F91166" w:rsidRPr="00323912" w:rsidRDefault="00B740CC" w:rsidP="00B740CC">
            <w:pPr>
              <w:jc w:val="center"/>
              <w:rPr>
                <w:rFonts w:ascii="GHEA Grapalat" w:eastAsia="Calibri" w:hAnsi="GHEA Grapalat" w:cs="TimesArmenianPSMT"/>
                <w:i/>
                <w:sz w:val="18"/>
                <w:szCs w:val="18"/>
                <w:lang w:val="hy-AM"/>
              </w:rPr>
            </w:pPr>
            <w:r w:rsidRPr="00B740CC">
              <w:rPr>
                <w:rStyle w:val="tlid-translation"/>
                <w:rFonts w:ascii="GHEA Grapalat" w:hAnsi="GHEA Grapalat"/>
                <w:i/>
                <w:sz w:val="18"/>
                <w:szCs w:val="18"/>
              </w:rPr>
              <w:t>Белый, свекольный, объемный, сладкий, без запаха или запаха (как сухой, так и в растворе). Раствор сахара должен быть прозрачным, без нерастворенных осадков и побочных продуктов, масса сахарозы не менее 99,75% (содержание сухого вещества), влажность не более 0,14%, массовая доля сахарозы: Не более 0,0003% по ГОСТ 21-94 или эквивалент. Безопасность в соответствии с N 2-III-4.9-01-2010 гигиеническими нормами и маркировкой - Статья 8 Закона РА «О безопасности пищевых продуктов».</w:t>
            </w:r>
            <w:r w:rsidR="00F91166" w:rsidRPr="00323912">
              <w:rPr>
                <w:rStyle w:val="tlid-translation"/>
                <w:rFonts w:ascii="GHEA Grapalat" w:hAnsi="GHEA Grapalat"/>
                <w:i/>
                <w:sz w:val="18"/>
                <w:szCs w:val="18"/>
              </w:rPr>
              <w:t>,</w:t>
            </w:r>
          </w:p>
        </w:tc>
        <w:tc>
          <w:tcPr>
            <w:tcW w:w="992" w:type="dxa"/>
            <w:vAlign w:val="center"/>
          </w:tcPr>
          <w:p w:rsidR="00F91166" w:rsidRPr="00323912" w:rsidRDefault="00F91166" w:rsidP="00B740CC">
            <w:pPr>
              <w:jc w:val="center"/>
              <w:rPr>
                <w:rFonts w:ascii="GHEA Grapalat" w:hAnsi="GHEA Grapalat"/>
                <w:i/>
                <w:sz w:val="18"/>
                <w:szCs w:val="18"/>
                <w:lang w:val="en-US"/>
              </w:rPr>
            </w:pPr>
            <w:proofErr w:type="spellStart"/>
            <w:r>
              <w:rPr>
                <w:rFonts w:ascii="GHEA Grapalat" w:hAnsi="GHEA Grapalat"/>
                <w:i/>
                <w:sz w:val="18"/>
                <w:szCs w:val="18"/>
                <w:lang w:val="en-US"/>
              </w:rPr>
              <w:t>кг</w:t>
            </w:r>
            <w:proofErr w:type="spellEnd"/>
          </w:p>
        </w:tc>
        <w:tc>
          <w:tcPr>
            <w:tcW w:w="709" w:type="dxa"/>
            <w:vAlign w:val="center"/>
          </w:tcPr>
          <w:p w:rsidR="00F91166" w:rsidRPr="00323912" w:rsidRDefault="00F91166" w:rsidP="00B740CC">
            <w:pPr>
              <w:jc w:val="center"/>
              <w:rPr>
                <w:rFonts w:ascii="GHEA Grapalat" w:hAnsi="GHEA Grapalat"/>
                <w:i/>
                <w:sz w:val="18"/>
                <w:szCs w:val="18"/>
                <w:lang w:val="en-US"/>
              </w:rPr>
            </w:pPr>
          </w:p>
        </w:tc>
        <w:tc>
          <w:tcPr>
            <w:tcW w:w="693" w:type="dxa"/>
            <w:vAlign w:val="center"/>
          </w:tcPr>
          <w:p w:rsidR="00F91166" w:rsidRPr="00323912" w:rsidRDefault="00F91166" w:rsidP="00B740CC">
            <w:pPr>
              <w:jc w:val="center"/>
              <w:rPr>
                <w:rFonts w:ascii="GHEA Grapalat" w:hAnsi="GHEA Grapalat"/>
                <w:i/>
                <w:sz w:val="18"/>
                <w:szCs w:val="18"/>
                <w:lang w:val="en-US"/>
              </w:rPr>
            </w:pPr>
          </w:p>
        </w:tc>
        <w:tc>
          <w:tcPr>
            <w:tcW w:w="99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82</w:t>
            </w:r>
            <w:r w:rsidRPr="009161BB">
              <w:rPr>
                <w:rFonts w:ascii="GHEA Grapalat" w:hAnsi="GHEA Grapalat"/>
                <w:sz w:val="18"/>
                <w:szCs w:val="18"/>
              </w:rPr>
              <w:t>,0</w:t>
            </w:r>
          </w:p>
        </w:tc>
        <w:tc>
          <w:tcPr>
            <w:tcW w:w="1276" w:type="dxa"/>
            <w:vAlign w:val="center"/>
          </w:tcPr>
          <w:p w:rsidR="00F91166" w:rsidRPr="00323912" w:rsidRDefault="00F91166" w:rsidP="00B740CC">
            <w:pPr>
              <w:jc w:val="center"/>
              <w:rPr>
                <w:rFonts w:ascii="GHEA Grapalat" w:hAnsi="GHEA Grapalat"/>
                <w:i/>
                <w:sz w:val="18"/>
                <w:szCs w:val="18"/>
                <w:lang w:val="hy-AM"/>
              </w:rPr>
            </w:pPr>
            <w:r w:rsidRPr="00323912">
              <w:rPr>
                <w:rStyle w:val="tlid-translation"/>
                <w:rFonts w:ascii="GHEA Grapalat" w:hAnsi="GHEA Grapalat"/>
                <w:i/>
                <w:sz w:val="18"/>
                <w:szCs w:val="18"/>
              </w:rPr>
              <w:t>с. Хачпар</w:t>
            </w:r>
            <w:r w:rsidRPr="00323912">
              <w:rPr>
                <w:rFonts w:ascii="GHEA Grapalat" w:hAnsi="GHEA Grapalat"/>
                <w:i/>
                <w:sz w:val="18"/>
                <w:szCs w:val="18"/>
              </w:rPr>
              <w:br/>
            </w:r>
            <w:r w:rsidRPr="00323912">
              <w:rPr>
                <w:rStyle w:val="tlid-translation"/>
                <w:rFonts w:ascii="GHEA Grapalat" w:hAnsi="GHEA Grapalat"/>
                <w:i/>
                <w:sz w:val="18"/>
                <w:szCs w:val="18"/>
              </w:rPr>
              <w:t>Хачпар ГНКО здание</w:t>
            </w:r>
          </w:p>
        </w:tc>
        <w:tc>
          <w:tcPr>
            <w:tcW w:w="117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82</w:t>
            </w:r>
            <w:r w:rsidRPr="009161BB">
              <w:rPr>
                <w:rFonts w:ascii="GHEA Grapalat" w:hAnsi="GHEA Grapalat"/>
                <w:sz w:val="18"/>
                <w:szCs w:val="18"/>
              </w:rPr>
              <w:t>,0</w:t>
            </w:r>
          </w:p>
        </w:tc>
        <w:tc>
          <w:tcPr>
            <w:tcW w:w="1281" w:type="dxa"/>
            <w:vAlign w:val="center"/>
          </w:tcPr>
          <w:p w:rsidR="00F91166" w:rsidRPr="00323912" w:rsidRDefault="005A1862" w:rsidP="00B740CC">
            <w:pPr>
              <w:jc w:val="center"/>
              <w:rPr>
                <w:rFonts w:ascii="GHEA Grapalat" w:hAnsi="GHEA Grapalat"/>
                <w:i/>
                <w:sz w:val="18"/>
                <w:szCs w:val="18"/>
              </w:rPr>
            </w:pPr>
            <w:r w:rsidRPr="005A1862">
              <w:rPr>
                <w:rStyle w:val="tlid-translation"/>
                <w:rFonts w:ascii="GHEA Grapalat" w:hAnsi="GHEA Grapalat"/>
                <w:i/>
                <w:sz w:val="18"/>
                <w:szCs w:val="18"/>
              </w:rPr>
              <w:t xml:space="preserve">Еженедельно </w:t>
            </w:r>
            <w:r w:rsidR="00F91166" w:rsidRPr="00323912">
              <w:rPr>
                <w:rStyle w:val="tlid-translation"/>
                <w:rFonts w:ascii="GHEA Grapalat" w:hAnsi="GHEA Grapalat"/>
                <w:i/>
                <w:sz w:val="18"/>
                <w:szCs w:val="18"/>
              </w:rPr>
              <w:t>с 01.01.20</w:t>
            </w:r>
            <w:r w:rsidR="00F91166" w:rsidRPr="00323912">
              <w:rPr>
                <w:rStyle w:val="tlid-translation"/>
                <w:rFonts w:ascii="GHEA Grapalat" w:hAnsi="GHEA Grapalat"/>
                <w:i/>
                <w:sz w:val="18"/>
                <w:szCs w:val="18"/>
                <w:lang w:val="en-US"/>
              </w:rPr>
              <w:t>20</w:t>
            </w:r>
            <w:r w:rsidR="00F91166">
              <w:rPr>
                <w:rStyle w:val="tlid-translation"/>
                <w:rFonts w:ascii="GHEA Grapalat" w:hAnsi="GHEA Grapalat"/>
                <w:i/>
                <w:sz w:val="18"/>
                <w:szCs w:val="18"/>
                <w:lang w:val="en-US"/>
              </w:rPr>
              <w:t>г</w:t>
            </w:r>
          </w:p>
        </w:tc>
      </w:tr>
      <w:tr w:rsidR="00F91166" w:rsidRPr="001C56F7" w:rsidTr="00B740CC">
        <w:tc>
          <w:tcPr>
            <w:tcW w:w="1589" w:type="dxa"/>
            <w:vAlign w:val="center"/>
          </w:tcPr>
          <w:p w:rsidR="00F91166" w:rsidRPr="00323912" w:rsidRDefault="00F91166" w:rsidP="00B740CC">
            <w:pPr>
              <w:widowControl w:val="0"/>
              <w:jc w:val="center"/>
              <w:rPr>
                <w:rFonts w:ascii="GHEA Grapalat" w:hAnsi="GHEA Grapalat"/>
                <w:i/>
                <w:sz w:val="18"/>
                <w:szCs w:val="18"/>
                <w:lang w:val="en-US"/>
              </w:rPr>
            </w:pPr>
            <w:r>
              <w:rPr>
                <w:rFonts w:ascii="GHEA Grapalat" w:hAnsi="GHEA Grapalat"/>
                <w:i/>
                <w:sz w:val="18"/>
                <w:szCs w:val="18"/>
                <w:lang w:val="en-US"/>
              </w:rPr>
              <w:t>17</w:t>
            </w:r>
          </w:p>
        </w:tc>
        <w:tc>
          <w:tcPr>
            <w:tcW w:w="1701" w:type="dxa"/>
            <w:vAlign w:val="center"/>
          </w:tcPr>
          <w:p w:rsidR="00F91166" w:rsidRPr="00AB3E6D" w:rsidRDefault="00F91166" w:rsidP="00B740CC">
            <w:pPr>
              <w:jc w:val="center"/>
              <w:rPr>
                <w:rFonts w:ascii="GHEA Grapalat" w:hAnsi="GHEA Grapalat"/>
                <w:sz w:val="18"/>
                <w:szCs w:val="18"/>
              </w:rPr>
            </w:pPr>
            <w:r>
              <w:rPr>
                <w:rFonts w:ascii="GHEA Grapalat" w:hAnsi="GHEA Grapalat"/>
                <w:sz w:val="18"/>
                <w:szCs w:val="18"/>
              </w:rPr>
              <w:t>15333100</w:t>
            </w:r>
          </w:p>
        </w:tc>
        <w:tc>
          <w:tcPr>
            <w:tcW w:w="1559" w:type="dxa"/>
            <w:vAlign w:val="center"/>
          </w:tcPr>
          <w:p w:rsidR="00F91166" w:rsidRPr="00BB377C" w:rsidRDefault="00F91166" w:rsidP="00B740CC">
            <w:pPr>
              <w:pStyle w:val="HTMLPreformatted"/>
              <w:jc w:val="center"/>
              <w:rPr>
                <w:rFonts w:ascii="GHEA Grapalat" w:hAnsi="GHEA Grapalat"/>
                <w:i/>
                <w:lang w:val="en-US"/>
              </w:rPr>
            </w:pPr>
            <w:proofErr w:type="spellStart"/>
            <w:r>
              <w:rPr>
                <w:rFonts w:ascii="GHEA Grapalat" w:hAnsi="GHEA Grapalat"/>
                <w:i/>
                <w:lang w:val="en-US"/>
              </w:rPr>
              <w:t>томат</w:t>
            </w:r>
            <w:proofErr w:type="spellEnd"/>
          </w:p>
        </w:tc>
        <w:tc>
          <w:tcPr>
            <w:tcW w:w="936" w:type="dxa"/>
            <w:vAlign w:val="center"/>
          </w:tcPr>
          <w:p w:rsidR="00F91166" w:rsidRPr="00323912" w:rsidRDefault="00F91166" w:rsidP="00B740CC">
            <w:pPr>
              <w:widowControl w:val="0"/>
              <w:jc w:val="center"/>
              <w:rPr>
                <w:rFonts w:ascii="GHEA Grapalat" w:hAnsi="GHEA Grapalat"/>
                <w:i/>
                <w:sz w:val="18"/>
                <w:szCs w:val="18"/>
              </w:rPr>
            </w:pPr>
          </w:p>
        </w:tc>
        <w:tc>
          <w:tcPr>
            <w:tcW w:w="3261" w:type="dxa"/>
            <w:vAlign w:val="center"/>
          </w:tcPr>
          <w:p w:rsidR="00F91166" w:rsidRPr="00323912" w:rsidRDefault="00B740CC" w:rsidP="00B740CC">
            <w:pPr>
              <w:jc w:val="center"/>
              <w:rPr>
                <w:rStyle w:val="tlid-translation"/>
                <w:rFonts w:ascii="GHEA Grapalat" w:hAnsi="GHEA Grapalat"/>
                <w:i/>
                <w:sz w:val="18"/>
                <w:szCs w:val="18"/>
              </w:rPr>
            </w:pPr>
            <w:r w:rsidRPr="00B740CC">
              <w:rPr>
                <w:rStyle w:val="tlid-translation"/>
                <w:rFonts w:ascii="GHEA Grapalat" w:hAnsi="GHEA Grapalat"/>
                <w:i/>
                <w:sz w:val="18"/>
                <w:szCs w:val="18"/>
              </w:rPr>
              <w:t>Высокое качество, упаковка в стеклянную тару до 10 дм 3, ГОСТ 3343-89. Безопасность в соответствии с N 2-III-4.9-01-2010 гигиеническими нормами и маркировкой - Статья 8 Закона РА о безопасности пищевых продуктов</w:t>
            </w:r>
          </w:p>
        </w:tc>
        <w:tc>
          <w:tcPr>
            <w:tcW w:w="992" w:type="dxa"/>
            <w:vAlign w:val="center"/>
          </w:tcPr>
          <w:p w:rsidR="00F91166" w:rsidRPr="00323912" w:rsidRDefault="00F91166" w:rsidP="00B740CC">
            <w:pPr>
              <w:jc w:val="center"/>
              <w:rPr>
                <w:rFonts w:ascii="GHEA Grapalat" w:hAnsi="GHEA Grapalat"/>
                <w:i/>
                <w:sz w:val="18"/>
                <w:szCs w:val="18"/>
                <w:lang w:val="en-US"/>
              </w:rPr>
            </w:pPr>
            <w:proofErr w:type="spellStart"/>
            <w:r>
              <w:rPr>
                <w:rFonts w:ascii="GHEA Grapalat" w:hAnsi="GHEA Grapalat"/>
                <w:i/>
                <w:sz w:val="18"/>
                <w:szCs w:val="18"/>
                <w:lang w:val="en-US"/>
              </w:rPr>
              <w:t>кг</w:t>
            </w:r>
            <w:proofErr w:type="spellEnd"/>
          </w:p>
        </w:tc>
        <w:tc>
          <w:tcPr>
            <w:tcW w:w="709" w:type="dxa"/>
            <w:vAlign w:val="center"/>
          </w:tcPr>
          <w:p w:rsidR="00F91166" w:rsidRPr="00323912" w:rsidRDefault="00F91166" w:rsidP="00B740CC">
            <w:pPr>
              <w:jc w:val="center"/>
              <w:rPr>
                <w:rFonts w:ascii="GHEA Grapalat" w:hAnsi="GHEA Grapalat"/>
                <w:i/>
                <w:sz w:val="18"/>
                <w:szCs w:val="18"/>
                <w:lang w:val="en-US"/>
              </w:rPr>
            </w:pPr>
          </w:p>
        </w:tc>
        <w:tc>
          <w:tcPr>
            <w:tcW w:w="693" w:type="dxa"/>
            <w:vAlign w:val="center"/>
          </w:tcPr>
          <w:p w:rsidR="00F91166" w:rsidRPr="00323912" w:rsidRDefault="00F91166" w:rsidP="00B740CC">
            <w:pPr>
              <w:jc w:val="center"/>
              <w:rPr>
                <w:rFonts w:ascii="GHEA Grapalat" w:hAnsi="GHEA Grapalat"/>
                <w:i/>
                <w:sz w:val="18"/>
                <w:szCs w:val="18"/>
                <w:lang w:val="en-US"/>
              </w:rPr>
            </w:pPr>
          </w:p>
        </w:tc>
        <w:tc>
          <w:tcPr>
            <w:tcW w:w="99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22</w:t>
            </w:r>
            <w:r w:rsidRPr="009161BB">
              <w:rPr>
                <w:rFonts w:ascii="GHEA Grapalat" w:hAnsi="GHEA Grapalat"/>
                <w:sz w:val="18"/>
                <w:szCs w:val="18"/>
              </w:rPr>
              <w:t>,0</w:t>
            </w:r>
          </w:p>
        </w:tc>
        <w:tc>
          <w:tcPr>
            <w:tcW w:w="1276" w:type="dxa"/>
            <w:vAlign w:val="center"/>
          </w:tcPr>
          <w:p w:rsidR="00F91166" w:rsidRDefault="00F91166" w:rsidP="00B740CC">
            <w:pPr>
              <w:jc w:val="center"/>
            </w:pPr>
            <w:r w:rsidRPr="00773267">
              <w:rPr>
                <w:rStyle w:val="tlid-translation"/>
                <w:rFonts w:ascii="GHEA Grapalat" w:hAnsi="GHEA Grapalat"/>
                <w:i/>
                <w:sz w:val="18"/>
                <w:szCs w:val="18"/>
              </w:rPr>
              <w:t>с. Хачпар</w:t>
            </w:r>
            <w:r w:rsidRPr="00773267">
              <w:rPr>
                <w:rFonts w:ascii="GHEA Grapalat" w:hAnsi="GHEA Grapalat"/>
                <w:i/>
                <w:sz w:val="18"/>
                <w:szCs w:val="18"/>
              </w:rPr>
              <w:br/>
            </w:r>
            <w:r w:rsidRPr="00773267">
              <w:rPr>
                <w:rStyle w:val="tlid-translation"/>
                <w:rFonts w:ascii="GHEA Grapalat" w:hAnsi="GHEA Grapalat"/>
                <w:i/>
                <w:sz w:val="18"/>
                <w:szCs w:val="18"/>
              </w:rPr>
              <w:t>Хачпар ГНКО здание</w:t>
            </w:r>
          </w:p>
        </w:tc>
        <w:tc>
          <w:tcPr>
            <w:tcW w:w="117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22</w:t>
            </w:r>
            <w:r w:rsidRPr="009161BB">
              <w:rPr>
                <w:rFonts w:ascii="GHEA Grapalat" w:hAnsi="GHEA Grapalat"/>
                <w:sz w:val="18"/>
                <w:szCs w:val="18"/>
              </w:rPr>
              <w:t>,0</w:t>
            </w:r>
          </w:p>
        </w:tc>
        <w:tc>
          <w:tcPr>
            <w:tcW w:w="1281" w:type="dxa"/>
            <w:vAlign w:val="center"/>
          </w:tcPr>
          <w:p w:rsidR="00F91166" w:rsidRPr="00323912" w:rsidRDefault="005A1862" w:rsidP="00B740CC">
            <w:pPr>
              <w:jc w:val="center"/>
              <w:rPr>
                <w:rFonts w:ascii="GHEA Grapalat" w:hAnsi="GHEA Grapalat"/>
                <w:i/>
                <w:sz w:val="18"/>
                <w:szCs w:val="18"/>
              </w:rPr>
            </w:pPr>
            <w:r w:rsidRPr="005A1862">
              <w:rPr>
                <w:rStyle w:val="tlid-translation"/>
                <w:rFonts w:ascii="GHEA Grapalat" w:hAnsi="GHEA Grapalat"/>
                <w:i/>
                <w:sz w:val="18"/>
                <w:szCs w:val="18"/>
              </w:rPr>
              <w:t xml:space="preserve">Еженедельно </w:t>
            </w:r>
            <w:r w:rsidR="00F91166" w:rsidRPr="00323912">
              <w:rPr>
                <w:rStyle w:val="tlid-translation"/>
                <w:rFonts w:ascii="GHEA Grapalat" w:hAnsi="GHEA Grapalat"/>
                <w:i/>
                <w:sz w:val="18"/>
                <w:szCs w:val="18"/>
              </w:rPr>
              <w:t>с 01.01.20</w:t>
            </w:r>
            <w:r w:rsidR="00F91166" w:rsidRPr="00323912">
              <w:rPr>
                <w:rStyle w:val="tlid-translation"/>
                <w:rFonts w:ascii="GHEA Grapalat" w:hAnsi="GHEA Grapalat"/>
                <w:i/>
                <w:sz w:val="18"/>
                <w:szCs w:val="18"/>
                <w:lang w:val="en-US"/>
              </w:rPr>
              <w:t>20</w:t>
            </w:r>
            <w:r w:rsidR="00F91166">
              <w:rPr>
                <w:rStyle w:val="tlid-translation"/>
                <w:rFonts w:ascii="GHEA Grapalat" w:hAnsi="GHEA Grapalat"/>
                <w:i/>
                <w:sz w:val="18"/>
                <w:szCs w:val="18"/>
                <w:lang w:val="en-US"/>
              </w:rPr>
              <w:t>г</w:t>
            </w:r>
          </w:p>
        </w:tc>
      </w:tr>
      <w:tr w:rsidR="00F91166" w:rsidRPr="001C56F7" w:rsidTr="00B740CC">
        <w:tc>
          <w:tcPr>
            <w:tcW w:w="1589" w:type="dxa"/>
            <w:vAlign w:val="center"/>
          </w:tcPr>
          <w:p w:rsidR="00F91166" w:rsidRPr="00323912" w:rsidRDefault="00F91166" w:rsidP="00B740CC">
            <w:pPr>
              <w:widowControl w:val="0"/>
              <w:jc w:val="center"/>
              <w:rPr>
                <w:rFonts w:ascii="GHEA Grapalat" w:hAnsi="GHEA Grapalat"/>
                <w:i/>
                <w:sz w:val="18"/>
                <w:szCs w:val="18"/>
                <w:lang w:val="en-US"/>
              </w:rPr>
            </w:pPr>
            <w:r>
              <w:rPr>
                <w:rFonts w:ascii="GHEA Grapalat" w:hAnsi="GHEA Grapalat"/>
                <w:i/>
                <w:sz w:val="18"/>
                <w:szCs w:val="18"/>
                <w:lang w:val="en-US"/>
              </w:rPr>
              <w:t>18</w:t>
            </w:r>
          </w:p>
        </w:tc>
        <w:tc>
          <w:tcPr>
            <w:tcW w:w="1701" w:type="dxa"/>
            <w:vAlign w:val="center"/>
          </w:tcPr>
          <w:p w:rsidR="00F91166" w:rsidRPr="00AB3E6D" w:rsidRDefault="00F91166" w:rsidP="00B740CC">
            <w:pPr>
              <w:jc w:val="center"/>
              <w:rPr>
                <w:rFonts w:ascii="GHEA Grapalat" w:hAnsi="GHEA Grapalat"/>
                <w:sz w:val="18"/>
                <w:szCs w:val="18"/>
              </w:rPr>
            </w:pPr>
            <w:r>
              <w:rPr>
                <w:rFonts w:ascii="GHEA Grapalat" w:hAnsi="GHEA Grapalat"/>
                <w:sz w:val="18"/>
                <w:szCs w:val="18"/>
              </w:rPr>
              <w:t>03222128</w:t>
            </w:r>
          </w:p>
        </w:tc>
        <w:tc>
          <w:tcPr>
            <w:tcW w:w="1559" w:type="dxa"/>
            <w:vAlign w:val="center"/>
          </w:tcPr>
          <w:p w:rsidR="00F91166" w:rsidRPr="00BB377C" w:rsidRDefault="00F91166" w:rsidP="00B740CC">
            <w:pPr>
              <w:pStyle w:val="HTMLPreformatted"/>
              <w:jc w:val="center"/>
              <w:rPr>
                <w:rFonts w:ascii="GHEA Grapalat" w:hAnsi="GHEA Grapalat"/>
                <w:i/>
                <w:lang w:val="en-US"/>
              </w:rPr>
            </w:pPr>
            <w:proofErr w:type="spellStart"/>
            <w:r>
              <w:rPr>
                <w:rFonts w:ascii="GHEA Grapalat" w:hAnsi="GHEA Grapalat"/>
                <w:i/>
                <w:lang w:val="en-US"/>
              </w:rPr>
              <w:t>яблока</w:t>
            </w:r>
            <w:proofErr w:type="spellEnd"/>
          </w:p>
        </w:tc>
        <w:tc>
          <w:tcPr>
            <w:tcW w:w="936" w:type="dxa"/>
            <w:vAlign w:val="center"/>
          </w:tcPr>
          <w:p w:rsidR="00F91166" w:rsidRPr="00323912" w:rsidRDefault="00F91166" w:rsidP="00B740CC">
            <w:pPr>
              <w:widowControl w:val="0"/>
              <w:jc w:val="center"/>
              <w:rPr>
                <w:rFonts w:ascii="GHEA Grapalat" w:hAnsi="GHEA Grapalat"/>
                <w:i/>
                <w:sz w:val="18"/>
                <w:szCs w:val="18"/>
              </w:rPr>
            </w:pPr>
          </w:p>
        </w:tc>
        <w:tc>
          <w:tcPr>
            <w:tcW w:w="3261" w:type="dxa"/>
            <w:vAlign w:val="center"/>
          </w:tcPr>
          <w:p w:rsidR="00F91166" w:rsidRPr="00323912" w:rsidRDefault="00B740CC" w:rsidP="00B740CC">
            <w:pPr>
              <w:jc w:val="center"/>
              <w:rPr>
                <w:rStyle w:val="tlid-translation"/>
                <w:rFonts w:ascii="GHEA Grapalat" w:hAnsi="GHEA Grapalat"/>
                <w:i/>
                <w:sz w:val="18"/>
                <w:szCs w:val="18"/>
              </w:rPr>
            </w:pPr>
            <w:r w:rsidRPr="00B740CC">
              <w:rPr>
                <w:rStyle w:val="tlid-translation"/>
                <w:rFonts w:ascii="GHEA Grapalat" w:hAnsi="GHEA Grapalat"/>
                <w:i/>
                <w:sz w:val="18"/>
                <w:szCs w:val="18"/>
              </w:rPr>
              <w:t>Яблоки свежие, среднего размера, I группа фруктов, различные виды Армении, диаметром менее 5 см, ГОСТ 21122-75, безопасность и маркировка согласно Правительству РА 2006. Статья 8 Закона Республики Армения «О техническом регулировании свежих фруктов и овощей» и Указ № 1913-N от 21 декабря 2012 года о безопасности пищевых продуктов.</w:t>
            </w:r>
          </w:p>
        </w:tc>
        <w:tc>
          <w:tcPr>
            <w:tcW w:w="992" w:type="dxa"/>
            <w:vAlign w:val="center"/>
          </w:tcPr>
          <w:p w:rsidR="00F91166" w:rsidRPr="00323912" w:rsidRDefault="00F91166" w:rsidP="00B740CC">
            <w:pPr>
              <w:jc w:val="center"/>
              <w:rPr>
                <w:rFonts w:ascii="GHEA Grapalat" w:hAnsi="GHEA Grapalat"/>
                <w:i/>
                <w:sz w:val="18"/>
                <w:szCs w:val="18"/>
                <w:lang w:val="en-US"/>
              </w:rPr>
            </w:pPr>
            <w:proofErr w:type="spellStart"/>
            <w:r>
              <w:rPr>
                <w:rFonts w:ascii="GHEA Grapalat" w:hAnsi="GHEA Grapalat"/>
                <w:i/>
                <w:sz w:val="18"/>
                <w:szCs w:val="18"/>
                <w:lang w:val="en-US"/>
              </w:rPr>
              <w:t>кг</w:t>
            </w:r>
            <w:proofErr w:type="spellEnd"/>
          </w:p>
        </w:tc>
        <w:tc>
          <w:tcPr>
            <w:tcW w:w="709" w:type="dxa"/>
            <w:vAlign w:val="center"/>
          </w:tcPr>
          <w:p w:rsidR="00F91166" w:rsidRPr="00323912" w:rsidRDefault="00F91166" w:rsidP="00B740CC">
            <w:pPr>
              <w:jc w:val="center"/>
              <w:rPr>
                <w:rFonts w:ascii="GHEA Grapalat" w:hAnsi="GHEA Grapalat"/>
                <w:i/>
                <w:sz w:val="18"/>
                <w:szCs w:val="18"/>
                <w:lang w:val="en-US"/>
              </w:rPr>
            </w:pPr>
          </w:p>
        </w:tc>
        <w:tc>
          <w:tcPr>
            <w:tcW w:w="693" w:type="dxa"/>
            <w:vAlign w:val="center"/>
          </w:tcPr>
          <w:p w:rsidR="00F91166" w:rsidRPr="00323912" w:rsidRDefault="00F91166" w:rsidP="00B740CC">
            <w:pPr>
              <w:jc w:val="center"/>
              <w:rPr>
                <w:rFonts w:ascii="GHEA Grapalat" w:hAnsi="GHEA Grapalat"/>
                <w:i/>
                <w:sz w:val="18"/>
                <w:szCs w:val="18"/>
                <w:lang w:val="en-US"/>
              </w:rPr>
            </w:pPr>
          </w:p>
        </w:tc>
        <w:tc>
          <w:tcPr>
            <w:tcW w:w="99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224.</w:t>
            </w:r>
            <w:r w:rsidRPr="009161BB">
              <w:rPr>
                <w:rFonts w:ascii="GHEA Grapalat" w:hAnsi="GHEA Grapalat"/>
                <w:sz w:val="18"/>
                <w:szCs w:val="18"/>
              </w:rPr>
              <w:t>0</w:t>
            </w:r>
          </w:p>
        </w:tc>
        <w:tc>
          <w:tcPr>
            <w:tcW w:w="1276" w:type="dxa"/>
            <w:vAlign w:val="center"/>
          </w:tcPr>
          <w:p w:rsidR="00F91166" w:rsidRDefault="00F91166" w:rsidP="00B740CC">
            <w:pPr>
              <w:jc w:val="center"/>
            </w:pPr>
            <w:r w:rsidRPr="00773267">
              <w:rPr>
                <w:rStyle w:val="tlid-translation"/>
                <w:rFonts w:ascii="GHEA Grapalat" w:hAnsi="GHEA Grapalat"/>
                <w:i/>
                <w:sz w:val="18"/>
                <w:szCs w:val="18"/>
              </w:rPr>
              <w:t>с. Хачпар</w:t>
            </w:r>
            <w:r w:rsidRPr="00773267">
              <w:rPr>
                <w:rFonts w:ascii="GHEA Grapalat" w:hAnsi="GHEA Grapalat"/>
                <w:i/>
                <w:sz w:val="18"/>
                <w:szCs w:val="18"/>
              </w:rPr>
              <w:br/>
            </w:r>
            <w:r w:rsidRPr="00773267">
              <w:rPr>
                <w:rStyle w:val="tlid-translation"/>
                <w:rFonts w:ascii="GHEA Grapalat" w:hAnsi="GHEA Grapalat"/>
                <w:i/>
                <w:sz w:val="18"/>
                <w:szCs w:val="18"/>
              </w:rPr>
              <w:t>Хачпар ГНКО здание</w:t>
            </w:r>
          </w:p>
        </w:tc>
        <w:tc>
          <w:tcPr>
            <w:tcW w:w="117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224.</w:t>
            </w:r>
            <w:r w:rsidRPr="009161BB">
              <w:rPr>
                <w:rFonts w:ascii="GHEA Grapalat" w:hAnsi="GHEA Grapalat"/>
                <w:sz w:val="18"/>
                <w:szCs w:val="18"/>
              </w:rPr>
              <w:t>0</w:t>
            </w:r>
          </w:p>
        </w:tc>
        <w:tc>
          <w:tcPr>
            <w:tcW w:w="1281" w:type="dxa"/>
            <w:vAlign w:val="center"/>
          </w:tcPr>
          <w:p w:rsidR="00F91166" w:rsidRDefault="00F91166" w:rsidP="00B740CC">
            <w:pPr>
              <w:jc w:val="center"/>
            </w:pPr>
            <w:r w:rsidRPr="00696641">
              <w:rPr>
                <w:rStyle w:val="tlid-translation"/>
                <w:rFonts w:ascii="GHEA Grapalat" w:hAnsi="GHEA Grapalat"/>
                <w:i/>
                <w:sz w:val="18"/>
                <w:szCs w:val="18"/>
              </w:rPr>
              <w:t>Еженедельно с 01.01.20</w:t>
            </w:r>
            <w:r w:rsidRPr="00696641">
              <w:rPr>
                <w:rStyle w:val="tlid-translation"/>
                <w:rFonts w:ascii="GHEA Grapalat" w:hAnsi="GHEA Grapalat"/>
                <w:i/>
                <w:sz w:val="18"/>
                <w:szCs w:val="18"/>
                <w:lang w:val="en-US"/>
              </w:rPr>
              <w:t>20г</w:t>
            </w:r>
          </w:p>
        </w:tc>
      </w:tr>
      <w:tr w:rsidR="00F91166" w:rsidRPr="001C56F7" w:rsidTr="00B740CC">
        <w:tc>
          <w:tcPr>
            <w:tcW w:w="1589" w:type="dxa"/>
            <w:vAlign w:val="center"/>
          </w:tcPr>
          <w:p w:rsidR="00F91166" w:rsidRPr="00323912" w:rsidRDefault="00F91166" w:rsidP="00B740CC">
            <w:pPr>
              <w:widowControl w:val="0"/>
              <w:jc w:val="center"/>
              <w:rPr>
                <w:rFonts w:ascii="GHEA Grapalat" w:hAnsi="GHEA Grapalat"/>
                <w:i/>
                <w:sz w:val="18"/>
                <w:szCs w:val="18"/>
                <w:lang w:val="en-US"/>
              </w:rPr>
            </w:pPr>
            <w:r>
              <w:rPr>
                <w:rFonts w:ascii="GHEA Grapalat" w:hAnsi="GHEA Grapalat"/>
                <w:i/>
                <w:sz w:val="18"/>
                <w:szCs w:val="18"/>
                <w:lang w:val="en-US"/>
              </w:rPr>
              <w:lastRenderedPageBreak/>
              <w:t>19</w:t>
            </w:r>
          </w:p>
        </w:tc>
        <w:tc>
          <w:tcPr>
            <w:tcW w:w="1701" w:type="dxa"/>
            <w:vAlign w:val="center"/>
          </w:tcPr>
          <w:p w:rsidR="00F91166" w:rsidRPr="00AB3E6D" w:rsidRDefault="00F91166" w:rsidP="00B740CC">
            <w:pPr>
              <w:jc w:val="center"/>
              <w:rPr>
                <w:rFonts w:ascii="GHEA Grapalat" w:hAnsi="GHEA Grapalat"/>
                <w:sz w:val="18"/>
                <w:szCs w:val="18"/>
              </w:rPr>
            </w:pPr>
            <w:r>
              <w:rPr>
                <w:rFonts w:ascii="GHEA Grapalat" w:hAnsi="GHEA Grapalat"/>
                <w:sz w:val="18"/>
                <w:szCs w:val="18"/>
              </w:rPr>
              <w:t>15531100</w:t>
            </w:r>
          </w:p>
        </w:tc>
        <w:tc>
          <w:tcPr>
            <w:tcW w:w="1559" w:type="dxa"/>
            <w:vAlign w:val="center"/>
          </w:tcPr>
          <w:p w:rsidR="00F91166" w:rsidRDefault="00F91166" w:rsidP="00B740CC">
            <w:pPr>
              <w:pStyle w:val="HTMLPreformatted"/>
              <w:jc w:val="center"/>
              <w:rPr>
                <w:rFonts w:ascii="GHEA Grapalat" w:hAnsi="GHEA Grapalat"/>
                <w:i/>
                <w:lang w:val="en-US"/>
              </w:rPr>
            </w:pPr>
            <w:proofErr w:type="spellStart"/>
            <w:r>
              <w:rPr>
                <w:rFonts w:ascii="GHEA Grapalat" w:hAnsi="GHEA Grapalat"/>
                <w:i/>
                <w:lang w:val="en-US"/>
              </w:rPr>
              <w:t>масло</w:t>
            </w:r>
            <w:proofErr w:type="spellEnd"/>
          </w:p>
        </w:tc>
        <w:tc>
          <w:tcPr>
            <w:tcW w:w="936" w:type="dxa"/>
            <w:vAlign w:val="center"/>
          </w:tcPr>
          <w:p w:rsidR="00F91166" w:rsidRPr="00323912" w:rsidRDefault="00F91166" w:rsidP="00B740CC">
            <w:pPr>
              <w:widowControl w:val="0"/>
              <w:jc w:val="center"/>
              <w:rPr>
                <w:rFonts w:ascii="GHEA Grapalat" w:hAnsi="GHEA Grapalat"/>
                <w:i/>
                <w:sz w:val="18"/>
                <w:szCs w:val="18"/>
              </w:rPr>
            </w:pPr>
          </w:p>
        </w:tc>
        <w:tc>
          <w:tcPr>
            <w:tcW w:w="3261" w:type="dxa"/>
            <w:vAlign w:val="center"/>
          </w:tcPr>
          <w:p w:rsidR="00F91166" w:rsidRPr="00323912" w:rsidRDefault="00F91166" w:rsidP="00B740CC">
            <w:pPr>
              <w:jc w:val="center"/>
              <w:rPr>
                <w:rStyle w:val="tlid-translation"/>
                <w:rFonts w:ascii="GHEA Grapalat" w:hAnsi="GHEA Grapalat"/>
                <w:i/>
                <w:sz w:val="18"/>
                <w:szCs w:val="18"/>
              </w:rPr>
            </w:pPr>
            <w:r w:rsidRPr="00F91166">
              <w:rPr>
                <w:rStyle w:val="tlid-translation"/>
                <w:rFonts w:ascii="GHEA Grapalat" w:hAnsi="GHEA Grapalat"/>
                <w:i/>
                <w:sz w:val="18"/>
                <w:szCs w:val="18"/>
              </w:rPr>
              <w:t>Сливочный, насыщенный: 82,5-90,5%, высококачественный, свежий, содержание белка 0,7 г, углеводов 0,7 г, 740 ккал 200-250 г или 20-25 кг в заводских упаковках, ГОСТ 37-91 или эквивалент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N 1925-N и статьей 8 Закона РА «О безопасности пищевых продуктов»</w:t>
            </w:r>
          </w:p>
        </w:tc>
        <w:tc>
          <w:tcPr>
            <w:tcW w:w="992" w:type="dxa"/>
            <w:vAlign w:val="center"/>
          </w:tcPr>
          <w:p w:rsidR="00F91166" w:rsidRPr="00323912" w:rsidRDefault="00F91166" w:rsidP="00B740CC">
            <w:pPr>
              <w:jc w:val="center"/>
              <w:rPr>
                <w:rFonts w:ascii="GHEA Grapalat" w:hAnsi="GHEA Grapalat"/>
                <w:i/>
                <w:sz w:val="18"/>
                <w:szCs w:val="18"/>
                <w:lang w:val="en-US"/>
              </w:rPr>
            </w:pPr>
            <w:proofErr w:type="spellStart"/>
            <w:r>
              <w:rPr>
                <w:rFonts w:ascii="GHEA Grapalat" w:hAnsi="GHEA Grapalat"/>
                <w:i/>
                <w:sz w:val="18"/>
                <w:szCs w:val="18"/>
                <w:lang w:val="en-US"/>
              </w:rPr>
              <w:t>кг</w:t>
            </w:r>
            <w:proofErr w:type="spellEnd"/>
          </w:p>
        </w:tc>
        <w:tc>
          <w:tcPr>
            <w:tcW w:w="709" w:type="dxa"/>
            <w:vAlign w:val="center"/>
          </w:tcPr>
          <w:p w:rsidR="00F91166" w:rsidRPr="00323912" w:rsidRDefault="00F91166" w:rsidP="00B740CC">
            <w:pPr>
              <w:jc w:val="center"/>
              <w:rPr>
                <w:rFonts w:ascii="GHEA Grapalat" w:hAnsi="GHEA Grapalat"/>
                <w:i/>
                <w:sz w:val="18"/>
                <w:szCs w:val="18"/>
                <w:lang w:val="en-US"/>
              </w:rPr>
            </w:pPr>
          </w:p>
        </w:tc>
        <w:tc>
          <w:tcPr>
            <w:tcW w:w="693" w:type="dxa"/>
            <w:vAlign w:val="center"/>
          </w:tcPr>
          <w:p w:rsidR="00F91166" w:rsidRPr="00323912" w:rsidRDefault="00F91166" w:rsidP="00B740CC">
            <w:pPr>
              <w:jc w:val="center"/>
              <w:rPr>
                <w:rFonts w:ascii="GHEA Grapalat" w:hAnsi="GHEA Grapalat"/>
                <w:i/>
                <w:sz w:val="18"/>
                <w:szCs w:val="18"/>
                <w:lang w:val="en-US"/>
              </w:rPr>
            </w:pPr>
          </w:p>
        </w:tc>
        <w:tc>
          <w:tcPr>
            <w:tcW w:w="99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33</w:t>
            </w:r>
            <w:r w:rsidRPr="009161BB">
              <w:rPr>
                <w:rFonts w:ascii="GHEA Grapalat" w:hAnsi="GHEA Grapalat"/>
                <w:sz w:val="18"/>
                <w:szCs w:val="18"/>
              </w:rPr>
              <w:t>,0</w:t>
            </w:r>
          </w:p>
        </w:tc>
        <w:tc>
          <w:tcPr>
            <w:tcW w:w="1276" w:type="dxa"/>
            <w:vAlign w:val="center"/>
          </w:tcPr>
          <w:p w:rsidR="00F91166" w:rsidRDefault="00F91166" w:rsidP="00B740CC">
            <w:pPr>
              <w:jc w:val="center"/>
            </w:pPr>
            <w:r w:rsidRPr="00773267">
              <w:rPr>
                <w:rStyle w:val="tlid-translation"/>
                <w:rFonts w:ascii="GHEA Grapalat" w:hAnsi="GHEA Grapalat"/>
                <w:i/>
                <w:sz w:val="18"/>
                <w:szCs w:val="18"/>
              </w:rPr>
              <w:t>с. Хачпар</w:t>
            </w:r>
            <w:r w:rsidRPr="00773267">
              <w:rPr>
                <w:rFonts w:ascii="GHEA Grapalat" w:hAnsi="GHEA Grapalat"/>
                <w:i/>
                <w:sz w:val="18"/>
                <w:szCs w:val="18"/>
              </w:rPr>
              <w:br/>
            </w:r>
            <w:r w:rsidRPr="00773267">
              <w:rPr>
                <w:rStyle w:val="tlid-translation"/>
                <w:rFonts w:ascii="GHEA Grapalat" w:hAnsi="GHEA Grapalat"/>
                <w:i/>
                <w:sz w:val="18"/>
                <w:szCs w:val="18"/>
              </w:rPr>
              <w:t>Хачпар ГНКО здание</w:t>
            </w:r>
          </w:p>
        </w:tc>
        <w:tc>
          <w:tcPr>
            <w:tcW w:w="1172" w:type="dxa"/>
            <w:vAlign w:val="center"/>
          </w:tcPr>
          <w:p w:rsidR="00F91166" w:rsidRPr="009161BB" w:rsidRDefault="00F91166" w:rsidP="00B740CC">
            <w:pPr>
              <w:jc w:val="center"/>
              <w:rPr>
                <w:rFonts w:ascii="GHEA Grapalat" w:hAnsi="GHEA Grapalat"/>
                <w:sz w:val="18"/>
                <w:szCs w:val="18"/>
              </w:rPr>
            </w:pPr>
            <w:r>
              <w:rPr>
                <w:rFonts w:ascii="GHEA Grapalat" w:hAnsi="GHEA Grapalat"/>
                <w:sz w:val="18"/>
                <w:szCs w:val="18"/>
              </w:rPr>
              <w:t>33</w:t>
            </w:r>
            <w:r w:rsidRPr="009161BB">
              <w:rPr>
                <w:rFonts w:ascii="GHEA Grapalat" w:hAnsi="GHEA Grapalat"/>
                <w:sz w:val="18"/>
                <w:szCs w:val="18"/>
              </w:rPr>
              <w:t>,0</w:t>
            </w:r>
          </w:p>
        </w:tc>
        <w:tc>
          <w:tcPr>
            <w:tcW w:w="1281" w:type="dxa"/>
            <w:vAlign w:val="center"/>
          </w:tcPr>
          <w:p w:rsidR="00F91166" w:rsidRDefault="00F91166" w:rsidP="00B740CC">
            <w:pPr>
              <w:jc w:val="center"/>
            </w:pPr>
            <w:r w:rsidRPr="00696641">
              <w:rPr>
                <w:rStyle w:val="tlid-translation"/>
                <w:rFonts w:ascii="GHEA Grapalat" w:hAnsi="GHEA Grapalat"/>
                <w:i/>
                <w:sz w:val="18"/>
                <w:szCs w:val="18"/>
              </w:rPr>
              <w:t>Еженедельно с 01.01.20</w:t>
            </w:r>
            <w:r w:rsidRPr="00696641">
              <w:rPr>
                <w:rStyle w:val="tlid-translation"/>
                <w:rFonts w:ascii="GHEA Grapalat" w:hAnsi="GHEA Grapalat"/>
                <w:i/>
                <w:sz w:val="18"/>
                <w:szCs w:val="18"/>
                <w:lang w:val="en-US"/>
              </w:rPr>
              <w:t>20г</w:t>
            </w:r>
          </w:p>
        </w:tc>
      </w:tr>
    </w:tbl>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4026F0" w:rsidRDefault="008A7430" w:rsidP="004026F0">
      <w:pPr>
        <w:pStyle w:val="FootnoteText"/>
        <w:widowControl w:val="0"/>
        <w:jc w:val="both"/>
        <w:rPr>
          <w:rFonts w:ascii="GHEA Grapalat" w:hAnsi="GHEA Grapalat"/>
          <w:i/>
          <w:sz w:val="16"/>
          <w:szCs w:val="16"/>
        </w:rPr>
      </w:pPr>
      <w:r w:rsidRPr="001C56F7">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1. Ссылка на характеристики объекта покупки на любой товарный знак, торговое наименование, патент, эскиз или модель, если она содержит страну происхождения, конкретный источник или изготовителя, также в соответствии с требованиями статьи 12 (5) Закона РА о закупках. ,</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4. Доставка происходит в согласованное с покупателем время.</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1C56F7">
        <w:rPr>
          <w:rFonts w:ascii="Cambria Math" w:hAnsi="Cambria Math" w:cs="Cambria Math"/>
          <w:i/>
          <w:sz w:val="16"/>
          <w:szCs w:val="16"/>
        </w:rPr>
        <w:t>​​</w:t>
      </w:r>
      <w:r w:rsidRPr="001C56F7">
        <w:rPr>
          <w:rFonts w:ascii="GHEA Grapalat" w:hAnsi="GHEA Grapalat"/>
          <w:i/>
          <w:sz w:val="16"/>
          <w:szCs w:val="16"/>
        </w:rPr>
        <w:t>упаковке пищевых продуктов, в соответствии с санитарно-гигиеническими нормами.</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 по почте или по телефону</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8. П</w:t>
      </w:r>
      <w:r w:rsidR="001C56F7">
        <w:rPr>
          <w:rFonts w:ascii="GHEA Grapalat" w:hAnsi="GHEA Grapalat"/>
          <w:i/>
          <w:sz w:val="16"/>
          <w:szCs w:val="16"/>
        </w:rPr>
        <w:t>ланируется покупка в течение 20</w:t>
      </w:r>
      <w:r w:rsidR="001C56F7" w:rsidRPr="001C56F7">
        <w:rPr>
          <w:rFonts w:ascii="GHEA Grapalat" w:hAnsi="GHEA Grapalat"/>
          <w:i/>
          <w:sz w:val="16"/>
          <w:szCs w:val="16"/>
        </w:rPr>
        <w:t xml:space="preserve">20 </w:t>
      </w:r>
      <w:r w:rsidRPr="001C56F7">
        <w:rPr>
          <w:rFonts w:ascii="GHEA Grapalat" w:hAnsi="GHEA Grapalat"/>
          <w:i/>
          <w:sz w:val="16"/>
          <w:szCs w:val="16"/>
        </w:rPr>
        <w:t>года, включая последний рабочий день месяца включительно</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1C56F7" w:rsidRDefault="008A7430" w:rsidP="008A7430">
      <w:pPr>
        <w:pStyle w:val="HTMLPreformatted"/>
        <w:rPr>
          <w:rFonts w:ascii="GHEA Grapalat" w:hAnsi="GHEA Grapalat"/>
          <w:i/>
          <w:sz w:val="16"/>
          <w:szCs w:val="16"/>
          <w:lang w:val="en-US"/>
        </w:rPr>
      </w:pPr>
      <w:r w:rsidRPr="001C56F7">
        <w:rPr>
          <w:rFonts w:ascii="GHEA Grapalat" w:hAnsi="GHEA Grapalat"/>
          <w:i/>
          <w:sz w:val="16"/>
          <w:szCs w:val="16"/>
        </w:rPr>
        <w:t>Договор действует до 30.12.2020.</w:t>
      </w:r>
      <w:proofErr w:type="spellStart"/>
      <w:r w:rsidR="001C56F7">
        <w:rPr>
          <w:rFonts w:ascii="GHEA Grapalat" w:hAnsi="GHEA Grapalat"/>
          <w:i/>
          <w:sz w:val="16"/>
          <w:szCs w:val="16"/>
          <w:lang w:val="en-US"/>
        </w:rPr>
        <w:t>года</w:t>
      </w:r>
      <w:proofErr w:type="spellEnd"/>
    </w:p>
    <w:p w:rsidR="0071286E" w:rsidRPr="001C56F7" w:rsidRDefault="0071286E" w:rsidP="00B46D58">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4026F0" w:rsidRPr="001C56F7" w:rsidTr="00F74C31">
        <w:tc>
          <w:tcPr>
            <w:tcW w:w="4536" w:type="dxa"/>
          </w:tcPr>
          <w:p w:rsidR="004026F0" w:rsidRPr="00DB273D" w:rsidRDefault="004026F0" w:rsidP="00F74C31">
            <w:pPr>
              <w:widowControl w:val="0"/>
              <w:spacing w:after="160"/>
              <w:jc w:val="center"/>
              <w:rPr>
                <w:rFonts w:ascii="GHEA Grapalat" w:hAnsi="GHEA Grapalat"/>
                <w:b/>
              </w:rPr>
            </w:pPr>
          </w:p>
          <w:p w:rsidR="00B740CC" w:rsidRPr="00DB273D" w:rsidRDefault="00B740CC" w:rsidP="00F74C31">
            <w:pPr>
              <w:widowControl w:val="0"/>
              <w:spacing w:after="160"/>
              <w:jc w:val="center"/>
              <w:rPr>
                <w:rFonts w:ascii="GHEA Grapalat" w:hAnsi="GHEA Grapalat"/>
                <w:b/>
              </w:rPr>
            </w:pPr>
          </w:p>
          <w:p w:rsidR="00B740CC" w:rsidRPr="00DB273D" w:rsidRDefault="00B740CC" w:rsidP="00F74C31">
            <w:pPr>
              <w:widowControl w:val="0"/>
              <w:spacing w:after="160"/>
              <w:jc w:val="center"/>
              <w:rPr>
                <w:rFonts w:ascii="GHEA Grapalat" w:hAnsi="GHEA Grapalat"/>
                <w:b/>
              </w:rPr>
            </w:pPr>
          </w:p>
          <w:p w:rsidR="00B740CC" w:rsidRPr="00DB273D" w:rsidRDefault="00B740CC" w:rsidP="00F74C31">
            <w:pPr>
              <w:widowControl w:val="0"/>
              <w:spacing w:after="160"/>
              <w:jc w:val="center"/>
              <w:rPr>
                <w:rFonts w:ascii="GHEA Grapalat" w:hAnsi="GHEA Grapalat"/>
                <w:b/>
              </w:rPr>
            </w:pPr>
          </w:p>
          <w:p w:rsidR="004026F0" w:rsidRPr="001E65D1" w:rsidRDefault="004026F0" w:rsidP="00F74C31">
            <w:pPr>
              <w:widowControl w:val="0"/>
              <w:spacing w:after="160"/>
              <w:jc w:val="center"/>
              <w:rPr>
                <w:rFonts w:ascii="GHEA Grapalat" w:hAnsi="GHEA Grapalat"/>
                <w:b/>
              </w:rPr>
            </w:pPr>
            <w:r w:rsidRPr="001C56F7">
              <w:rPr>
                <w:rFonts w:ascii="GHEA Grapalat" w:hAnsi="GHEA Grapalat"/>
                <w:b/>
              </w:rPr>
              <w:t>ПОКУПАТЕЛЬ</w:t>
            </w:r>
          </w:p>
          <w:p w:rsidR="004026F0" w:rsidRPr="00E15766" w:rsidRDefault="004026F0" w:rsidP="00F74C31">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 xml:space="preserve">Средняя школа  </w:t>
            </w:r>
            <w:r w:rsidRPr="003D06CC">
              <w:rPr>
                <w:rFonts w:ascii="GHEA Grapalat" w:hAnsi="GHEA Grapalat"/>
                <w:i/>
                <w:sz w:val="20"/>
                <w:szCs w:val="20"/>
                <w:lang w:eastAsia="en-US" w:bidi="ar-SA"/>
              </w:rPr>
              <w:t>Хачпара</w:t>
            </w:r>
            <w:r w:rsidRPr="00E15766">
              <w:rPr>
                <w:rFonts w:ascii="GHEA Grapalat" w:hAnsi="GHEA Grapalat"/>
                <w:i/>
                <w:sz w:val="20"/>
                <w:szCs w:val="20"/>
                <w:lang w:eastAsia="en-US" w:bidi="ar-SA"/>
              </w:rPr>
              <w:t xml:space="preserve"> </w:t>
            </w:r>
            <w:r w:rsidRPr="003D06CC">
              <w:rPr>
                <w:rFonts w:ascii="GHEA Grapalat" w:hAnsi="GHEA Grapalat"/>
                <w:i/>
                <w:sz w:val="20"/>
                <w:szCs w:val="20"/>
                <w:lang w:eastAsia="en-US" w:bidi="ar-SA"/>
              </w:rPr>
              <w:t xml:space="preserve">  </w:t>
            </w:r>
            <w:r w:rsidRPr="00E15766">
              <w:rPr>
                <w:rFonts w:ascii="GHEA Grapalat" w:hAnsi="GHEA Grapalat"/>
                <w:i/>
                <w:sz w:val="20"/>
                <w:szCs w:val="20"/>
                <w:lang w:eastAsia="en-US" w:bidi="ar-SA"/>
              </w:rPr>
              <w:t xml:space="preserve"> ГНКО</w:t>
            </w:r>
          </w:p>
          <w:p w:rsidR="004026F0" w:rsidRPr="003D06CC" w:rsidRDefault="004026F0" w:rsidP="00F74C31">
            <w:pPr>
              <w:widowControl w:val="0"/>
              <w:jc w:val="center"/>
              <w:rPr>
                <w:rFonts w:ascii="GHEA Grapalat" w:hAnsi="GHEA Grapalat"/>
                <w:i/>
                <w:sz w:val="20"/>
                <w:szCs w:val="20"/>
              </w:rPr>
            </w:pPr>
            <w:r w:rsidRPr="00E15766">
              <w:rPr>
                <w:rFonts w:ascii="GHEA Grapalat" w:hAnsi="GHEA Grapalat"/>
                <w:i/>
                <w:sz w:val="20"/>
                <w:szCs w:val="20"/>
              </w:rPr>
              <w:t xml:space="preserve">О </w:t>
            </w:r>
            <w:r w:rsidRPr="003D06CC">
              <w:rPr>
                <w:rFonts w:ascii="GHEA Grapalat" w:hAnsi="GHEA Grapalat"/>
                <w:i/>
                <w:sz w:val="20"/>
                <w:szCs w:val="20"/>
              </w:rPr>
              <w:t>Хачпара</w:t>
            </w:r>
            <w:r>
              <w:rPr>
                <w:rFonts w:ascii="GHEA Grapalat" w:hAnsi="GHEA Grapalat"/>
                <w:i/>
                <w:sz w:val="20"/>
                <w:szCs w:val="20"/>
              </w:rPr>
              <w:t xml:space="preserve"> улица </w:t>
            </w:r>
            <w:r w:rsidRPr="003D06CC">
              <w:rPr>
                <w:rFonts w:ascii="GHEA Grapalat" w:hAnsi="GHEA Grapalat"/>
                <w:i/>
                <w:sz w:val="20"/>
                <w:szCs w:val="20"/>
              </w:rPr>
              <w:t>5 дом 15</w:t>
            </w:r>
          </w:p>
          <w:p w:rsidR="004026F0" w:rsidRPr="003D06CC" w:rsidRDefault="004026F0" w:rsidP="00F74C31">
            <w:pPr>
              <w:jc w:val="center"/>
              <w:rPr>
                <w:rFonts w:ascii="GHEA Grapalat" w:hAnsi="GHEA Grapalat"/>
                <w:sz w:val="20"/>
                <w:szCs w:val="20"/>
                <w:lang w:val="nb-NO" w:eastAsia="en-US" w:bidi="ar-SA"/>
              </w:rPr>
            </w:pPr>
            <w:r w:rsidRPr="00E15766">
              <w:rPr>
                <w:rFonts w:ascii="GHEA Grapalat" w:hAnsi="GHEA Grapalat"/>
                <w:i/>
                <w:sz w:val="20"/>
                <w:szCs w:val="20"/>
                <w:lang w:eastAsia="en-US" w:bidi="ar-SA"/>
              </w:rPr>
              <w:t xml:space="preserve">Н/С </w:t>
            </w:r>
            <w:r w:rsidR="00F91166">
              <w:rPr>
                <w:rFonts w:ascii="GHEA Grapalat" w:hAnsi="GHEA Grapalat"/>
                <w:sz w:val="20"/>
                <w:szCs w:val="20"/>
                <w:lang w:val="nb-NO" w:eastAsia="en-US" w:bidi="ar-SA"/>
              </w:rPr>
              <w:t>900438000060</w:t>
            </w:r>
          </w:p>
          <w:p w:rsidR="004026F0" w:rsidRPr="00F91166" w:rsidRDefault="00F91166" w:rsidP="00F74C31">
            <w:pPr>
              <w:widowControl w:val="0"/>
              <w:jc w:val="center"/>
              <w:rPr>
                <w:rFonts w:ascii="GHEA Grapalat" w:hAnsi="GHEA Grapalat"/>
                <w:i/>
                <w:sz w:val="20"/>
                <w:szCs w:val="20"/>
                <w:lang w:eastAsia="en-US" w:bidi="ar-SA"/>
              </w:rPr>
            </w:pPr>
            <w:r w:rsidRPr="00F91166">
              <w:rPr>
                <w:rFonts w:ascii="GHEA Grapalat" w:hAnsi="GHEA Grapalat"/>
                <w:i/>
                <w:sz w:val="20"/>
                <w:szCs w:val="20"/>
                <w:lang w:eastAsia="en-US" w:bidi="ar-SA"/>
              </w:rPr>
              <w:t>Операционний отдел МФ РА</w:t>
            </w:r>
          </w:p>
          <w:p w:rsidR="004026F0" w:rsidRPr="003D06CC" w:rsidRDefault="004026F0" w:rsidP="00F74C31">
            <w:pPr>
              <w:widowControl w:val="0"/>
              <w:jc w:val="center"/>
              <w:rPr>
                <w:rFonts w:ascii="GHEA Grapalat" w:hAnsi="GHEA Grapalat"/>
                <w:i/>
                <w:sz w:val="20"/>
                <w:szCs w:val="20"/>
              </w:rPr>
            </w:pPr>
            <w:r w:rsidRPr="00E15766">
              <w:rPr>
                <w:rFonts w:ascii="GHEA Grapalat" w:hAnsi="GHEA Grapalat"/>
                <w:i/>
                <w:sz w:val="20"/>
                <w:szCs w:val="20"/>
                <w:lang w:eastAsia="en-US" w:bidi="ar-SA"/>
              </w:rPr>
              <w:t>УНН</w:t>
            </w:r>
            <w:r w:rsidRPr="00F74C31">
              <w:rPr>
                <w:rFonts w:ascii="GHEA Grapalat" w:hAnsi="GHEA Grapalat"/>
                <w:i/>
                <w:sz w:val="20"/>
                <w:szCs w:val="20"/>
                <w:lang w:eastAsia="en-US" w:bidi="ar-SA"/>
              </w:rPr>
              <w:t xml:space="preserve">   </w:t>
            </w:r>
            <w:r w:rsidRPr="003D06CC">
              <w:rPr>
                <w:rFonts w:ascii="GHEA Grapalat" w:hAnsi="GHEA Grapalat"/>
                <w:i/>
                <w:sz w:val="20"/>
                <w:szCs w:val="20"/>
                <w:lang w:val="hy-AM" w:eastAsia="en-US" w:bidi="ar-SA"/>
              </w:rPr>
              <w:t>0</w:t>
            </w:r>
            <w:r w:rsidRPr="003D06CC">
              <w:rPr>
                <w:rFonts w:ascii="GHEA Grapalat" w:hAnsi="GHEA Grapalat"/>
                <w:i/>
                <w:sz w:val="20"/>
                <w:szCs w:val="20"/>
                <w:lang w:val="nb-NO" w:eastAsia="en-US" w:bidi="ar-SA"/>
              </w:rPr>
              <w:t>3804229</w:t>
            </w:r>
          </w:p>
          <w:p w:rsidR="004026F0" w:rsidRPr="001C56F7" w:rsidRDefault="004026F0" w:rsidP="00F74C31">
            <w:pPr>
              <w:widowControl w:val="0"/>
              <w:jc w:val="center"/>
              <w:rPr>
                <w:rFonts w:ascii="GHEA Grapalat" w:hAnsi="GHEA Grapalat"/>
                <w:lang w:val="en-US"/>
              </w:rPr>
            </w:pPr>
            <w:r w:rsidRPr="001C56F7">
              <w:rPr>
                <w:rFonts w:ascii="GHEA Grapalat" w:hAnsi="GHEA Grapalat"/>
                <w:lang w:val="en-US"/>
              </w:rPr>
              <w:t>__________________</w:t>
            </w:r>
          </w:p>
          <w:p w:rsidR="004026F0" w:rsidRPr="001C56F7" w:rsidRDefault="004026F0" w:rsidP="00F74C31">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4026F0" w:rsidRPr="001C56F7" w:rsidRDefault="004026F0" w:rsidP="00F74C31">
            <w:pPr>
              <w:widowControl w:val="0"/>
              <w:spacing w:after="160"/>
              <w:jc w:val="center"/>
              <w:rPr>
                <w:rFonts w:ascii="GHEA Grapalat" w:hAnsi="GHEA Grapalat"/>
              </w:rPr>
            </w:pPr>
            <w:r w:rsidRPr="001C56F7">
              <w:rPr>
                <w:rFonts w:ascii="GHEA Grapalat" w:hAnsi="GHEA Grapalat"/>
              </w:rPr>
              <w:t>М. П.</w:t>
            </w:r>
          </w:p>
        </w:tc>
        <w:tc>
          <w:tcPr>
            <w:tcW w:w="760" w:type="dxa"/>
          </w:tcPr>
          <w:p w:rsidR="004026F0" w:rsidRPr="001C56F7" w:rsidRDefault="004026F0" w:rsidP="00F74C31">
            <w:pPr>
              <w:widowControl w:val="0"/>
              <w:spacing w:after="160"/>
              <w:jc w:val="center"/>
              <w:rPr>
                <w:rFonts w:ascii="GHEA Grapalat" w:hAnsi="GHEA Grapalat"/>
              </w:rPr>
            </w:pPr>
          </w:p>
        </w:tc>
        <w:tc>
          <w:tcPr>
            <w:tcW w:w="4343" w:type="dxa"/>
          </w:tcPr>
          <w:p w:rsidR="004026F0" w:rsidRPr="001C56F7" w:rsidRDefault="004026F0" w:rsidP="00F74C31">
            <w:pPr>
              <w:widowControl w:val="0"/>
              <w:spacing w:after="160"/>
              <w:jc w:val="center"/>
              <w:rPr>
                <w:rFonts w:ascii="GHEA Grapalat" w:hAnsi="GHEA Grapalat"/>
                <w:b/>
                <w:lang w:val="en-US"/>
              </w:rPr>
            </w:pPr>
          </w:p>
          <w:p w:rsidR="00B740CC" w:rsidRDefault="00B740CC" w:rsidP="00F74C31">
            <w:pPr>
              <w:widowControl w:val="0"/>
              <w:spacing w:after="160"/>
              <w:jc w:val="center"/>
              <w:rPr>
                <w:rFonts w:ascii="GHEA Grapalat" w:hAnsi="GHEA Grapalat"/>
                <w:b/>
                <w:lang w:val="en-US"/>
              </w:rPr>
            </w:pPr>
          </w:p>
          <w:p w:rsidR="00B740CC" w:rsidRDefault="00B740CC" w:rsidP="00F74C31">
            <w:pPr>
              <w:widowControl w:val="0"/>
              <w:spacing w:after="160"/>
              <w:jc w:val="center"/>
              <w:rPr>
                <w:rFonts w:ascii="GHEA Grapalat" w:hAnsi="GHEA Grapalat"/>
                <w:b/>
                <w:lang w:val="en-US"/>
              </w:rPr>
            </w:pPr>
          </w:p>
          <w:p w:rsidR="00B740CC" w:rsidRDefault="00B740CC" w:rsidP="00F74C31">
            <w:pPr>
              <w:widowControl w:val="0"/>
              <w:spacing w:after="160"/>
              <w:jc w:val="center"/>
              <w:rPr>
                <w:rFonts w:ascii="GHEA Grapalat" w:hAnsi="GHEA Grapalat"/>
                <w:b/>
                <w:lang w:val="en-US"/>
              </w:rPr>
            </w:pPr>
          </w:p>
          <w:p w:rsidR="004026F0" w:rsidRPr="001C56F7" w:rsidRDefault="004026F0" w:rsidP="00F74C31">
            <w:pPr>
              <w:widowControl w:val="0"/>
              <w:spacing w:after="160"/>
              <w:jc w:val="center"/>
              <w:rPr>
                <w:rFonts w:ascii="GHEA Grapalat" w:hAnsi="GHEA Grapalat" w:cs="Sylfaen"/>
                <w:b/>
                <w:bCs/>
              </w:rPr>
            </w:pPr>
            <w:r w:rsidRPr="001C56F7">
              <w:rPr>
                <w:rFonts w:ascii="GHEA Grapalat" w:hAnsi="GHEA Grapalat"/>
                <w:b/>
              </w:rPr>
              <w:t>ПРОДАВЕЦ</w:t>
            </w:r>
          </w:p>
          <w:p w:rsidR="004026F0" w:rsidRPr="001C56F7" w:rsidRDefault="004026F0" w:rsidP="00F74C31">
            <w:pPr>
              <w:widowControl w:val="0"/>
              <w:jc w:val="center"/>
              <w:rPr>
                <w:rFonts w:ascii="GHEA Grapalat" w:hAnsi="GHEA Grapalat"/>
                <w:lang w:val="en-US"/>
              </w:rPr>
            </w:pPr>
          </w:p>
          <w:p w:rsidR="004026F0" w:rsidRPr="001C56F7" w:rsidRDefault="004026F0" w:rsidP="00F74C31">
            <w:pPr>
              <w:widowControl w:val="0"/>
              <w:jc w:val="center"/>
              <w:rPr>
                <w:rFonts w:ascii="GHEA Grapalat" w:hAnsi="GHEA Grapalat"/>
                <w:lang w:val="en-US"/>
              </w:rPr>
            </w:pPr>
          </w:p>
          <w:p w:rsidR="004026F0" w:rsidRPr="001C56F7" w:rsidRDefault="004026F0" w:rsidP="00F74C31">
            <w:pPr>
              <w:widowControl w:val="0"/>
              <w:jc w:val="center"/>
              <w:rPr>
                <w:rFonts w:ascii="GHEA Grapalat" w:hAnsi="GHEA Grapalat"/>
                <w:lang w:val="en-US"/>
              </w:rPr>
            </w:pPr>
          </w:p>
          <w:p w:rsidR="004026F0" w:rsidRPr="001C56F7" w:rsidRDefault="004026F0" w:rsidP="00F74C31">
            <w:pPr>
              <w:widowControl w:val="0"/>
              <w:jc w:val="center"/>
              <w:rPr>
                <w:rFonts w:ascii="GHEA Grapalat" w:hAnsi="GHEA Grapalat"/>
                <w:lang w:val="en-US"/>
              </w:rPr>
            </w:pPr>
          </w:p>
          <w:p w:rsidR="004026F0" w:rsidRPr="001C56F7" w:rsidRDefault="004026F0" w:rsidP="00F74C31">
            <w:pPr>
              <w:widowControl w:val="0"/>
              <w:jc w:val="center"/>
              <w:rPr>
                <w:rFonts w:ascii="GHEA Grapalat" w:hAnsi="GHEA Grapalat"/>
                <w:lang w:val="en-US"/>
              </w:rPr>
            </w:pPr>
          </w:p>
          <w:p w:rsidR="004026F0" w:rsidRPr="001C56F7" w:rsidRDefault="004026F0" w:rsidP="00F74C31">
            <w:pPr>
              <w:widowControl w:val="0"/>
              <w:jc w:val="center"/>
              <w:rPr>
                <w:rFonts w:ascii="GHEA Grapalat" w:hAnsi="GHEA Grapalat"/>
                <w:lang w:val="en-US"/>
              </w:rPr>
            </w:pPr>
            <w:r w:rsidRPr="001C56F7">
              <w:rPr>
                <w:rFonts w:ascii="GHEA Grapalat" w:hAnsi="GHEA Grapalat"/>
                <w:lang w:val="en-US"/>
              </w:rPr>
              <w:t>______________________</w:t>
            </w:r>
          </w:p>
          <w:p w:rsidR="004026F0" w:rsidRPr="001C56F7" w:rsidRDefault="004026F0" w:rsidP="00F74C31">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4026F0" w:rsidRPr="001C56F7" w:rsidRDefault="004026F0" w:rsidP="00F74C31">
            <w:pPr>
              <w:widowControl w:val="0"/>
              <w:spacing w:after="160"/>
              <w:jc w:val="center"/>
              <w:rPr>
                <w:rFonts w:ascii="GHEA Grapalat" w:hAnsi="GHEA Grapalat"/>
              </w:rPr>
            </w:pPr>
            <w:r w:rsidRPr="001C56F7">
              <w:rPr>
                <w:rFonts w:ascii="GHEA Grapalat" w:hAnsi="GHEA Grapalat"/>
              </w:rPr>
              <w:t>М. П.</w:t>
            </w:r>
          </w:p>
        </w:tc>
      </w:tr>
    </w:tbl>
    <w:p w:rsidR="00071D1C" w:rsidRPr="001C56F7" w:rsidRDefault="00071D1C" w:rsidP="0071286E">
      <w:pPr>
        <w:widowControl w:val="0"/>
        <w:jc w:val="right"/>
        <w:rPr>
          <w:rFonts w:ascii="GHEA Grapalat" w:hAnsi="GHEA Grapalat"/>
          <w:i/>
          <w:sz w:val="20"/>
          <w:szCs w:val="20"/>
        </w:rPr>
      </w:pPr>
      <w:r w:rsidRPr="001C56F7">
        <w:rPr>
          <w:rFonts w:ascii="GHEA Grapalat" w:hAnsi="GHEA Grapalat"/>
        </w:rPr>
        <w:lastRenderedPageBreak/>
        <w:br w:type="page"/>
      </w:r>
      <w:r w:rsidRPr="001C56F7">
        <w:rPr>
          <w:rFonts w:ascii="GHEA Grapalat" w:hAnsi="GHEA Grapalat"/>
          <w:i/>
          <w:sz w:val="20"/>
          <w:szCs w:val="20"/>
        </w:rPr>
        <w:lastRenderedPageBreak/>
        <w:t>Приложение № 2</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5A57B8"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71286E" w:rsidRPr="001E65D1" w:rsidRDefault="0071286E" w:rsidP="00B46D58">
      <w:pPr>
        <w:widowControl w:val="0"/>
        <w:spacing w:after="160"/>
        <w:jc w:val="center"/>
        <w:rPr>
          <w:rFonts w:ascii="GHEA Grapalat" w:hAnsi="GHEA Grapalat"/>
          <w:sz w:val="20"/>
          <w:szCs w:val="20"/>
        </w:rPr>
      </w:pPr>
    </w:p>
    <w:p w:rsidR="0071286E" w:rsidRPr="001E65D1" w:rsidRDefault="0071286E" w:rsidP="00B46D58">
      <w:pPr>
        <w:widowControl w:val="0"/>
        <w:spacing w:after="160"/>
        <w:jc w:val="center"/>
        <w:rPr>
          <w:rFonts w:ascii="GHEA Grapalat" w:hAnsi="GHEA Grapalat"/>
        </w:rPr>
      </w:pP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ГРАФИК ОПЛАТЫ</w:t>
      </w:r>
      <w:r w:rsidR="00E67FD5" w:rsidRPr="001C56F7">
        <w:rPr>
          <w:rStyle w:val="FootnoteReference"/>
          <w:rFonts w:ascii="GHEA Grapalat" w:hAnsi="GHEA Grapalat"/>
        </w:rPr>
        <w:footnoteReference w:customMarkFollows="1" w:id="23"/>
        <w:t>*</w:t>
      </w:r>
    </w:p>
    <w:p w:rsidR="00071D1C" w:rsidRPr="001C56F7" w:rsidRDefault="00071D1C" w:rsidP="00B46D58">
      <w:pPr>
        <w:widowControl w:val="0"/>
        <w:spacing w:after="160"/>
        <w:jc w:val="right"/>
        <w:rPr>
          <w:rFonts w:ascii="GHEA Grapalat" w:hAnsi="GHEA Grapalat"/>
          <w:sz w:val="20"/>
          <w:szCs w:val="20"/>
        </w:rPr>
      </w:pPr>
      <w:r w:rsidRPr="001C56F7">
        <w:rPr>
          <w:rFonts w:ascii="GHEA Grapalat" w:hAnsi="GHEA Grapalat"/>
          <w:sz w:val="20"/>
          <w:szCs w:val="20"/>
        </w:rPr>
        <w:t>Драмов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836"/>
        <w:gridCol w:w="2069"/>
        <w:gridCol w:w="712"/>
        <w:gridCol w:w="898"/>
        <w:gridCol w:w="615"/>
        <w:gridCol w:w="766"/>
        <w:gridCol w:w="600"/>
        <w:gridCol w:w="597"/>
        <w:gridCol w:w="638"/>
        <w:gridCol w:w="731"/>
        <w:gridCol w:w="862"/>
        <w:gridCol w:w="813"/>
        <w:gridCol w:w="832"/>
        <w:gridCol w:w="819"/>
        <w:gridCol w:w="733"/>
      </w:tblGrid>
      <w:tr w:rsidR="00B138F3" w:rsidRPr="001C56F7" w:rsidTr="001C56F7">
        <w:trPr>
          <w:trHeight w:val="305"/>
          <w:jc w:val="center"/>
        </w:trPr>
        <w:tc>
          <w:tcPr>
            <w:tcW w:w="15068" w:type="dxa"/>
            <w:gridSpan w:val="16"/>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Товар</w:t>
            </w:r>
          </w:p>
        </w:tc>
      </w:tr>
      <w:tr w:rsidR="00B138F3" w:rsidRPr="001C56F7" w:rsidTr="00C06E91">
        <w:trPr>
          <w:trHeight w:val="747"/>
          <w:jc w:val="center"/>
        </w:trPr>
        <w:tc>
          <w:tcPr>
            <w:tcW w:w="1547"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номер предусмотренного приглашением лота</w:t>
            </w:r>
          </w:p>
        </w:tc>
        <w:tc>
          <w:tcPr>
            <w:tcW w:w="1836"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2069"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наименование</w:t>
            </w:r>
          </w:p>
        </w:tc>
        <w:tc>
          <w:tcPr>
            <w:tcW w:w="9616" w:type="dxa"/>
            <w:gridSpan w:val="13"/>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Оплату товара предусматривается произвести в 2</w:t>
            </w:r>
            <w:r w:rsidR="00E67FD5" w:rsidRPr="001C56F7">
              <w:rPr>
                <w:rFonts w:ascii="GHEA Grapalat" w:hAnsi="GHEA Grapalat"/>
                <w:sz w:val="16"/>
                <w:szCs w:val="16"/>
              </w:rPr>
              <w:t>0</w:t>
            </w:r>
            <w:r w:rsidR="001C56F7" w:rsidRPr="001C56F7">
              <w:rPr>
                <w:rFonts w:ascii="GHEA Grapalat" w:hAnsi="GHEA Grapalat"/>
                <w:sz w:val="16"/>
                <w:szCs w:val="16"/>
              </w:rPr>
              <w:t>20</w:t>
            </w:r>
            <w:r w:rsidR="00AA7117" w:rsidRPr="001C56F7">
              <w:rPr>
                <w:rFonts w:ascii="GHEA Grapalat" w:hAnsi="GHEA Grapalat"/>
                <w:sz w:val="16"/>
                <w:szCs w:val="16"/>
              </w:rPr>
              <w:t xml:space="preserve"> </w:t>
            </w:r>
            <w:r w:rsidR="00E67FD5" w:rsidRPr="001C56F7">
              <w:rPr>
                <w:rFonts w:ascii="GHEA Grapalat" w:hAnsi="GHEA Grapalat"/>
                <w:sz w:val="16"/>
                <w:szCs w:val="16"/>
              </w:rPr>
              <w:t>г., по месяцам, в том числе</w:t>
            </w:r>
            <w:r w:rsidR="00E67FD5" w:rsidRPr="001C56F7">
              <w:rPr>
                <w:rStyle w:val="FootnoteReference"/>
                <w:rFonts w:ascii="GHEA Grapalat" w:hAnsi="GHEA Grapalat"/>
                <w:sz w:val="16"/>
                <w:szCs w:val="16"/>
              </w:rPr>
              <w:footnoteReference w:customMarkFollows="1" w:id="24"/>
              <w:t>**</w:t>
            </w:r>
          </w:p>
        </w:tc>
      </w:tr>
      <w:tr w:rsidR="001C56F7" w:rsidRPr="001C56F7" w:rsidTr="00C06E91">
        <w:trPr>
          <w:trHeight w:val="594"/>
          <w:jc w:val="center"/>
        </w:trPr>
        <w:tc>
          <w:tcPr>
            <w:tcW w:w="1547" w:type="dxa"/>
          </w:tcPr>
          <w:p w:rsidR="00071D1C" w:rsidRPr="001C56F7" w:rsidRDefault="00071D1C" w:rsidP="00B46D58">
            <w:pPr>
              <w:widowControl w:val="0"/>
              <w:jc w:val="center"/>
              <w:rPr>
                <w:rFonts w:ascii="GHEA Grapalat" w:hAnsi="GHEA Grapalat"/>
                <w:sz w:val="16"/>
                <w:szCs w:val="16"/>
              </w:rPr>
            </w:pPr>
          </w:p>
        </w:tc>
        <w:tc>
          <w:tcPr>
            <w:tcW w:w="1836" w:type="dxa"/>
          </w:tcPr>
          <w:p w:rsidR="00071D1C" w:rsidRPr="001C56F7" w:rsidRDefault="00071D1C" w:rsidP="00B46D58">
            <w:pPr>
              <w:widowControl w:val="0"/>
              <w:jc w:val="center"/>
              <w:rPr>
                <w:rFonts w:ascii="GHEA Grapalat" w:hAnsi="GHEA Grapalat"/>
                <w:sz w:val="16"/>
                <w:szCs w:val="16"/>
              </w:rPr>
            </w:pPr>
          </w:p>
        </w:tc>
        <w:tc>
          <w:tcPr>
            <w:tcW w:w="2069" w:type="dxa"/>
          </w:tcPr>
          <w:p w:rsidR="00071D1C" w:rsidRPr="001C56F7" w:rsidRDefault="00071D1C" w:rsidP="00B46D58">
            <w:pPr>
              <w:widowControl w:val="0"/>
              <w:jc w:val="center"/>
              <w:rPr>
                <w:rFonts w:ascii="GHEA Grapalat" w:hAnsi="GHEA Grapalat"/>
                <w:sz w:val="16"/>
                <w:szCs w:val="16"/>
              </w:rPr>
            </w:pPr>
          </w:p>
        </w:tc>
        <w:tc>
          <w:tcPr>
            <w:tcW w:w="71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январь</w:t>
            </w:r>
          </w:p>
        </w:tc>
        <w:tc>
          <w:tcPr>
            <w:tcW w:w="898"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февраль</w:t>
            </w:r>
          </w:p>
        </w:tc>
        <w:tc>
          <w:tcPr>
            <w:tcW w:w="615"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март</w:t>
            </w:r>
          </w:p>
        </w:tc>
        <w:tc>
          <w:tcPr>
            <w:tcW w:w="766"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апрель</w:t>
            </w:r>
          </w:p>
        </w:tc>
        <w:tc>
          <w:tcPr>
            <w:tcW w:w="600"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май</w:t>
            </w:r>
          </w:p>
        </w:tc>
        <w:tc>
          <w:tcPr>
            <w:tcW w:w="59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июнь</w:t>
            </w:r>
          </w:p>
        </w:tc>
        <w:tc>
          <w:tcPr>
            <w:tcW w:w="638"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июль</w:t>
            </w:r>
          </w:p>
        </w:tc>
        <w:tc>
          <w:tcPr>
            <w:tcW w:w="731"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август</w:t>
            </w:r>
          </w:p>
        </w:tc>
        <w:tc>
          <w:tcPr>
            <w:tcW w:w="86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сентябрь</w:t>
            </w:r>
          </w:p>
        </w:tc>
        <w:tc>
          <w:tcPr>
            <w:tcW w:w="81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октябрь</w:t>
            </w:r>
          </w:p>
        </w:tc>
        <w:tc>
          <w:tcPr>
            <w:tcW w:w="83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ноябрь</w:t>
            </w:r>
          </w:p>
        </w:tc>
        <w:tc>
          <w:tcPr>
            <w:tcW w:w="819"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декабрь</w:t>
            </w:r>
          </w:p>
        </w:tc>
        <w:tc>
          <w:tcPr>
            <w:tcW w:w="733" w:type="dxa"/>
            <w:vAlign w:val="center"/>
          </w:tcPr>
          <w:p w:rsidR="00071D1C" w:rsidRPr="001C56F7" w:rsidRDefault="00071D1C" w:rsidP="00B46D58">
            <w:pPr>
              <w:widowControl w:val="0"/>
              <w:ind w:right="-1"/>
              <w:jc w:val="center"/>
              <w:rPr>
                <w:rFonts w:ascii="GHEA Grapalat" w:hAnsi="GHEA Grapalat"/>
                <w:sz w:val="16"/>
                <w:szCs w:val="16"/>
              </w:rPr>
            </w:pPr>
            <w:r w:rsidRPr="001C56F7">
              <w:rPr>
                <w:rFonts w:ascii="GHEA Grapalat" w:hAnsi="GHEA Grapalat"/>
                <w:sz w:val="16"/>
                <w:szCs w:val="16"/>
              </w:rPr>
              <w:t>Всего</w:t>
            </w:r>
          </w:p>
        </w:tc>
      </w:tr>
      <w:tr w:rsidR="007D0FAA" w:rsidRPr="001C56F7" w:rsidTr="00B740CC">
        <w:trPr>
          <w:trHeight w:val="404"/>
          <w:jc w:val="center"/>
        </w:trPr>
        <w:tc>
          <w:tcPr>
            <w:tcW w:w="1547" w:type="dxa"/>
            <w:vAlign w:val="center"/>
          </w:tcPr>
          <w:p w:rsidR="007D0FAA" w:rsidRPr="001C56F7" w:rsidRDefault="007D0FAA" w:rsidP="00B740CC">
            <w:pPr>
              <w:widowControl w:val="0"/>
              <w:jc w:val="center"/>
              <w:rPr>
                <w:rFonts w:ascii="GHEA Grapalat" w:hAnsi="GHEA Grapalat"/>
                <w:sz w:val="16"/>
                <w:szCs w:val="16"/>
              </w:rPr>
            </w:pPr>
            <w:r w:rsidRPr="001C56F7">
              <w:rPr>
                <w:rFonts w:ascii="GHEA Grapalat" w:hAnsi="GHEA Grapalat"/>
                <w:sz w:val="16"/>
                <w:szCs w:val="16"/>
              </w:rPr>
              <w:t>1</w:t>
            </w:r>
          </w:p>
        </w:tc>
        <w:tc>
          <w:tcPr>
            <w:tcW w:w="1836"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1581110</w:t>
            </w:r>
            <w:r w:rsidRPr="009161BB">
              <w:rPr>
                <w:rFonts w:ascii="GHEA Grapalat" w:hAnsi="GHEA Grapalat"/>
                <w:sz w:val="18"/>
                <w:szCs w:val="18"/>
              </w:rPr>
              <w:t>0</w:t>
            </w:r>
          </w:p>
        </w:tc>
        <w:tc>
          <w:tcPr>
            <w:tcW w:w="206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хлеб</w:t>
            </w:r>
          </w:p>
        </w:tc>
        <w:tc>
          <w:tcPr>
            <w:tcW w:w="712"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11%</w:t>
            </w:r>
          </w:p>
        </w:tc>
        <w:tc>
          <w:tcPr>
            <w:tcW w:w="89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23%</w:t>
            </w:r>
          </w:p>
        </w:tc>
        <w:tc>
          <w:tcPr>
            <w:tcW w:w="615"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35%</w:t>
            </w:r>
          </w:p>
        </w:tc>
        <w:tc>
          <w:tcPr>
            <w:tcW w:w="766"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45%</w:t>
            </w:r>
          </w:p>
        </w:tc>
        <w:tc>
          <w:tcPr>
            <w:tcW w:w="600"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63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731"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86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vAlign w:val="center"/>
          </w:tcPr>
          <w:p w:rsidR="007D0FAA" w:rsidRPr="001C56F7" w:rsidRDefault="007D0FAA" w:rsidP="00B740CC">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B740CC">
        <w:trPr>
          <w:trHeight w:val="210"/>
          <w:jc w:val="center"/>
        </w:trPr>
        <w:tc>
          <w:tcPr>
            <w:tcW w:w="1547" w:type="dxa"/>
            <w:vAlign w:val="center"/>
          </w:tcPr>
          <w:p w:rsidR="007D0FAA" w:rsidRPr="001C56F7" w:rsidRDefault="007D0FAA" w:rsidP="00B740CC">
            <w:pPr>
              <w:widowControl w:val="0"/>
              <w:jc w:val="center"/>
              <w:rPr>
                <w:rFonts w:ascii="GHEA Grapalat" w:hAnsi="GHEA Grapalat"/>
                <w:sz w:val="16"/>
                <w:szCs w:val="16"/>
                <w:lang w:val="en-US"/>
              </w:rPr>
            </w:pPr>
            <w:r w:rsidRPr="001C56F7">
              <w:rPr>
                <w:rFonts w:ascii="GHEA Grapalat" w:hAnsi="GHEA Grapalat"/>
                <w:sz w:val="16"/>
                <w:szCs w:val="16"/>
                <w:lang w:val="en-US"/>
              </w:rPr>
              <w:t>2</w:t>
            </w:r>
          </w:p>
        </w:tc>
        <w:tc>
          <w:tcPr>
            <w:tcW w:w="1836" w:type="dxa"/>
            <w:vAlign w:val="center"/>
          </w:tcPr>
          <w:p w:rsidR="007D0FAA" w:rsidRPr="009161BB" w:rsidRDefault="007D0FAA" w:rsidP="00B740CC">
            <w:pPr>
              <w:jc w:val="center"/>
              <w:rPr>
                <w:rFonts w:ascii="GHEA Grapalat" w:hAnsi="GHEA Grapalat"/>
                <w:sz w:val="18"/>
                <w:szCs w:val="18"/>
              </w:rPr>
            </w:pPr>
            <w:r w:rsidRPr="009161BB">
              <w:rPr>
                <w:rFonts w:ascii="GHEA Grapalat" w:hAnsi="GHEA Grapalat"/>
                <w:sz w:val="18"/>
                <w:szCs w:val="18"/>
              </w:rPr>
              <w:t>15851100</w:t>
            </w:r>
          </w:p>
        </w:tc>
        <w:tc>
          <w:tcPr>
            <w:tcW w:w="2069" w:type="dxa"/>
            <w:vAlign w:val="center"/>
          </w:tcPr>
          <w:p w:rsidR="007D0FAA" w:rsidRPr="00BB377C" w:rsidRDefault="007D0FAA" w:rsidP="00B740CC">
            <w:pPr>
              <w:pStyle w:val="HTMLPreformatted"/>
              <w:jc w:val="center"/>
              <w:rPr>
                <w:rFonts w:ascii="GHEA Grapalat" w:hAnsi="GHEA Grapalat"/>
                <w:i/>
                <w:lang w:val="en-US"/>
              </w:rPr>
            </w:pPr>
            <w:r w:rsidRPr="00BB377C">
              <w:rPr>
                <w:rFonts w:ascii="GHEA Grapalat" w:hAnsi="GHEA Grapalat"/>
                <w:i/>
              </w:rPr>
              <w:t>макарон</w:t>
            </w:r>
            <w:r w:rsidRPr="00BB377C">
              <w:rPr>
                <w:rFonts w:ascii="GHEA Grapalat" w:hAnsi="GHEA Grapalat"/>
                <w:i/>
                <w:lang w:val="en-US"/>
              </w:rPr>
              <w:t>а</w:t>
            </w:r>
          </w:p>
        </w:tc>
        <w:tc>
          <w:tcPr>
            <w:tcW w:w="712"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11%</w:t>
            </w:r>
          </w:p>
        </w:tc>
        <w:tc>
          <w:tcPr>
            <w:tcW w:w="89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23%</w:t>
            </w:r>
          </w:p>
        </w:tc>
        <w:tc>
          <w:tcPr>
            <w:tcW w:w="615"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35%</w:t>
            </w:r>
          </w:p>
        </w:tc>
        <w:tc>
          <w:tcPr>
            <w:tcW w:w="766"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45%</w:t>
            </w:r>
          </w:p>
        </w:tc>
        <w:tc>
          <w:tcPr>
            <w:tcW w:w="600"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63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731"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86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vAlign w:val="center"/>
          </w:tcPr>
          <w:p w:rsidR="007D0FAA" w:rsidRPr="001C56F7" w:rsidRDefault="007D0FAA" w:rsidP="00B740CC">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B740CC">
        <w:trPr>
          <w:trHeight w:val="215"/>
          <w:jc w:val="center"/>
        </w:trPr>
        <w:tc>
          <w:tcPr>
            <w:tcW w:w="1547" w:type="dxa"/>
            <w:vAlign w:val="center"/>
          </w:tcPr>
          <w:p w:rsidR="007D0FAA" w:rsidRPr="001C56F7" w:rsidRDefault="007D0FAA" w:rsidP="00B740CC">
            <w:pPr>
              <w:widowControl w:val="0"/>
              <w:jc w:val="center"/>
              <w:rPr>
                <w:rFonts w:ascii="GHEA Grapalat" w:hAnsi="GHEA Grapalat"/>
                <w:sz w:val="16"/>
                <w:szCs w:val="16"/>
                <w:lang w:val="en-US"/>
              </w:rPr>
            </w:pPr>
            <w:r w:rsidRPr="001C56F7">
              <w:rPr>
                <w:rFonts w:ascii="GHEA Grapalat" w:hAnsi="GHEA Grapalat"/>
                <w:sz w:val="16"/>
                <w:szCs w:val="16"/>
                <w:lang w:val="en-US"/>
              </w:rPr>
              <w:t>3</w:t>
            </w:r>
          </w:p>
        </w:tc>
        <w:tc>
          <w:tcPr>
            <w:tcW w:w="1836" w:type="dxa"/>
            <w:vAlign w:val="center"/>
          </w:tcPr>
          <w:p w:rsidR="007D0FAA" w:rsidRPr="009161BB" w:rsidRDefault="007D0FAA" w:rsidP="00B740CC">
            <w:pPr>
              <w:jc w:val="center"/>
              <w:rPr>
                <w:rFonts w:ascii="GHEA Grapalat" w:hAnsi="GHEA Grapalat"/>
                <w:sz w:val="18"/>
                <w:szCs w:val="18"/>
              </w:rPr>
            </w:pPr>
            <w:r w:rsidRPr="009161BB">
              <w:rPr>
                <w:rFonts w:ascii="GHEA Grapalat" w:hAnsi="GHEA Grapalat"/>
                <w:sz w:val="18"/>
                <w:szCs w:val="18"/>
              </w:rPr>
              <w:t>15872400</w:t>
            </w:r>
          </w:p>
        </w:tc>
        <w:tc>
          <w:tcPr>
            <w:tcW w:w="206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Соль кормовая маленькая</w:t>
            </w:r>
          </w:p>
        </w:tc>
        <w:tc>
          <w:tcPr>
            <w:tcW w:w="712"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11%</w:t>
            </w:r>
          </w:p>
        </w:tc>
        <w:tc>
          <w:tcPr>
            <w:tcW w:w="89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23%</w:t>
            </w:r>
          </w:p>
        </w:tc>
        <w:tc>
          <w:tcPr>
            <w:tcW w:w="615"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35%</w:t>
            </w:r>
          </w:p>
        </w:tc>
        <w:tc>
          <w:tcPr>
            <w:tcW w:w="766"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45%</w:t>
            </w:r>
          </w:p>
        </w:tc>
        <w:tc>
          <w:tcPr>
            <w:tcW w:w="600"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63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731"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86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vAlign w:val="center"/>
          </w:tcPr>
          <w:p w:rsidR="007D0FAA" w:rsidRPr="001C56F7" w:rsidRDefault="007D0FAA" w:rsidP="00B740CC">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B740CC">
        <w:trPr>
          <w:trHeight w:val="235"/>
          <w:jc w:val="center"/>
        </w:trPr>
        <w:tc>
          <w:tcPr>
            <w:tcW w:w="1547" w:type="dxa"/>
            <w:vAlign w:val="center"/>
          </w:tcPr>
          <w:p w:rsidR="007D0FAA" w:rsidRPr="001C56F7" w:rsidRDefault="007D0FAA" w:rsidP="00B740CC">
            <w:pPr>
              <w:widowControl w:val="0"/>
              <w:jc w:val="center"/>
              <w:rPr>
                <w:rFonts w:ascii="GHEA Grapalat" w:hAnsi="GHEA Grapalat"/>
                <w:sz w:val="16"/>
                <w:szCs w:val="16"/>
                <w:lang w:val="en-US"/>
              </w:rPr>
            </w:pPr>
            <w:r w:rsidRPr="001C56F7">
              <w:rPr>
                <w:rFonts w:ascii="GHEA Grapalat" w:hAnsi="GHEA Grapalat"/>
                <w:sz w:val="16"/>
                <w:szCs w:val="16"/>
                <w:lang w:val="en-US"/>
              </w:rPr>
              <w:t>4</w:t>
            </w:r>
          </w:p>
        </w:tc>
        <w:tc>
          <w:tcPr>
            <w:tcW w:w="1836"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О</w:t>
            </w:r>
            <w:r w:rsidRPr="009161BB">
              <w:rPr>
                <w:rFonts w:ascii="GHEA Grapalat" w:hAnsi="GHEA Grapalat"/>
                <w:sz w:val="18"/>
                <w:szCs w:val="18"/>
              </w:rPr>
              <w:t>3221410</w:t>
            </w:r>
          </w:p>
        </w:tc>
        <w:tc>
          <w:tcPr>
            <w:tcW w:w="206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капуста</w:t>
            </w:r>
          </w:p>
        </w:tc>
        <w:tc>
          <w:tcPr>
            <w:tcW w:w="712"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11%</w:t>
            </w:r>
          </w:p>
        </w:tc>
        <w:tc>
          <w:tcPr>
            <w:tcW w:w="89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23%</w:t>
            </w:r>
          </w:p>
        </w:tc>
        <w:tc>
          <w:tcPr>
            <w:tcW w:w="615"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35%</w:t>
            </w:r>
          </w:p>
        </w:tc>
        <w:tc>
          <w:tcPr>
            <w:tcW w:w="766"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45%</w:t>
            </w:r>
          </w:p>
        </w:tc>
        <w:tc>
          <w:tcPr>
            <w:tcW w:w="600"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63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731"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86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vAlign w:val="center"/>
          </w:tcPr>
          <w:p w:rsidR="007D0FAA" w:rsidRPr="001C56F7" w:rsidRDefault="007D0FAA" w:rsidP="00B740CC">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B740CC">
        <w:trPr>
          <w:trHeight w:val="241"/>
          <w:jc w:val="center"/>
        </w:trPr>
        <w:tc>
          <w:tcPr>
            <w:tcW w:w="1547" w:type="dxa"/>
            <w:vAlign w:val="center"/>
          </w:tcPr>
          <w:p w:rsidR="007D0FAA" w:rsidRPr="001C56F7" w:rsidRDefault="007D0FAA" w:rsidP="00B740CC">
            <w:pPr>
              <w:widowControl w:val="0"/>
              <w:jc w:val="center"/>
              <w:rPr>
                <w:rFonts w:ascii="GHEA Grapalat" w:hAnsi="GHEA Grapalat"/>
                <w:sz w:val="16"/>
                <w:szCs w:val="16"/>
                <w:lang w:val="en-US"/>
              </w:rPr>
            </w:pPr>
            <w:r w:rsidRPr="001C56F7">
              <w:rPr>
                <w:rFonts w:ascii="GHEA Grapalat" w:hAnsi="GHEA Grapalat"/>
                <w:sz w:val="16"/>
                <w:szCs w:val="16"/>
                <w:lang w:val="en-US"/>
              </w:rPr>
              <w:t>5</w:t>
            </w:r>
          </w:p>
        </w:tc>
        <w:tc>
          <w:tcPr>
            <w:tcW w:w="1836" w:type="dxa"/>
            <w:vAlign w:val="center"/>
          </w:tcPr>
          <w:p w:rsidR="007D0FAA" w:rsidRPr="008B5C9C" w:rsidRDefault="007D0FAA" w:rsidP="00B740CC">
            <w:pPr>
              <w:jc w:val="center"/>
              <w:rPr>
                <w:rFonts w:ascii="GHEA Grapalat" w:hAnsi="GHEA Grapalat"/>
                <w:sz w:val="18"/>
                <w:szCs w:val="18"/>
              </w:rPr>
            </w:pPr>
            <w:r>
              <w:rPr>
                <w:rFonts w:ascii="GHEA Grapalat" w:hAnsi="GHEA Grapalat"/>
                <w:sz w:val="18"/>
                <w:szCs w:val="18"/>
              </w:rPr>
              <w:t>03221110</w:t>
            </w:r>
          </w:p>
        </w:tc>
        <w:tc>
          <w:tcPr>
            <w:tcW w:w="206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морковь</w:t>
            </w:r>
          </w:p>
        </w:tc>
        <w:tc>
          <w:tcPr>
            <w:tcW w:w="712"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11%</w:t>
            </w:r>
          </w:p>
        </w:tc>
        <w:tc>
          <w:tcPr>
            <w:tcW w:w="89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23%</w:t>
            </w:r>
          </w:p>
        </w:tc>
        <w:tc>
          <w:tcPr>
            <w:tcW w:w="615"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35%</w:t>
            </w:r>
          </w:p>
        </w:tc>
        <w:tc>
          <w:tcPr>
            <w:tcW w:w="766"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45%</w:t>
            </w:r>
          </w:p>
        </w:tc>
        <w:tc>
          <w:tcPr>
            <w:tcW w:w="600"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63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731"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86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vAlign w:val="center"/>
          </w:tcPr>
          <w:p w:rsidR="007D0FAA" w:rsidRPr="001C56F7" w:rsidRDefault="007D0FAA" w:rsidP="00B740CC">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B740CC">
        <w:trPr>
          <w:trHeight w:val="404"/>
          <w:jc w:val="center"/>
        </w:trPr>
        <w:tc>
          <w:tcPr>
            <w:tcW w:w="1547" w:type="dxa"/>
            <w:vAlign w:val="center"/>
          </w:tcPr>
          <w:p w:rsidR="007D0FAA" w:rsidRPr="001C56F7" w:rsidRDefault="007D0FAA" w:rsidP="00B740CC">
            <w:pPr>
              <w:widowControl w:val="0"/>
              <w:jc w:val="center"/>
              <w:rPr>
                <w:rFonts w:ascii="GHEA Grapalat" w:hAnsi="GHEA Grapalat"/>
                <w:sz w:val="16"/>
                <w:szCs w:val="16"/>
                <w:lang w:val="en-US"/>
              </w:rPr>
            </w:pPr>
            <w:r w:rsidRPr="001C56F7">
              <w:rPr>
                <w:rFonts w:ascii="GHEA Grapalat" w:hAnsi="GHEA Grapalat"/>
                <w:sz w:val="16"/>
                <w:szCs w:val="16"/>
                <w:lang w:val="en-US"/>
              </w:rPr>
              <w:t>6</w:t>
            </w:r>
          </w:p>
        </w:tc>
        <w:tc>
          <w:tcPr>
            <w:tcW w:w="1836" w:type="dxa"/>
            <w:vAlign w:val="center"/>
          </w:tcPr>
          <w:p w:rsidR="007D0FAA" w:rsidRPr="008B5C9C" w:rsidRDefault="007D0FAA" w:rsidP="00B740CC">
            <w:pPr>
              <w:jc w:val="center"/>
              <w:rPr>
                <w:rFonts w:ascii="GHEA Grapalat" w:hAnsi="GHEA Grapalat"/>
                <w:sz w:val="18"/>
                <w:szCs w:val="18"/>
              </w:rPr>
            </w:pPr>
            <w:r>
              <w:rPr>
                <w:rFonts w:ascii="GHEA Grapalat" w:hAnsi="GHEA Grapalat"/>
                <w:sz w:val="18"/>
                <w:szCs w:val="18"/>
              </w:rPr>
              <w:t>03221100</w:t>
            </w:r>
          </w:p>
        </w:tc>
        <w:tc>
          <w:tcPr>
            <w:tcW w:w="206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свекла</w:t>
            </w:r>
          </w:p>
        </w:tc>
        <w:tc>
          <w:tcPr>
            <w:tcW w:w="712"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11%</w:t>
            </w:r>
          </w:p>
        </w:tc>
        <w:tc>
          <w:tcPr>
            <w:tcW w:w="89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23%</w:t>
            </w:r>
          </w:p>
        </w:tc>
        <w:tc>
          <w:tcPr>
            <w:tcW w:w="615"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35%</w:t>
            </w:r>
          </w:p>
        </w:tc>
        <w:tc>
          <w:tcPr>
            <w:tcW w:w="766"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45%</w:t>
            </w:r>
          </w:p>
        </w:tc>
        <w:tc>
          <w:tcPr>
            <w:tcW w:w="600"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63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731"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86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vAlign w:val="center"/>
          </w:tcPr>
          <w:p w:rsidR="007D0FAA" w:rsidRPr="001C56F7" w:rsidRDefault="007D0FAA" w:rsidP="00B740CC">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B740CC">
        <w:trPr>
          <w:trHeight w:val="404"/>
          <w:jc w:val="center"/>
        </w:trPr>
        <w:tc>
          <w:tcPr>
            <w:tcW w:w="1547" w:type="dxa"/>
            <w:vAlign w:val="center"/>
          </w:tcPr>
          <w:p w:rsidR="007D0FAA" w:rsidRPr="001C56F7" w:rsidRDefault="007D0FAA" w:rsidP="00B740CC">
            <w:pPr>
              <w:widowControl w:val="0"/>
              <w:jc w:val="center"/>
              <w:rPr>
                <w:rFonts w:ascii="GHEA Grapalat" w:hAnsi="GHEA Grapalat"/>
                <w:sz w:val="16"/>
                <w:szCs w:val="16"/>
                <w:lang w:val="en-US"/>
              </w:rPr>
            </w:pPr>
            <w:r w:rsidRPr="001C56F7">
              <w:rPr>
                <w:rFonts w:ascii="GHEA Grapalat" w:hAnsi="GHEA Grapalat"/>
                <w:sz w:val="16"/>
                <w:szCs w:val="16"/>
                <w:lang w:val="en-US"/>
              </w:rPr>
              <w:t>7</w:t>
            </w:r>
          </w:p>
        </w:tc>
        <w:tc>
          <w:tcPr>
            <w:tcW w:w="1836"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15331161</w:t>
            </w:r>
          </w:p>
        </w:tc>
        <w:tc>
          <w:tcPr>
            <w:tcW w:w="206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Луковая голова</w:t>
            </w:r>
          </w:p>
        </w:tc>
        <w:tc>
          <w:tcPr>
            <w:tcW w:w="712"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11%</w:t>
            </w:r>
          </w:p>
        </w:tc>
        <w:tc>
          <w:tcPr>
            <w:tcW w:w="89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23%</w:t>
            </w:r>
          </w:p>
        </w:tc>
        <w:tc>
          <w:tcPr>
            <w:tcW w:w="615"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35%</w:t>
            </w:r>
          </w:p>
        </w:tc>
        <w:tc>
          <w:tcPr>
            <w:tcW w:w="766"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45%</w:t>
            </w:r>
          </w:p>
        </w:tc>
        <w:tc>
          <w:tcPr>
            <w:tcW w:w="600"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63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731"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86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vAlign w:val="center"/>
          </w:tcPr>
          <w:p w:rsidR="007D0FAA" w:rsidRPr="001C56F7" w:rsidRDefault="007D0FAA" w:rsidP="00B740CC">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B740CC">
        <w:trPr>
          <w:trHeight w:val="268"/>
          <w:jc w:val="center"/>
        </w:trPr>
        <w:tc>
          <w:tcPr>
            <w:tcW w:w="1547" w:type="dxa"/>
            <w:vAlign w:val="center"/>
          </w:tcPr>
          <w:p w:rsidR="007D0FAA" w:rsidRPr="001C56F7" w:rsidRDefault="007D0FAA" w:rsidP="00B740CC">
            <w:pPr>
              <w:widowControl w:val="0"/>
              <w:jc w:val="center"/>
              <w:rPr>
                <w:rFonts w:ascii="GHEA Grapalat" w:hAnsi="GHEA Grapalat"/>
                <w:sz w:val="16"/>
                <w:szCs w:val="16"/>
                <w:lang w:val="en-US"/>
              </w:rPr>
            </w:pPr>
            <w:r w:rsidRPr="001C56F7">
              <w:rPr>
                <w:rFonts w:ascii="GHEA Grapalat" w:hAnsi="GHEA Grapalat"/>
                <w:sz w:val="16"/>
                <w:szCs w:val="16"/>
                <w:lang w:val="en-US"/>
              </w:rPr>
              <w:t>8</w:t>
            </w:r>
          </w:p>
        </w:tc>
        <w:tc>
          <w:tcPr>
            <w:tcW w:w="1836" w:type="dxa"/>
            <w:vAlign w:val="center"/>
          </w:tcPr>
          <w:p w:rsidR="007D0FAA" w:rsidRPr="009161BB" w:rsidRDefault="007D0FAA" w:rsidP="00B740CC">
            <w:pPr>
              <w:jc w:val="center"/>
              <w:rPr>
                <w:rFonts w:ascii="GHEA Grapalat" w:hAnsi="GHEA Grapalat"/>
                <w:sz w:val="18"/>
                <w:szCs w:val="18"/>
              </w:rPr>
            </w:pPr>
            <w:r w:rsidRPr="009161BB">
              <w:rPr>
                <w:rFonts w:ascii="GHEA Grapalat" w:hAnsi="GHEA Grapalat"/>
                <w:sz w:val="18"/>
                <w:szCs w:val="18"/>
              </w:rPr>
              <w:t>15616000</w:t>
            </w:r>
          </w:p>
        </w:tc>
        <w:tc>
          <w:tcPr>
            <w:tcW w:w="206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гречиха</w:t>
            </w:r>
          </w:p>
        </w:tc>
        <w:tc>
          <w:tcPr>
            <w:tcW w:w="712"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11%</w:t>
            </w:r>
          </w:p>
        </w:tc>
        <w:tc>
          <w:tcPr>
            <w:tcW w:w="89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23%</w:t>
            </w:r>
          </w:p>
        </w:tc>
        <w:tc>
          <w:tcPr>
            <w:tcW w:w="615"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35%</w:t>
            </w:r>
          </w:p>
        </w:tc>
        <w:tc>
          <w:tcPr>
            <w:tcW w:w="766"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45%</w:t>
            </w:r>
          </w:p>
        </w:tc>
        <w:tc>
          <w:tcPr>
            <w:tcW w:w="600"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63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731"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86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vAlign w:val="center"/>
          </w:tcPr>
          <w:p w:rsidR="007D0FAA" w:rsidRPr="001C56F7" w:rsidRDefault="007D0FAA" w:rsidP="00B740CC">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B740CC">
        <w:trPr>
          <w:trHeight w:val="146"/>
          <w:jc w:val="center"/>
        </w:trPr>
        <w:tc>
          <w:tcPr>
            <w:tcW w:w="1547" w:type="dxa"/>
            <w:vAlign w:val="center"/>
          </w:tcPr>
          <w:p w:rsidR="007D0FAA" w:rsidRPr="001C56F7" w:rsidRDefault="007D0FAA" w:rsidP="00B740CC">
            <w:pPr>
              <w:widowControl w:val="0"/>
              <w:jc w:val="center"/>
              <w:rPr>
                <w:rFonts w:ascii="GHEA Grapalat" w:hAnsi="GHEA Grapalat"/>
                <w:sz w:val="16"/>
                <w:szCs w:val="16"/>
                <w:lang w:val="en-US"/>
              </w:rPr>
            </w:pPr>
            <w:r w:rsidRPr="001C56F7">
              <w:rPr>
                <w:rFonts w:ascii="GHEA Grapalat" w:hAnsi="GHEA Grapalat"/>
                <w:sz w:val="16"/>
                <w:szCs w:val="16"/>
                <w:lang w:val="en-US"/>
              </w:rPr>
              <w:t>9</w:t>
            </w:r>
          </w:p>
        </w:tc>
        <w:tc>
          <w:tcPr>
            <w:tcW w:w="1836" w:type="dxa"/>
            <w:vAlign w:val="center"/>
          </w:tcPr>
          <w:p w:rsidR="007D0FAA" w:rsidRPr="009161BB" w:rsidRDefault="007D0FAA" w:rsidP="00B740CC">
            <w:pPr>
              <w:jc w:val="center"/>
              <w:rPr>
                <w:rFonts w:ascii="GHEA Grapalat" w:hAnsi="GHEA Grapalat"/>
                <w:sz w:val="18"/>
                <w:szCs w:val="18"/>
              </w:rPr>
            </w:pPr>
            <w:r w:rsidRPr="009161BB">
              <w:rPr>
                <w:rFonts w:ascii="GHEA Grapalat" w:hAnsi="GHEA Grapalat"/>
                <w:sz w:val="18"/>
                <w:szCs w:val="18"/>
              </w:rPr>
              <w:t>15614</w:t>
            </w:r>
            <w:r>
              <w:rPr>
                <w:rFonts w:ascii="GHEA Grapalat" w:hAnsi="GHEA Grapalat"/>
                <w:sz w:val="18"/>
                <w:szCs w:val="18"/>
              </w:rPr>
              <w:t>2</w:t>
            </w:r>
            <w:r w:rsidRPr="009161BB">
              <w:rPr>
                <w:rFonts w:ascii="GHEA Grapalat" w:hAnsi="GHEA Grapalat"/>
                <w:sz w:val="18"/>
                <w:szCs w:val="18"/>
              </w:rPr>
              <w:t>00</w:t>
            </w:r>
          </w:p>
        </w:tc>
        <w:tc>
          <w:tcPr>
            <w:tcW w:w="206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Очищенный рис</w:t>
            </w:r>
          </w:p>
        </w:tc>
        <w:tc>
          <w:tcPr>
            <w:tcW w:w="712"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11%</w:t>
            </w:r>
          </w:p>
        </w:tc>
        <w:tc>
          <w:tcPr>
            <w:tcW w:w="89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23%</w:t>
            </w:r>
          </w:p>
        </w:tc>
        <w:tc>
          <w:tcPr>
            <w:tcW w:w="615"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35%</w:t>
            </w:r>
          </w:p>
        </w:tc>
        <w:tc>
          <w:tcPr>
            <w:tcW w:w="766"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45%</w:t>
            </w:r>
          </w:p>
        </w:tc>
        <w:tc>
          <w:tcPr>
            <w:tcW w:w="600"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63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731"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86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vAlign w:val="center"/>
          </w:tcPr>
          <w:p w:rsidR="007D0FAA" w:rsidRPr="001C56F7" w:rsidRDefault="007D0FAA" w:rsidP="00B740CC">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B740CC">
        <w:trPr>
          <w:trHeight w:val="70"/>
          <w:jc w:val="center"/>
        </w:trPr>
        <w:tc>
          <w:tcPr>
            <w:tcW w:w="1547" w:type="dxa"/>
            <w:vAlign w:val="center"/>
          </w:tcPr>
          <w:p w:rsidR="007D0FAA" w:rsidRPr="001C56F7" w:rsidRDefault="007D0FAA" w:rsidP="00B740CC">
            <w:pPr>
              <w:widowControl w:val="0"/>
              <w:jc w:val="center"/>
              <w:rPr>
                <w:rFonts w:ascii="GHEA Grapalat" w:hAnsi="GHEA Grapalat"/>
                <w:sz w:val="16"/>
                <w:szCs w:val="16"/>
                <w:lang w:val="en-US"/>
              </w:rPr>
            </w:pPr>
            <w:r w:rsidRPr="001C56F7">
              <w:rPr>
                <w:rFonts w:ascii="GHEA Grapalat" w:hAnsi="GHEA Grapalat"/>
                <w:sz w:val="16"/>
                <w:szCs w:val="16"/>
                <w:lang w:val="en-US"/>
              </w:rPr>
              <w:t>10</w:t>
            </w:r>
          </w:p>
        </w:tc>
        <w:tc>
          <w:tcPr>
            <w:tcW w:w="1836" w:type="dxa"/>
            <w:vAlign w:val="center"/>
          </w:tcPr>
          <w:p w:rsidR="007D0FAA" w:rsidRPr="009161BB" w:rsidRDefault="007D0FAA" w:rsidP="00B740CC">
            <w:pPr>
              <w:jc w:val="center"/>
              <w:rPr>
                <w:rFonts w:ascii="GHEA Grapalat" w:hAnsi="GHEA Grapalat"/>
                <w:sz w:val="18"/>
                <w:szCs w:val="18"/>
              </w:rPr>
            </w:pPr>
            <w:r w:rsidRPr="009161BB">
              <w:rPr>
                <w:rFonts w:ascii="GHEA Grapalat" w:hAnsi="GHEA Grapalat"/>
                <w:sz w:val="18"/>
                <w:szCs w:val="18"/>
              </w:rPr>
              <w:t>15331153</w:t>
            </w:r>
          </w:p>
        </w:tc>
        <w:tc>
          <w:tcPr>
            <w:tcW w:w="206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Чечевица, полная</w:t>
            </w:r>
          </w:p>
        </w:tc>
        <w:tc>
          <w:tcPr>
            <w:tcW w:w="712"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12%</w:t>
            </w:r>
          </w:p>
        </w:tc>
        <w:tc>
          <w:tcPr>
            <w:tcW w:w="89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25%</w:t>
            </w:r>
          </w:p>
        </w:tc>
        <w:tc>
          <w:tcPr>
            <w:tcW w:w="615"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37%</w:t>
            </w:r>
          </w:p>
        </w:tc>
        <w:tc>
          <w:tcPr>
            <w:tcW w:w="766"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46%</w:t>
            </w:r>
          </w:p>
        </w:tc>
        <w:tc>
          <w:tcPr>
            <w:tcW w:w="600"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63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731"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86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13"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3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vAlign w:val="center"/>
          </w:tcPr>
          <w:p w:rsidR="007D0FAA" w:rsidRPr="001C56F7" w:rsidRDefault="007D0FAA" w:rsidP="00B740CC">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B740CC">
        <w:trPr>
          <w:trHeight w:val="404"/>
          <w:jc w:val="center"/>
        </w:trPr>
        <w:tc>
          <w:tcPr>
            <w:tcW w:w="1547" w:type="dxa"/>
            <w:vAlign w:val="center"/>
          </w:tcPr>
          <w:p w:rsidR="007D0FAA" w:rsidRPr="001C56F7" w:rsidRDefault="007D0FAA" w:rsidP="00B740CC">
            <w:pPr>
              <w:widowControl w:val="0"/>
              <w:jc w:val="center"/>
              <w:rPr>
                <w:rFonts w:ascii="GHEA Grapalat" w:hAnsi="GHEA Grapalat"/>
                <w:sz w:val="16"/>
                <w:szCs w:val="16"/>
                <w:lang w:val="en-US"/>
              </w:rPr>
            </w:pPr>
            <w:r w:rsidRPr="001C56F7">
              <w:rPr>
                <w:rFonts w:ascii="GHEA Grapalat" w:hAnsi="GHEA Grapalat"/>
                <w:sz w:val="16"/>
                <w:szCs w:val="16"/>
                <w:lang w:val="en-US"/>
              </w:rPr>
              <w:t>11</w:t>
            </w:r>
          </w:p>
        </w:tc>
        <w:tc>
          <w:tcPr>
            <w:tcW w:w="1836" w:type="dxa"/>
            <w:vAlign w:val="center"/>
          </w:tcPr>
          <w:p w:rsidR="007D0FAA" w:rsidRPr="009850BA" w:rsidRDefault="007D0FAA" w:rsidP="00B740CC">
            <w:pPr>
              <w:jc w:val="center"/>
              <w:rPr>
                <w:rFonts w:ascii="GHEA Grapalat" w:hAnsi="GHEA Grapalat"/>
                <w:sz w:val="18"/>
                <w:szCs w:val="18"/>
              </w:rPr>
            </w:pPr>
            <w:r w:rsidRPr="009161BB">
              <w:rPr>
                <w:rFonts w:ascii="GHEA Grapalat" w:hAnsi="GHEA Grapalat"/>
                <w:sz w:val="18"/>
                <w:szCs w:val="18"/>
              </w:rPr>
              <w:t>153</w:t>
            </w:r>
            <w:r>
              <w:rPr>
                <w:rFonts w:ascii="GHEA Grapalat" w:hAnsi="GHEA Grapalat"/>
                <w:sz w:val="18"/>
                <w:szCs w:val="18"/>
              </w:rPr>
              <w:t>11100</w:t>
            </w:r>
          </w:p>
        </w:tc>
        <w:tc>
          <w:tcPr>
            <w:tcW w:w="206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картофель</w:t>
            </w:r>
          </w:p>
        </w:tc>
        <w:tc>
          <w:tcPr>
            <w:tcW w:w="712"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11%</w:t>
            </w:r>
          </w:p>
        </w:tc>
        <w:tc>
          <w:tcPr>
            <w:tcW w:w="89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26%</w:t>
            </w:r>
          </w:p>
        </w:tc>
        <w:tc>
          <w:tcPr>
            <w:tcW w:w="615"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41%</w:t>
            </w:r>
          </w:p>
        </w:tc>
        <w:tc>
          <w:tcPr>
            <w:tcW w:w="766"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49%</w:t>
            </w:r>
          </w:p>
        </w:tc>
        <w:tc>
          <w:tcPr>
            <w:tcW w:w="600"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57%</w:t>
            </w:r>
          </w:p>
        </w:tc>
        <w:tc>
          <w:tcPr>
            <w:tcW w:w="597"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57%</w:t>
            </w:r>
          </w:p>
        </w:tc>
        <w:tc>
          <w:tcPr>
            <w:tcW w:w="63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57%</w:t>
            </w:r>
          </w:p>
        </w:tc>
        <w:tc>
          <w:tcPr>
            <w:tcW w:w="731"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57%</w:t>
            </w:r>
          </w:p>
        </w:tc>
        <w:tc>
          <w:tcPr>
            <w:tcW w:w="86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70</w:t>
            </w:r>
            <w:r w:rsidRPr="001C56F7">
              <w:rPr>
                <w:rFonts w:ascii="GHEA Grapalat" w:hAnsi="GHEA Grapalat" w:cs="Arial"/>
                <w:sz w:val="18"/>
                <w:szCs w:val="18"/>
                <w:lang w:val="pt-BR"/>
              </w:rPr>
              <w:t>%</w:t>
            </w:r>
          </w:p>
        </w:tc>
        <w:tc>
          <w:tcPr>
            <w:tcW w:w="813"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83</w:t>
            </w:r>
            <w:r w:rsidRPr="001C56F7">
              <w:rPr>
                <w:rFonts w:ascii="GHEA Grapalat" w:hAnsi="GHEA Grapalat" w:cs="Arial"/>
                <w:sz w:val="18"/>
                <w:szCs w:val="18"/>
                <w:lang w:val="pt-BR"/>
              </w:rPr>
              <w:t>%</w:t>
            </w:r>
          </w:p>
        </w:tc>
        <w:tc>
          <w:tcPr>
            <w:tcW w:w="83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vAlign w:val="center"/>
          </w:tcPr>
          <w:p w:rsidR="007D0FAA" w:rsidRPr="001C56F7" w:rsidRDefault="007D0FAA" w:rsidP="00B740CC">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B740CC">
        <w:trPr>
          <w:trHeight w:val="404"/>
          <w:jc w:val="center"/>
        </w:trPr>
        <w:tc>
          <w:tcPr>
            <w:tcW w:w="1547" w:type="dxa"/>
            <w:vAlign w:val="center"/>
          </w:tcPr>
          <w:p w:rsidR="007D0FAA" w:rsidRPr="001C56F7" w:rsidRDefault="007D0FAA" w:rsidP="00B740CC">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12</w:t>
            </w:r>
          </w:p>
        </w:tc>
        <w:tc>
          <w:tcPr>
            <w:tcW w:w="1836" w:type="dxa"/>
            <w:vAlign w:val="center"/>
          </w:tcPr>
          <w:p w:rsidR="007D0FAA" w:rsidRPr="009161BB" w:rsidRDefault="007D0FAA" w:rsidP="00B740CC">
            <w:pPr>
              <w:jc w:val="center"/>
              <w:rPr>
                <w:rFonts w:ascii="GHEA Grapalat" w:hAnsi="GHEA Grapalat"/>
                <w:sz w:val="18"/>
                <w:szCs w:val="18"/>
              </w:rPr>
            </w:pPr>
            <w:r>
              <w:rPr>
                <w:rFonts w:ascii="GHEA Grapalat" w:hAnsi="GHEA Grapalat"/>
                <w:sz w:val="18"/>
                <w:szCs w:val="18"/>
              </w:rPr>
              <w:t>1541115</w:t>
            </w:r>
            <w:r w:rsidRPr="009161BB">
              <w:rPr>
                <w:rFonts w:ascii="GHEA Grapalat" w:hAnsi="GHEA Grapalat"/>
                <w:sz w:val="18"/>
                <w:szCs w:val="18"/>
              </w:rPr>
              <w:t>0</w:t>
            </w:r>
          </w:p>
        </w:tc>
        <w:tc>
          <w:tcPr>
            <w:tcW w:w="2069" w:type="dxa"/>
            <w:vAlign w:val="center"/>
          </w:tcPr>
          <w:p w:rsidR="007D0FAA" w:rsidRPr="00BB377C" w:rsidRDefault="007D0FAA" w:rsidP="00B740CC">
            <w:pPr>
              <w:pStyle w:val="HTMLPreformatted"/>
              <w:jc w:val="center"/>
              <w:rPr>
                <w:rFonts w:ascii="GHEA Grapalat" w:hAnsi="GHEA Grapalat"/>
                <w:i/>
              </w:rPr>
            </w:pPr>
            <w:r w:rsidRPr="00BB377C">
              <w:rPr>
                <w:rFonts w:ascii="GHEA Grapalat" w:hAnsi="GHEA Grapalat"/>
                <w:i/>
              </w:rPr>
              <w:t>масло подсолнечное рафинированное (рафинированное)</w:t>
            </w:r>
          </w:p>
        </w:tc>
        <w:tc>
          <w:tcPr>
            <w:tcW w:w="712"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12%</w:t>
            </w:r>
          </w:p>
        </w:tc>
        <w:tc>
          <w:tcPr>
            <w:tcW w:w="89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24%</w:t>
            </w:r>
          </w:p>
        </w:tc>
        <w:tc>
          <w:tcPr>
            <w:tcW w:w="615"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37%</w:t>
            </w:r>
          </w:p>
        </w:tc>
        <w:tc>
          <w:tcPr>
            <w:tcW w:w="766"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46%</w:t>
            </w:r>
          </w:p>
        </w:tc>
        <w:tc>
          <w:tcPr>
            <w:tcW w:w="600"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597"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638"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731" w:type="dxa"/>
            <w:vAlign w:val="center"/>
          </w:tcPr>
          <w:p w:rsidR="007D0FAA" w:rsidRPr="001C56F7" w:rsidRDefault="007D0FAA" w:rsidP="00B740CC">
            <w:pPr>
              <w:jc w:val="center"/>
              <w:rPr>
                <w:rFonts w:ascii="GHEA Grapalat" w:hAnsi="GHEA Grapalat" w:cs="Arial"/>
                <w:sz w:val="18"/>
                <w:szCs w:val="18"/>
              </w:rPr>
            </w:pPr>
            <w:r w:rsidRPr="001C56F7">
              <w:rPr>
                <w:rFonts w:ascii="GHEA Grapalat" w:hAnsi="GHEA Grapalat" w:cs="Arial"/>
                <w:sz w:val="18"/>
                <w:szCs w:val="18"/>
              </w:rPr>
              <w:t>55%</w:t>
            </w:r>
          </w:p>
        </w:tc>
        <w:tc>
          <w:tcPr>
            <w:tcW w:w="86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13"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32"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vAlign w:val="center"/>
          </w:tcPr>
          <w:p w:rsidR="007D0FAA" w:rsidRPr="001C56F7" w:rsidRDefault="007D0FAA" w:rsidP="00B740CC">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vAlign w:val="center"/>
          </w:tcPr>
          <w:p w:rsidR="007D0FAA" w:rsidRPr="001C56F7" w:rsidRDefault="007D0FAA" w:rsidP="00B740CC">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C06E91">
        <w:trPr>
          <w:trHeight w:val="88"/>
          <w:jc w:val="center"/>
        </w:trPr>
        <w:tc>
          <w:tcPr>
            <w:tcW w:w="1547" w:type="dxa"/>
          </w:tcPr>
          <w:p w:rsidR="007D0FAA" w:rsidRPr="001C56F7" w:rsidRDefault="007D0FAA" w:rsidP="007D0FAA">
            <w:pPr>
              <w:widowControl w:val="0"/>
              <w:jc w:val="center"/>
              <w:rPr>
                <w:rFonts w:ascii="GHEA Grapalat" w:hAnsi="GHEA Grapalat"/>
                <w:sz w:val="16"/>
                <w:szCs w:val="16"/>
                <w:lang w:val="en-US"/>
              </w:rPr>
            </w:pPr>
            <w:r w:rsidRPr="001C56F7">
              <w:rPr>
                <w:rFonts w:ascii="GHEA Grapalat" w:hAnsi="GHEA Grapalat"/>
                <w:sz w:val="16"/>
                <w:szCs w:val="16"/>
                <w:lang w:val="en-US"/>
              </w:rPr>
              <w:t>13</w:t>
            </w:r>
          </w:p>
        </w:tc>
        <w:tc>
          <w:tcPr>
            <w:tcW w:w="1836" w:type="dxa"/>
            <w:vAlign w:val="center"/>
          </w:tcPr>
          <w:p w:rsidR="007D0FAA" w:rsidRPr="009850BA" w:rsidRDefault="007D0FAA" w:rsidP="007D0FAA">
            <w:pPr>
              <w:jc w:val="center"/>
              <w:rPr>
                <w:rFonts w:ascii="GHEA Grapalat" w:hAnsi="GHEA Grapalat"/>
                <w:sz w:val="18"/>
                <w:szCs w:val="18"/>
              </w:rPr>
            </w:pPr>
            <w:r w:rsidRPr="009161BB">
              <w:rPr>
                <w:rFonts w:ascii="GHEA Grapalat" w:hAnsi="GHEA Grapalat"/>
                <w:sz w:val="18"/>
                <w:szCs w:val="18"/>
              </w:rPr>
              <w:t>15</w:t>
            </w:r>
            <w:r>
              <w:rPr>
                <w:rFonts w:ascii="GHEA Grapalat" w:hAnsi="GHEA Grapalat"/>
                <w:sz w:val="18"/>
                <w:szCs w:val="18"/>
              </w:rPr>
              <w:t>112160</w:t>
            </w:r>
          </w:p>
        </w:tc>
        <w:tc>
          <w:tcPr>
            <w:tcW w:w="2069" w:type="dxa"/>
          </w:tcPr>
          <w:p w:rsidR="007D0FAA" w:rsidRPr="00BB377C" w:rsidRDefault="007D0FAA" w:rsidP="007D0FAA">
            <w:pPr>
              <w:pStyle w:val="HTMLPreformatted"/>
              <w:rPr>
                <w:rFonts w:ascii="GHEA Grapalat" w:hAnsi="GHEA Grapalat"/>
                <w:i/>
              </w:rPr>
            </w:pPr>
            <w:r w:rsidRPr="00BB377C">
              <w:rPr>
                <w:rFonts w:ascii="GHEA Grapalat" w:hAnsi="GHEA Grapalat"/>
                <w:i/>
              </w:rPr>
              <w:t>курица</w:t>
            </w:r>
          </w:p>
        </w:tc>
        <w:tc>
          <w:tcPr>
            <w:tcW w:w="712"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11%</w:t>
            </w:r>
          </w:p>
        </w:tc>
        <w:tc>
          <w:tcPr>
            <w:tcW w:w="89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23%</w:t>
            </w:r>
          </w:p>
        </w:tc>
        <w:tc>
          <w:tcPr>
            <w:tcW w:w="615"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35%</w:t>
            </w:r>
          </w:p>
        </w:tc>
        <w:tc>
          <w:tcPr>
            <w:tcW w:w="766"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45%</w:t>
            </w:r>
          </w:p>
        </w:tc>
        <w:tc>
          <w:tcPr>
            <w:tcW w:w="600"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63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731"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86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tcPr>
          <w:p w:rsidR="007D0FAA" w:rsidRPr="001C56F7" w:rsidRDefault="007D0FAA" w:rsidP="007D0FAA">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C06E91">
        <w:trPr>
          <w:trHeight w:val="105"/>
          <w:jc w:val="center"/>
        </w:trPr>
        <w:tc>
          <w:tcPr>
            <w:tcW w:w="1547" w:type="dxa"/>
          </w:tcPr>
          <w:p w:rsidR="007D0FAA" w:rsidRPr="001C56F7" w:rsidRDefault="007D0FAA" w:rsidP="007D0FAA">
            <w:pPr>
              <w:widowControl w:val="0"/>
              <w:jc w:val="center"/>
              <w:rPr>
                <w:rFonts w:ascii="GHEA Grapalat" w:hAnsi="GHEA Grapalat"/>
                <w:sz w:val="16"/>
                <w:szCs w:val="16"/>
                <w:lang w:val="en-US"/>
              </w:rPr>
            </w:pPr>
            <w:r w:rsidRPr="001C56F7">
              <w:rPr>
                <w:rFonts w:ascii="GHEA Grapalat" w:hAnsi="GHEA Grapalat"/>
                <w:sz w:val="16"/>
                <w:szCs w:val="16"/>
                <w:lang w:val="en-US"/>
              </w:rPr>
              <w:t>14</w:t>
            </w:r>
          </w:p>
        </w:tc>
        <w:tc>
          <w:tcPr>
            <w:tcW w:w="1836" w:type="dxa"/>
            <w:vAlign w:val="center"/>
          </w:tcPr>
          <w:p w:rsidR="007D0FAA" w:rsidRPr="009161BB" w:rsidRDefault="007D0FAA" w:rsidP="007D0FAA">
            <w:pPr>
              <w:jc w:val="center"/>
              <w:rPr>
                <w:rFonts w:ascii="GHEA Grapalat" w:hAnsi="GHEA Grapalat"/>
                <w:sz w:val="18"/>
                <w:szCs w:val="18"/>
              </w:rPr>
            </w:pPr>
            <w:r>
              <w:rPr>
                <w:rFonts w:ascii="GHEA Grapalat" w:hAnsi="GHEA Grapalat"/>
                <w:sz w:val="18"/>
                <w:szCs w:val="18"/>
              </w:rPr>
              <w:t>15551600</w:t>
            </w:r>
          </w:p>
        </w:tc>
        <w:tc>
          <w:tcPr>
            <w:tcW w:w="2069" w:type="dxa"/>
          </w:tcPr>
          <w:p w:rsidR="007D0FAA" w:rsidRPr="007D0FAA" w:rsidRDefault="007D0FAA" w:rsidP="007D0FAA">
            <w:pPr>
              <w:pStyle w:val="HTMLPreformatted"/>
              <w:rPr>
                <w:rFonts w:ascii="GHEA Grapalat" w:hAnsi="GHEA Grapalat"/>
                <w:i/>
                <w:lang w:val="en-US"/>
              </w:rPr>
            </w:pPr>
            <w:proofErr w:type="spellStart"/>
            <w:r>
              <w:rPr>
                <w:rFonts w:ascii="GHEA Grapalat" w:hAnsi="GHEA Grapalat"/>
                <w:i/>
                <w:lang w:val="en-US"/>
              </w:rPr>
              <w:t>мацун</w:t>
            </w:r>
            <w:proofErr w:type="spellEnd"/>
          </w:p>
        </w:tc>
        <w:tc>
          <w:tcPr>
            <w:tcW w:w="712"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11%</w:t>
            </w:r>
          </w:p>
        </w:tc>
        <w:tc>
          <w:tcPr>
            <w:tcW w:w="89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23%</w:t>
            </w:r>
          </w:p>
        </w:tc>
        <w:tc>
          <w:tcPr>
            <w:tcW w:w="615"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35%</w:t>
            </w:r>
          </w:p>
        </w:tc>
        <w:tc>
          <w:tcPr>
            <w:tcW w:w="766"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45%</w:t>
            </w:r>
          </w:p>
        </w:tc>
        <w:tc>
          <w:tcPr>
            <w:tcW w:w="600"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63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731"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86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tcPr>
          <w:p w:rsidR="007D0FAA" w:rsidRPr="001C56F7" w:rsidRDefault="007D0FAA" w:rsidP="007D0FAA">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C06E91">
        <w:trPr>
          <w:trHeight w:val="105"/>
          <w:jc w:val="center"/>
        </w:trPr>
        <w:tc>
          <w:tcPr>
            <w:tcW w:w="1547" w:type="dxa"/>
          </w:tcPr>
          <w:p w:rsidR="007D0FAA" w:rsidRPr="001C56F7" w:rsidRDefault="007D0FAA" w:rsidP="007D0FAA">
            <w:pPr>
              <w:widowControl w:val="0"/>
              <w:jc w:val="center"/>
              <w:rPr>
                <w:rFonts w:ascii="GHEA Grapalat" w:hAnsi="GHEA Grapalat"/>
                <w:sz w:val="16"/>
                <w:szCs w:val="16"/>
                <w:lang w:val="en-US"/>
              </w:rPr>
            </w:pPr>
            <w:r>
              <w:rPr>
                <w:rFonts w:ascii="GHEA Grapalat" w:hAnsi="GHEA Grapalat"/>
                <w:sz w:val="16"/>
                <w:szCs w:val="16"/>
                <w:lang w:val="en-US"/>
              </w:rPr>
              <w:t>15</w:t>
            </w:r>
          </w:p>
        </w:tc>
        <w:tc>
          <w:tcPr>
            <w:tcW w:w="1836" w:type="dxa"/>
            <w:vAlign w:val="center"/>
          </w:tcPr>
          <w:p w:rsidR="007D0FAA" w:rsidRPr="009850BA" w:rsidRDefault="007D0FAA" w:rsidP="007D0FAA">
            <w:pPr>
              <w:jc w:val="center"/>
              <w:rPr>
                <w:rFonts w:ascii="GHEA Grapalat" w:hAnsi="GHEA Grapalat"/>
                <w:sz w:val="18"/>
                <w:szCs w:val="18"/>
              </w:rPr>
            </w:pPr>
            <w:r w:rsidRPr="009161BB">
              <w:rPr>
                <w:rFonts w:ascii="GHEA Grapalat" w:hAnsi="GHEA Grapalat"/>
                <w:sz w:val="18"/>
                <w:szCs w:val="18"/>
              </w:rPr>
              <w:t>1</w:t>
            </w:r>
            <w:r>
              <w:rPr>
                <w:rFonts w:ascii="GHEA Grapalat" w:hAnsi="GHEA Grapalat"/>
                <w:sz w:val="18"/>
                <w:szCs w:val="18"/>
              </w:rPr>
              <w:t>5511200</w:t>
            </w:r>
          </w:p>
        </w:tc>
        <w:tc>
          <w:tcPr>
            <w:tcW w:w="2069" w:type="dxa"/>
          </w:tcPr>
          <w:p w:rsidR="007D0FAA" w:rsidRPr="00BB377C" w:rsidRDefault="007D0FAA" w:rsidP="007D0FAA">
            <w:pPr>
              <w:pStyle w:val="HTMLPreformatted"/>
              <w:rPr>
                <w:rFonts w:ascii="GHEA Grapalat" w:hAnsi="GHEA Grapalat"/>
                <w:i/>
                <w:lang w:val="en-US"/>
              </w:rPr>
            </w:pPr>
            <w:proofErr w:type="spellStart"/>
            <w:r>
              <w:rPr>
                <w:rFonts w:ascii="GHEA Grapalat" w:hAnsi="GHEA Grapalat"/>
                <w:i/>
                <w:lang w:val="en-US"/>
              </w:rPr>
              <w:t>молоко</w:t>
            </w:r>
            <w:proofErr w:type="spellEnd"/>
          </w:p>
        </w:tc>
        <w:tc>
          <w:tcPr>
            <w:tcW w:w="712"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11%</w:t>
            </w:r>
          </w:p>
        </w:tc>
        <w:tc>
          <w:tcPr>
            <w:tcW w:w="89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23%</w:t>
            </w:r>
          </w:p>
        </w:tc>
        <w:tc>
          <w:tcPr>
            <w:tcW w:w="615"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35%</w:t>
            </w:r>
          </w:p>
        </w:tc>
        <w:tc>
          <w:tcPr>
            <w:tcW w:w="766"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45%</w:t>
            </w:r>
          </w:p>
        </w:tc>
        <w:tc>
          <w:tcPr>
            <w:tcW w:w="600"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63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731"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86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tcPr>
          <w:p w:rsidR="007D0FAA" w:rsidRPr="001C56F7" w:rsidRDefault="007D0FAA" w:rsidP="007D0FAA">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C06E91">
        <w:trPr>
          <w:trHeight w:val="105"/>
          <w:jc w:val="center"/>
        </w:trPr>
        <w:tc>
          <w:tcPr>
            <w:tcW w:w="1547" w:type="dxa"/>
          </w:tcPr>
          <w:p w:rsidR="007D0FAA" w:rsidRPr="001C56F7" w:rsidRDefault="007D0FAA" w:rsidP="007D0FAA">
            <w:pPr>
              <w:widowControl w:val="0"/>
              <w:jc w:val="center"/>
              <w:rPr>
                <w:rFonts w:ascii="GHEA Grapalat" w:hAnsi="GHEA Grapalat"/>
                <w:sz w:val="16"/>
                <w:szCs w:val="16"/>
                <w:lang w:val="en-US"/>
              </w:rPr>
            </w:pPr>
            <w:r>
              <w:rPr>
                <w:rFonts w:ascii="GHEA Grapalat" w:hAnsi="GHEA Grapalat"/>
                <w:sz w:val="16"/>
                <w:szCs w:val="16"/>
                <w:lang w:val="en-US"/>
              </w:rPr>
              <w:t>16</w:t>
            </w:r>
          </w:p>
        </w:tc>
        <w:tc>
          <w:tcPr>
            <w:tcW w:w="1836" w:type="dxa"/>
            <w:vAlign w:val="center"/>
          </w:tcPr>
          <w:p w:rsidR="007D0FAA" w:rsidRPr="009161BB" w:rsidRDefault="007D0FAA" w:rsidP="007D0FAA">
            <w:pPr>
              <w:jc w:val="center"/>
              <w:rPr>
                <w:rFonts w:ascii="GHEA Grapalat" w:hAnsi="GHEA Grapalat"/>
                <w:sz w:val="18"/>
                <w:szCs w:val="18"/>
              </w:rPr>
            </w:pPr>
            <w:r>
              <w:rPr>
                <w:rFonts w:ascii="GHEA Grapalat" w:hAnsi="GHEA Grapalat"/>
                <w:sz w:val="18"/>
                <w:szCs w:val="18"/>
              </w:rPr>
              <w:t>15831000</w:t>
            </w:r>
          </w:p>
        </w:tc>
        <w:tc>
          <w:tcPr>
            <w:tcW w:w="2069" w:type="dxa"/>
          </w:tcPr>
          <w:p w:rsidR="007D0FAA" w:rsidRPr="00BB377C" w:rsidRDefault="007D0FAA" w:rsidP="007D0FAA">
            <w:pPr>
              <w:pStyle w:val="HTMLPreformatted"/>
              <w:rPr>
                <w:rFonts w:ascii="GHEA Grapalat" w:hAnsi="GHEA Grapalat"/>
                <w:i/>
                <w:lang w:val="en-US"/>
              </w:rPr>
            </w:pPr>
            <w:proofErr w:type="spellStart"/>
            <w:r>
              <w:rPr>
                <w:rFonts w:ascii="GHEA Grapalat" w:hAnsi="GHEA Grapalat"/>
                <w:i/>
                <w:lang w:val="en-US"/>
              </w:rPr>
              <w:t>Сахарний</w:t>
            </w:r>
            <w:proofErr w:type="spellEnd"/>
            <w:r>
              <w:rPr>
                <w:rFonts w:ascii="GHEA Grapalat" w:hAnsi="GHEA Grapalat"/>
                <w:i/>
                <w:lang w:val="en-US"/>
              </w:rPr>
              <w:t xml:space="preserve"> </w:t>
            </w:r>
            <w:proofErr w:type="spellStart"/>
            <w:r>
              <w:rPr>
                <w:rFonts w:ascii="GHEA Grapalat" w:hAnsi="GHEA Grapalat"/>
                <w:i/>
                <w:lang w:val="en-US"/>
              </w:rPr>
              <w:t>песок</w:t>
            </w:r>
            <w:proofErr w:type="spellEnd"/>
          </w:p>
        </w:tc>
        <w:tc>
          <w:tcPr>
            <w:tcW w:w="712"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11%</w:t>
            </w:r>
          </w:p>
        </w:tc>
        <w:tc>
          <w:tcPr>
            <w:tcW w:w="89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23%</w:t>
            </w:r>
          </w:p>
        </w:tc>
        <w:tc>
          <w:tcPr>
            <w:tcW w:w="615"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35%</w:t>
            </w:r>
          </w:p>
        </w:tc>
        <w:tc>
          <w:tcPr>
            <w:tcW w:w="766"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45%</w:t>
            </w:r>
          </w:p>
        </w:tc>
        <w:tc>
          <w:tcPr>
            <w:tcW w:w="600"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63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731"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86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tcPr>
          <w:p w:rsidR="007D0FAA" w:rsidRPr="001C56F7" w:rsidRDefault="007D0FAA" w:rsidP="007D0FAA">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C06E91">
        <w:trPr>
          <w:trHeight w:val="105"/>
          <w:jc w:val="center"/>
        </w:trPr>
        <w:tc>
          <w:tcPr>
            <w:tcW w:w="1547" w:type="dxa"/>
          </w:tcPr>
          <w:p w:rsidR="007D0FAA" w:rsidRDefault="007D0FAA" w:rsidP="007D0FAA">
            <w:pPr>
              <w:widowControl w:val="0"/>
              <w:jc w:val="center"/>
              <w:rPr>
                <w:rFonts w:ascii="GHEA Grapalat" w:hAnsi="GHEA Grapalat"/>
                <w:sz w:val="16"/>
                <w:szCs w:val="16"/>
                <w:lang w:val="en-US"/>
              </w:rPr>
            </w:pPr>
            <w:r>
              <w:rPr>
                <w:rFonts w:ascii="GHEA Grapalat" w:hAnsi="GHEA Grapalat"/>
                <w:sz w:val="16"/>
                <w:szCs w:val="16"/>
                <w:lang w:val="en-US"/>
              </w:rPr>
              <w:t>17</w:t>
            </w:r>
          </w:p>
        </w:tc>
        <w:tc>
          <w:tcPr>
            <w:tcW w:w="1836" w:type="dxa"/>
            <w:vAlign w:val="center"/>
          </w:tcPr>
          <w:p w:rsidR="007D0FAA" w:rsidRPr="00AB3E6D" w:rsidRDefault="007D0FAA" w:rsidP="007D0FAA">
            <w:pPr>
              <w:jc w:val="center"/>
              <w:rPr>
                <w:rFonts w:ascii="GHEA Grapalat" w:hAnsi="GHEA Grapalat"/>
                <w:sz w:val="18"/>
                <w:szCs w:val="18"/>
              </w:rPr>
            </w:pPr>
            <w:r>
              <w:rPr>
                <w:rFonts w:ascii="GHEA Grapalat" w:hAnsi="GHEA Grapalat"/>
                <w:sz w:val="18"/>
                <w:szCs w:val="18"/>
              </w:rPr>
              <w:t>15333100</w:t>
            </w:r>
          </w:p>
        </w:tc>
        <w:tc>
          <w:tcPr>
            <w:tcW w:w="2069" w:type="dxa"/>
          </w:tcPr>
          <w:p w:rsidR="007D0FAA" w:rsidRPr="00BB377C" w:rsidRDefault="007D0FAA" w:rsidP="007D0FAA">
            <w:pPr>
              <w:pStyle w:val="HTMLPreformatted"/>
              <w:rPr>
                <w:rFonts w:ascii="GHEA Grapalat" w:hAnsi="GHEA Grapalat"/>
                <w:i/>
                <w:lang w:val="en-US"/>
              </w:rPr>
            </w:pPr>
            <w:proofErr w:type="spellStart"/>
            <w:r>
              <w:rPr>
                <w:rFonts w:ascii="GHEA Grapalat" w:hAnsi="GHEA Grapalat"/>
                <w:i/>
                <w:lang w:val="en-US"/>
              </w:rPr>
              <w:t>томат</w:t>
            </w:r>
            <w:proofErr w:type="spellEnd"/>
          </w:p>
        </w:tc>
        <w:tc>
          <w:tcPr>
            <w:tcW w:w="712"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11%</w:t>
            </w:r>
          </w:p>
        </w:tc>
        <w:tc>
          <w:tcPr>
            <w:tcW w:w="89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23%</w:t>
            </w:r>
          </w:p>
        </w:tc>
        <w:tc>
          <w:tcPr>
            <w:tcW w:w="615"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35%</w:t>
            </w:r>
          </w:p>
        </w:tc>
        <w:tc>
          <w:tcPr>
            <w:tcW w:w="766"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45%</w:t>
            </w:r>
          </w:p>
        </w:tc>
        <w:tc>
          <w:tcPr>
            <w:tcW w:w="600"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63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731"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86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tcPr>
          <w:p w:rsidR="007D0FAA" w:rsidRPr="001C56F7" w:rsidRDefault="007D0FAA" w:rsidP="007D0FAA">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C06E91">
        <w:trPr>
          <w:trHeight w:val="105"/>
          <w:jc w:val="center"/>
        </w:trPr>
        <w:tc>
          <w:tcPr>
            <w:tcW w:w="1547" w:type="dxa"/>
          </w:tcPr>
          <w:p w:rsidR="007D0FAA" w:rsidRDefault="007D0FAA" w:rsidP="007D0FAA">
            <w:pPr>
              <w:widowControl w:val="0"/>
              <w:jc w:val="center"/>
              <w:rPr>
                <w:rFonts w:ascii="GHEA Grapalat" w:hAnsi="GHEA Grapalat"/>
                <w:sz w:val="16"/>
                <w:szCs w:val="16"/>
                <w:lang w:val="en-US"/>
              </w:rPr>
            </w:pPr>
            <w:r>
              <w:rPr>
                <w:rFonts w:ascii="GHEA Grapalat" w:hAnsi="GHEA Grapalat"/>
                <w:sz w:val="16"/>
                <w:szCs w:val="16"/>
                <w:lang w:val="en-US"/>
              </w:rPr>
              <w:t>18</w:t>
            </w:r>
          </w:p>
        </w:tc>
        <w:tc>
          <w:tcPr>
            <w:tcW w:w="1836" w:type="dxa"/>
            <w:vAlign w:val="center"/>
          </w:tcPr>
          <w:p w:rsidR="007D0FAA" w:rsidRPr="00AB3E6D" w:rsidRDefault="007D0FAA" w:rsidP="007D0FAA">
            <w:pPr>
              <w:jc w:val="center"/>
              <w:rPr>
                <w:rFonts w:ascii="GHEA Grapalat" w:hAnsi="GHEA Grapalat"/>
                <w:sz w:val="18"/>
                <w:szCs w:val="18"/>
              </w:rPr>
            </w:pPr>
            <w:r>
              <w:rPr>
                <w:rFonts w:ascii="GHEA Grapalat" w:hAnsi="GHEA Grapalat"/>
                <w:sz w:val="18"/>
                <w:szCs w:val="18"/>
              </w:rPr>
              <w:t>03222128</w:t>
            </w:r>
          </w:p>
        </w:tc>
        <w:tc>
          <w:tcPr>
            <w:tcW w:w="2069" w:type="dxa"/>
          </w:tcPr>
          <w:p w:rsidR="007D0FAA" w:rsidRPr="00BB377C" w:rsidRDefault="007D0FAA" w:rsidP="007D0FAA">
            <w:pPr>
              <w:pStyle w:val="HTMLPreformatted"/>
              <w:rPr>
                <w:rFonts w:ascii="GHEA Grapalat" w:hAnsi="GHEA Grapalat"/>
                <w:i/>
                <w:lang w:val="en-US"/>
              </w:rPr>
            </w:pPr>
            <w:proofErr w:type="spellStart"/>
            <w:r>
              <w:rPr>
                <w:rFonts w:ascii="GHEA Grapalat" w:hAnsi="GHEA Grapalat"/>
                <w:i/>
                <w:lang w:val="en-US"/>
              </w:rPr>
              <w:t>яблока</w:t>
            </w:r>
            <w:proofErr w:type="spellEnd"/>
          </w:p>
        </w:tc>
        <w:tc>
          <w:tcPr>
            <w:tcW w:w="712"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11%</w:t>
            </w:r>
          </w:p>
        </w:tc>
        <w:tc>
          <w:tcPr>
            <w:tcW w:w="89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23%</w:t>
            </w:r>
          </w:p>
        </w:tc>
        <w:tc>
          <w:tcPr>
            <w:tcW w:w="615"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35%</w:t>
            </w:r>
          </w:p>
        </w:tc>
        <w:tc>
          <w:tcPr>
            <w:tcW w:w="766"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45%</w:t>
            </w:r>
          </w:p>
        </w:tc>
        <w:tc>
          <w:tcPr>
            <w:tcW w:w="600"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63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731"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86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tcPr>
          <w:p w:rsidR="007D0FAA" w:rsidRPr="001C56F7" w:rsidRDefault="007D0FAA" w:rsidP="007D0FAA">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7D0FAA" w:rsidRPr="001C56F7" w:rsidTr="00C06E91">
        <w:trPr>
          <w:trHeight w:val="105"/>
          <w:jc w:val="center"/>
        </w:trPr>
        <w:tc>
          <w:tcPr>
            <w:tcW w:w="1547" w:type="dxa"/>
          </w:tcPr>
          <w:p w:rsidR="007D0FAA" w:rsidRDefault="007D0FAA" w:rsidP="007D0FAA">
            <w:pPr>
              <w:widowControl w:val="0"/>
              <w:jc w:val="center"/>
              <w:rPr>
                <w:rFonts w:ascii="GHEA Grapalat" w:hAnsi="GHEA Grapalat"/>
                <w:sz w:val="16"/>
                <w:szCs w:val="16"/>
                <w:lang w:val="en-US"/>
              </w:rPr>
            </w:pPr>
            <w:r>
              <w:rPr>
                <w:rFonts w:ascii="GHEA Grapalat" w:hAnsi="GHEA Grapalat"/>
                <w:sz w:val="16"/>
                <w:szCs w:val="16"/>
                <w:lang w:val="en-US"/>
              </w:rPr>
              <w:t>19</w:t>
            </w:r>
          </w:p>
        </w:tc>
        <w:tc>
          <w:tcPr>
            <w:tcW w:w="1836" w:type="dxa"/>
            <w:vAlign w:val="center"/>
          </w:tcPr>
          <w:p w:rsidR="007D0FAA" w:rsidRPr="00AB3E6D" w:rsidRDefault="007D0FAA" w:rsidP="007D0FAA">
            <w:pPr>
              <w:jc w:val="center"/>
              <w:rPr>
                <w:rFonts w:ascii="GHEA Grapalat" w:hAnsi="GHEA Grapalat"/>
                <w:sz w:val="18"/>
                <w:szCs w:val="18"/>
              </w:rPr>
            </w:pPr>
            <w:r>
              <w:rPr>
                <w:rFonts w:ascii="GHEA Grapalat" w:hAnsi="GHEA Grapalat"/>
                <w:sz w:val="18"/>
                <w:szCs w:val="18"/>
              </w:rPr>
              <w:t>15531100</w:t>
            </w:r>
          </w:p>
        </w:tc>
        <w:tc>
          <w:tcPr>
            <w:tcW w:w="2069" w:type="dxa"/>
          </w:tcPr>
          <w:p w:rsidR="007D0FAA" w:rsidRDefault="007D0FAA" w:rsidP="007D0FAA">
            <w:pPr>
              <w:pStyle w:val="HTMLPreformatted"/>
              <w:rPr>
                <w:rFonts w:ascii="GHEA Grapalat" w:hAnsi="GHEA Grapalat"/>
                <w:i/>
                <w:lang w:val="en-US"/>
              </w:rPr>
            </w:pPr>
            <w:proofErr w:type="spellStart"/>
            <w:r>
              <w:rPr>
                <w:rFonts w:ascii="GHEA Grapalat" w:hAnsi="GHEA Grapalat"/>
                <w:i/>
                <w:lang w:val="en-US"/>
              </w:rPr>
              <w:t>масло</w:t>
            </w:r>
            <w:proofErr w:type="spellEnd"/>
          </w:p>
        </w:tc>
        <w:tc>
          <w:tcPr>
            <w:tcW w:w="712"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11%</w:t>
            </w:r>
          </w:p>
        </w:tc>
        <w:tc>
          <w:tcPr>
            <w:tcW w:w="89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23%</w:t>
            </w:r>
          </w:p>
        </w:tc>
        <w:tc>
          <w:tcPr>
            <w:tcW w:w="615"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35%</w:t>
            </w:r>
          </w:p>
        </w:tc>
        <w:tc>
          <w:tcPr>
            <w:tcW w:w="766"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45%</w:t>
            </w:r>
          </w:p>
        </w:tc>
        <w:tc>
          <w:tcPr>
            <w:tcW w:w="600"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638"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731" w:type="dxa"/>
          </w:tcPr>
          <w:p w:rsidR="007D0FAA" w:rsidRPr="001C56F7" w:rsidRDefault="007D0FAA" w:rsidP="007D0FAA">
            <w:pPr>
              <w:jc w:val="center"/>
              <w:rPr>
                <w:rFonts w:ascii="GHEA Grapalat" w:hAnsi="GHEA Grapalat" w:cs="Arial"/>
                <w:sz w:val="18"/>
                <w:szCs w:val="18"/>
              </w:rPr>
            </w:pPr>
            <w:r w:rsidRPr="001C56F7">
              <w:rPr>
                <w:rFonts w:ascii="GHEA Grapalat" w:hAnsi="GHEA Grapalat" w:cs="Arial"/>
                <w:sz w:val="18"/>
                <w:szCs w:val="18"/>
              </w:rPr>
              <w:t>55%</w:t>
            </w:r>
          </w:p>
        </w:tc>
        <w:tc>
          <w:tcPr>
            <w:tcW w:w="86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13"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32"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19" w:type="dxa"/>
          </w:tcPr>
          <w:p w:rsidR="007D0FAA" w:rsidRPr="001C56F7" w:rsidRDefault="007D0FAA" w:rsidP="007D0FAA">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33" w:type="dxa"/>
          </w:tcPr>
          <w:p w:rsidR="007D0FAA" w:rsidRPr="001C56F7" w:rsidRDefault="007D0FAA" w:rsidP="007D0FAA">
            <w:pPr>
              <w:jc w:val="center"/>
              <w:rPr>
                <w:rFonts w:ascii="GHEA Grapalat" w:hAnsi="GHEA Grapalat"/>
                <w:b/>
                <w:sz w:val="20"/>
                <w:szCs w:val="20"/>
                <w:lang w:val="pt-BR"/>
              </w:rPr>
            </w:pPr>
            <w:r w:rsidRPr="001C56F7">
              <w:rPr>
                <w:rFonts w:ascii="GHEA Grapalat" w:hAnsi="GHEA Grapalat"/>
                <w:b/>
                <w:sz w:val="20"/>
                <w:szCs w:val="20"/>
                <w:lang w:val="pt-BR"/>
              </w:rPr>
              <w:t>100%</w:t>
            </w:r>
          </w:p>
        </w:tc>
      </w:tr>
    </w:tbl>
    <w:p w:rsidR="00071D1C" w:rsidRPr="001C56F7" w:rsidRDefault="00071D1C" w:rsidP="00B46D58">
      <w:pPr>
        <w:widowControl w:val="0"/>
        <w:spacing w:after="120"/>
        <w:rPr>
          <w:rFonts w:ascii="GHEA Grapalat" w:hAnsi="GHEA Grapalat"/>
          <w:i/>
        </w:rPr>
      </w:pPr>
    </w:p>
    <w:p w:rsidR="00414EBE" w:rsidRPr="001C56F7" w:rsidRDefault="00414EBE" w:rsidP="00414EBE">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4026F0" w:rsidRPr="001C56F7" w:rsidTr="00F74C31">
        <w:tc>
          <w:tcPr>
            <w:tcW w:w="4536" w:type="dxa"/>
          </w:tcPr>
          <w:p w:rsidR="004026F0" w:rsidRPr="001E65D1" w:rsidRDefault="004026F0" w:rsidP="00F74C31">
            <w:pPr>
              <w:widowControl w:val="0"/>
              <w:spacing w:after="160"/>
              <w:jc w:val="center"/>
              <w:rPr>
                <w:rFonts w:ascii="GHEA Grapalat" w:hAnsi="GHEA Grapalat"/>
                <w:b/>
              </w:rPr>
            </w:pPr>
          </w:p>
          <w:p w:rsidR="004026F0" w:rsidRPr="001E65D1" w:rsidRDefault="004026F0" w:rsidP="00F74C31">
            <w:pPr>
              <w:widowControl w:val="0"/>
              <w:spacing w:after="160"/>
              <w:jc w:val="center"/>
              <w:rPr>
                <w:rFonts w:ascii="GHEA Grapalat" w:hAnsi="GHEA Grapalat"/>
                <w:b/>
              </w:rPr>
            </w:pPr>
            <w:r w:rsidRPr="001C56F7">
              <w:rPr>
                <w:rFonts w:ascii="GHEA Grapalat" w:hAnsi="GHEA Grapalat"/>
                <w:b/>
              </w:rPr>
              <w:t>ПОКУПАТЕЛЬ</w:t>
            </w:r>
          </w:p>
          <w:p w:rsidR="00F91166" w:rsidRPr="00E15766" w:rsidRDefault="00F91166" w:rsidP="00F91166">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 xml:space="preserve">Средняя школа  </w:t>
            </w:r>
            <w:r w:rsidRPr="003D06CC">
              <w:rPr>
                <w:rFonts w:ascii="GHEA Grapalat" w:hAnsi="GHEA Grapalat"/>
                <w:i/>
                <w:sz w:val="20"/>
                <w:szCs w:val="20"/>
                <w:lang w:eastAsia="en-US" w:bidi="ar-SA"/>
              </w:rPr>
              <w:t>Хачпара</w:t>
            </w:r>
            <w:r w:rsidRPr="00E15766">
              <w:rPr>
                <w:rFonts w:ascii="GHEA Grapalat" w:hAnsi="GHEA Grapalat"/>
                <w:i/>
                <w:sz w:val="20"/>
                <w:szCs w:val="20"/>
                <w:lang w:eastAsia="en-US" w:bidi="ar-SA"/>
              </w:rPr>
              <w:t xml:space="preserve"> </w:t>
            </w:r>
            <w:r w:rsidRPr="003D06CC">
              <w:rPr>
                <w:rFonts w:ascii="GHEA Grapalat" w:hAnsi="GHEA Grapalat"/>
                <w:i/>
                <w:sz w:val="20"/>
                <w:szCs w:val="20"/>
                <w:lang w:eastAsia="en-US" w:bidi="ar-SA"/>
              </w:rPr>
              <w:t xml:space="preserve">  </w:t>
            </w:r>
            <w:r w:rsidRPr="00E15766">
              <w:rPr>
                <w:rFonts w:ascii="GHEA Grapalat" w:hAnsi="GHEA Grapalat"/>
                <w:i/>
                <w:sz w:val="20"/>
                <w:szCs w:val="20"/>
                <w:lang w:eastAsia="en-US" w:bidi="ar-SA"/>
              </w:rPr>
              <w:t xml:space="preserve"> ГНКО</w:t>
            </w:r>
          </w:p>
          <w:p w:rsidR="00F91166" w:rsidRPr="003D06CC" w:rsidRDefault="00F91166" w:rsidP="00F91166">
            <w:pPr>
              <w:widowControl w:val="0"/>
              <w:jc w:val="center"/>
              <w:rPr>
                <w:rFonts w:ascii="GHEA Grapalat" w:hAnsi="GHEA Grapalat"/>
                <w:i/>
                <w:sz w:val="20"/>
                <w:szCs w:val="20"/>
              </w:rPr>
            </w:pPr>
            <w:r w:rsidRPr="00E15766">
              <w:rPr>
                <w:rFonts w:ascii="GHEA Grapalat" w:hAnsi="GHEA Grapalat"/>
                <w:i/>
                <w:sz w:val="20"/>
                <w:szCs w:val="20"/>
              </w:rPr>
              <w:t xml:space="preserve">О </w:t>
            </w:r>
            <w:r w:rsidRPr="003D06CC">
              <w:rPr>
                <w:rFonts w:ascii="GHEA Grapalat" w:hAnsi="GHEA Grapalat"/>
                <w:i/>
                <w:sz w:val="20"/>
                <w:szCs w:val="20"/>
              </w:rPr>
              <w:t>Хачпара</w:t>
            </w:r>
            <w:r>
              <w:rPr>
                <w:rFonts w:ascii="GHEA Grapalat" w:hAnsi="GHEA Grapalat"/>
                <w:i/>
                <w:sz w:val="20"/>
                <w:szCs w:val="20"/>
              </w:rPr>
              <w:t xml:space="preserve"> улица </w:t>
            </w:r>
            <w:r w:rsidRPr="003D06CC">
              <w:rPr>
                <w:rFonts w:ascii="GHEA Grapalat" w:hAnsi="GHEA Grapalat"/>
                <w:i/>
                <w:sz w:val="20"/>
                <w:szCs w:val="20"/>
              </w:rPr>
              <w:t>5 дом 15</w:t>
            </w:r>
          </w:p>
          <w:p w:rsidR="00F91166" w:rsidRPr="003D06CC" w:rsidRDefault="00F91166" w:rsidP="00F91166">
            <w:pPr>
              <w:jc w:val="center"/>
              <w:rPr>
                <w:rFonts w:ascii="GHEA Grapalat" w:hAnsi="GHEA Grapalat"/>
                <w:sz w:val="20"/>
                <w:szCs w:val="20"/>
                <w:lang w:val="nb-NO" w:eastAsia="en-US" w:bidi="ar-SA"/>
              </w:rPr>
            </w:pPr>
            <w:r w:rsidRPr="00E15766">
              <w:rPr>
                <w:rFonts w:ascii="GHEA Grapalat" w:hAnsi="GHEA Grapalat"/>
                <w:i/>
                <w:sz w:val="20"/>
                <w:szCs w:val="20"/>
                <w:lang w:eastAsia="en-US" w:bidi="ar-SA"/>
              </w:rPr>
              <w:t xml:space="preserve">Н/С </w:t>
            </w:r>
            <w:r>
              <w:rPr>
                <w:rFonts w:ascii="GHEA Grapalat" w:hAnsi="GHEA Grapalat"/>
                <w:sz w:val="20"/>
                <w:szCs w:val="20"/>
                <w:lang w:val="nb-NO" w:eastAsia="en-US" w:bidi="ar-SA"/>
              </w:rPr>
              <w:t>900438000060</w:t>
            </w:r>
          </w:p>
          <w:p w:rsidR="00F91166" w:rsidRPr="00F91166" w:rsidRDefault="00F91166" w:rsidP="00F91166">
            <w:pPr>
              <w:widowControl w:val="0"/>
              <w:jc w:val="center"/>
              <w:rPr>
                <w:rFonts w:ascii="GHEA Grapalat" w:hAnsi="GHEA Grapalat"/>
                <w:i/>
                <w:sz w:val="20"/>
                <w:szCs w:val="20"/>
                <w:lang w:eastAsia="en-US" w:bidi="ar-SA"/>
              </w:rPr>
            </w:pPr>
            <w:r w:rsidRPr="00F91166">
              <w:rPr>
                <w:rFonts w:ascii="GHEA Grapalat" w:hAnsi="GHEA Grapalat"/>
                <w:i/>
                <w:sz w:val="20"/>
                <w:szCs w:val="20"/>
                <w:lang w:eastAsia="en-US" w:bidi="ar-SA"/>
              </w:rPr>
              <w:t>Операционний отдел МФ РА</w:t>
            </w:r>
          </w:p>
          <w:p w:rsidR="00F91166" w:rsidRPr="003D06CC" w:rsidRDefault="00F91166" w:rsidP="00F91166">
            <w:pPr>
              <w:widowControl w:val="0"/>
              <w:jc w:val="center"/>
              <w:rPr>
                <w:rFonts w:ascii="GHEA Grapalat" w:hAnsi="GHEA Grapalat"/>
                <w:i/>
                <w:sz w:val="20"/>
                <w:szCs w:val="20"/>
              </w:rPr>
            </w:pPr>
            <w:r w:rsidRPr="00E15766">
              <w:rPr>
                <w:rFonts w:ascii="GHEA Grapalat" w:hAnsi="GHEA Grapalat"/>
                <w:i/>
                <w:sz w:val="20"/>
                <w:szCs w:val="20"/>
                <w:lang w:eastAsia="en-US" w:bidi="ar-SA"/>
              </w:rPr>
              <w:t>УНН</w:t>
            </w:r>
            <w:r w:rsidRPr="00F74C31">
              <w:rPr>
                <w:rFonts w:ascii="GHEA Grapalat" w:hAnsi="GHEA Grapalat"/>
                <w:i/>
                <w:sz w:val="20"/>
                <w:szCs w:val="20"/>
                <w:lang w:eastAsia="en-US" w:bidi="ar-SA"/>
              </w:rPr>
              <w:t xml:space="preserve">   </w:t>
            </w:r>
            <w:r w:rsidRPr="003D06CC">
              <w:rPr>
                <w:rFonts w:ascii="GHEA Grapalat" w:hAnsi="GHEA Grapalat"/>
                <w:i/>
                <w:sz w:val="20"/>
                <w:szCs w:val="20"/>
                <w:lang w:val="hy-AM" w:eastAsia="en-US" w:bidi="ar-SA"/>
              </w:rPr>
              <w:t>0</w:t>
            </w:r>
            <w:r w:rsidRPr="003D06CC">
              <w:rPr>
                <w:rFonts w:ascii="GHEA Grapalat" w:hAnsi="GHEA Grapalat"/>
                <w:i/>
                <w:sz w:val="20"/>
                <w:szCs w:val="20"/>
                <w:lang w:val="nb-NO" w:eastAsia="en-US" w:bidi="ar-SA"/>
              </w:rPr>
              <w:t>3804229</w:t>
            </w:r>
          </w:p>
          <w:p w:rsidR="004026F0" w:rsidRPr="001C56F7" w:rsidRDefault="004026F0" w:rsidP="00F74C31">
            <w:pPr>
              <w:widowControl w:val="0"/>
              <w:jc w:val="center"/>
              <w:rPr>
                <w:rFonts w:ascii="GHEA Grapalat" w:hAnsi="GHEA Grapalat"/>
                <w:lang w:val="en-US"/>
              </w:rPr>
            </w:pPr>
            <w:r w:rsidRPr="001C56F7">
              <w:rPr>
                <w:rFonts w:ascii="GHEA Grapalat" w:hAnsi="GHEA Grapalat"/>
                <w:lang w:val="en-US"/>
              </w:rPr>
              <w:t>__________________</w:t>
            </w:r>
          </w:p>
          <w:p w:rsidR="004026F0" w:rsidRPr="001C56F7" w:rsidRDefault="004026F0" w:rsidP="00F74C31">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4026F0" w:rsidRPr="001C56F7" w:rsidRDefault="004026F0" w:rsidP="00F74C31">
            <w:pPr>
              <w:widowControl w:val="0"/>
              <w:spacing w:after="160"/>
              <w:jc w:val="center"/>
              <w:rPr>
                <w:rFonts w:ascii="GHEA Grapalat" w:hAnsi="GHEA Grapalat"/>
              </w:rPr>
            </w:pPr>
            <w:r w:rsidRPr="001C56F7">
              <w:rPr>
                <w:rFonts w:ascii="GHEA Grapalat" w:hAnsi="GHEA Grapalat"/>
              </w:rPr>
              <w:t>М. П.</w:t>
            </w:r>
          </w:p>
        </w:tc>
        <w:tc>
          <w:tcPr>
            <w:tcW w:w="760" w:type="dxa"/>
          </w:tcPr>
          <w:p w:rsidR="004026F0" w:rsidRPr="001C56F7" w:rsidRDefault="004026F0" w:rsidP="00F74C31">
            <w:pPr>
              <w:widowControl w:val="0"/>
              <w:spacing w:after="160"/>
              <w:jc w:val="center"/>
              <w:rPr>
                <w:rFonts w:ascii="GHEA Grapalat" w:hAnsi="GHEA Grapalat"/>
              </w:rPr>
            </w:pPr>
          </w:p>
        </w:tc>
        <w:tc>
          <w:tcPr>
            <w:tcW w:w="4343" w:type="dxa"/>
          </w:tcPr>
          <w:p w:rsidR="004026F0" w:rsidRPr="001C56F7" w:rsidRDefault="004026F0" w:rsidP="00F74C31">
            <w:pPr>
              <w:widowControl w:val="0"/>
              <w:spacing w:after="160"/>
              <w:jc w:val="center"/>
              <w:rPr>
                <w:rFonts w:ascii="GHEA Grapalat" w:hAnsi="GHEA Grapalat"/>
                <w:b/>
                <w:lang w:val="en-US"/>
              </w:rPr>
            </w:pPr>
          </w:p>
          <w:p w:rsidR="004026F0" w:rsidRPr="001C56F7" w:rsidRDefault="004026F0" w:rsidP="00F74C31">
            <w:pPr>
              <w:widowControl w:val="0"/>
              <w:spacing w:after="160"/>
              <w:jc w:val="center"/>
              <w:rPr>
                <w:rFonts w:ascii="GHEA Grapalat" w:hAnsi="GHEA Grapalat" w:cs="Sylfaen"/>
                <w:b/>
                <w:bCs/>
              </w:rPr>
            </w:pPr>
            <w:r w:rsidRPr="001C56F7">
              <w:rPr>
                <w:rFonts w:ascii="GHEA Grapalat" w:hAnsi="GHEA Grapalat"/>
                <w:b/>
              </w:rPr>
              <w:t>ПРОДАВЕЦ</w:t>
            </w:r>
          </w:p>
          <w:p w:rsidR="004026F0" w:rsidRPr="001C56F7" w:rsidRDefault="004026F0" w:rsidP="00F74C31">
            <w:pPr>
              <w:widowControl w:val="0"/>
              <w:jc w:val="center"/>
              <w:rPr>
                <w:rFonts w:ascii="GHEA Grapalat" w:hAnsi="GHEA Grapalat"/>
                <w:lang w:val="en-US"/>
              </w:rPr>
            </w:pPr>
          </w:p>
          <w:p w:rsidR="004026F0" w:rsidRPr="001C56F7" w:rsidRDefault="004026F0" w:rsidP="00F74C31">
            <w:pPr>
              <w:widowControl w:val="0"/>
              <w:jc w:val="center"/>
              <w:rPr>
                <w:rFonts w:ascii="GHEA Grapalat" w:hAnsi="GHEA Grapalat"/>
                <w:lang w:val="en-US"/>
              </w:rPr>
            </w:pPr>
          </w:p>
          <w:p w:rsidR="004026F0" w:rsidRPr="001C56F7" w:rsidRDefault="004026F0" w:rsidP="00F74C31">
            <w:pPr>
              <w:widowControl w:val="0"/>
              <w:jc w:val="center"/>
              <w:rPr>
                <w:rFonts w:ascii="GHEA Grapalat" w:hAnsi="GHEA Grapalat"/>
                <w:lang w:val="en-US"/>
              </w:rPr>
            </w:pPr>
          </w:p>
          <w:p w:rsidR="004026F0" w:rsidRPr="001C56F7" w:rsidRDefault="004026F0" w:rsidP="00F74C31">
            <w:pPr>
              <w:widowControl w:val="0"/>
              <w:jc w:val="center"/>
              <w:rPr>
                <w:rFonts w:ascii="GHEA Grapalat" w:hAnsi="GHEA Grapalat"/>
                <w:lang w:val="en-US"/>
              </w:rPr>
            </w:pPr>
          </w:p>
          <w:p w:rsidR="004026F0" w:rsidRPr="001C56F7" w:rsidRDefault="004026F0" w:rsidP="00F74C31">
            <w:pPr>
              <w:widowControl w:val="0"/>
              <w:jc w:val="center"/>
              <w:rPr>
                <w:rFonts w:ascii="GHEA Grapalat" w:hAnsi="GHEA Grapalat"/>
                <w:lang w:val="en-US"/>
              </w:rPr>
            </w:pPr>
          </w:p>
          <w:p w:rsidR="004026F0" w:rsidRPr="001C56F7" w:rsidRDefault="004026F0" w:rsidP="00F74C31">
            <w:pPr>
              <w:widowControl w:val="0"/>
              <w:jc w:val="center"/>
              <w:rPr>
                <w:rFonts w:ascii="GHEA Grapalat" w:hAnsi="GHEA Grapalat"/>
                <w:lang w:val="en-US"/>
              </w:rPr>
            </w:pPr>
            <w:r w:rsidRPr="001C56F7">
              <w:rPr>
                <w:rFonts w:ascii="GHEA Grapalat" w:hAnsi="GHEA Grapalat"/>
                <w:lang w:val="en-US"/>
              </w:rPr>
              <w:t>______________________</w:t>
            </w:r>
          </w:p>
          <w:p w:rsidR="004026F0" w:rsidRPr="001C56F7" w:rsidRDefault="004026F0" w:rsidP="00F74C31">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4026F0" w:rsidRPr="001C56F7" w:rsidRDefault="004026F0" w:rsidP="00F74C31">
            <w:pPr>
              <w:widowControl w:val="0"/>
              <w:spacing w:after="160"/>
              <w:jc w:val="center"/>
              <w:rPr>
                <w:rFonts w:ascii="GHEA Grapalat" w:hAnsi="GHEA Grapalat"/>
              </w:rPr>
            </w:pPr>
            <w:r w:rsidRPr="001C56F7">
              <w:rPr>
                <w:rFonts w:ascii="GHEA Grapalat" w:hAnsi="GHEA Grapalat"/>
              </w:rPr>
              <w:t>М. П.</w:t>
            </w:r>
          </w:p>
        </w:tc>
      </w:tr>
    </w:tbl>
    <w:p w:rsidR="00071D1C" w:rsidRPr="001C56F7" w:rsidRDefault="00071D1C" w:rsidP="00B46D58">
      <w:pPr>
        <w:widowControl w:val="0"/>
        <w:spacing w:after="160"/>
        <w:rPr>
          <w:rFonts w:ascii="GHEA Grapalat" w:hAnsi="GHEA Grapalat"/>
        </w:rPr>
        <w:sectPr w:rsidR="00071D1C" w:rsidRPr="001C56F7" w:rsidSect="00EA4934">
          <w:footnotePr>
            <w:pos w:val="beneathText"/>
          </w:footnotePr>
          <w:pgSz w:w="16838" w:h="11906" w:orient="landscape" w:code="9"/>
          <w:pgMar w:top="568" w:right="1954" w:bottom="1418" w:left="1418" w:header="561" w:footer="561" w:gutter="0"/>
          <w:cols w:space="720"/>
        </w:sectPr>
      </w:pP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3</w:t>
      </w:r>
    </w:p>
    <w:p w:rsidR="00071D1C" w:rsidRPr="001C56F7" w:rsidRDefault="003D06CC" w:rsidP="0071286E">
      <w:pPr>
        <w:widowControl w:val="0"/>
        <w:jc w:val="right"/>
        <w:rPr>
          <w:rFonts w:ascii="GHEA Grapalat" w:hAnsi="GHEA Grapalat"/>
          <w:i/>
          <w:sz w:val="20"/>
          <w:szCs w:val="20"/>
        </w:rPr>
      </w:pPr>
      <w:r>
        <w:rPr>
          <w:rFonts w:ascii="GHEA Grapalat" w:hAnsi="GHEA Grapalat"/>
          <w:i/>
          <w:sz w:val="20"/>
          <w:szCs w:val="20"/>
        </w:rPr>
        <w:t>к Договору под кодом</w:t>
      </w:r>
      <w:r w:rsidR="00E67FD5" w:rsidRPr="001C56F7">
        <w:rPr>
          <w:rFonts w:ascii="GHEA Grapalat" w:hAnsi="GHEA Grapalat"/>
          <w:i/>
          <w:sz w:val="20"/>
          <w:szCs w:val="20"/>
        </w:rPr>
        <w:br/>
      </w:r>
      <w:r w:rsidR="00071D1C"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00071D1C" w:rsidRPr="001C56F7">
        <w:rPr>
          <w:rFonts w:ascii="GHEA Grapalat" w:hAnsi="GHEA Grapalat"/>
          <w:i/>
          <w:sz w:val="20"/>
          <w:szCs w:val="20"/>
        </w:rPr>
        <w:t>20</w:t>
      </w:r>
      <w:r w:rsidR="00D52566" w:rsidRPr="001C56F7">
        <w:rPr>
          <w:rFonts w:ascii="GHEA Grapalat" w:hAnsi="GHEA Grapalat"/>
          <w:i/>
          <w:sz w:val="20"/>
          <w:szCs w:val="20"/>
        </w:rPr>
        <w:tab/>
      </w:r>
      <w:r w:rsidR="00071D1C" w:rsidRPr="001C56F7">
        <w:rPr>
          <w:rFonts w:ascii="GHEA Grapalat" w:hAnsi="GHEA Grapalat"/>
          <w:i/>
          <w:sz w:val="20"/>
          <w:szCs w:val="20"/>
        </w:rPr>
        <w:t>г.</w:t>
      </w:r>
    </w:p>
    <w:p w:rsidR="00071D1C" w:rsidRPr="001C56F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1C56F7" w:rsidTr="007A2020">
        <w:trPr>
          <w:tblCellSpacing w:w="7" w:type="dxa"/>
          <w:jc w:val="center"/>
        </w:trPr>
        <w:tc>
          <w:tcPr>
            <w:tcW w:w="0" w:type="auto"/>
            <w:vAlign w:val="center"/>
          </w:tcPr>
          <w:p w:rsidR="0038400D" w:rsidRPr="001C56F7" w:rsidRDefault="00EB713D" w:rsidP="0071286E">
            <w:pPr>
              <w:widowControl w:val="0"/>
              <w:jc w:val="center"/>
              <w:rPr>
                <w:rFonts w:ascii="GHEA Grapalat" w:hAnsi="GHEA Grapalat"/>
                <w:iCs/>
                <w:sz w:val="20"/>
                <w:szCs w:val="20"/>
              </w:rPr>
            </w:pPr>
            <w:r w:rsidRPr="001C56F7">
              <w:rPr>
                <w:rFonts w:ascii="GHEA Grapalat" w:hAnsi="GHEA Grapalat"/>
                <w:sz w:val="20"/>
                <w:szCs w:val="20"/>
              </w:rPr>
              <w:t xml:space="preserve">Сторона договора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______________________</w:t>
            </w:r>
            <w:r w:rsidR="00E67FD5" w:rsidRPr="001C56F7">
              <w:rPr>
                <w:rFonts w:ascii="GHEA Grapalat" w:hAnsi="GHEA Grapalat"/>
                <w:sz w:val="20"/>
                <w:szCs w:val="20"/>
              </w:rPr>
              <w:t>___</w:t>
            </w:r>
            <w:r w:rsidRPr="001C56F7">
              <w:rPr>
                <w:rFonts w:ascii="GHEA Grapalat" w:hAnsi="GHEA Grapalat"/>
                <w:sz w:val="20"/>
                <w:szCs w:val="20"/>
              </w:rPr>
              <w:t>_</w:t>
            </w:r>
            <w:r w:rsidR="00E67FD5" w:rsidRPr="001C56F7">
              <w:rPr>
                <w:rFonts w:ascii="GHEA Grapalat" w:hAnsi="GHEA Grapalat"/>
                <w:sz w:val="20"/>
                <w:szCs w:val="20"/>
              </w:rPr>
              <w:t>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w:t>
            </w:r>
            <w:r w:rsidR="00E67FD5" w:rsidRPr="001C56F7">
              <w:rPr>
                <w:rFonts w:ascii="GHEA Grapalat" w:hAnsi="GHEA Grapalat"/>
                <w:sz w:val="20"/>
                <w:szCs w:val="20"/>
              </w:rPr>
              <w:t>__</w:t>
            </w:r>
            <w:r w:rsidRPr="001C56F7">
              <w:rPr>
                <w:rFonts w:ascii="GHEA Grapalat" w:hAnsi="GHEA Grapalat"/>
                <w:sz w:val="20"/>
                <w:szCs w:val="20"/>
              </w:rPr>
              <w:t>_______</w:t>
            </w:r>
            <w:r w:rsidR="00E67FD5" w:rsidRPr="001C56F7">
              <w:rPr>
                <w:rFonts w:ascii="GHEA Grapalat" w:hAnsi="GHEA Grapalat"/>
                <w:sz w:val="20"/>
                <w:szCs w:val="20"/>
              </w:rPr>
              <w:t>_</w:t>
            </w:r>
            <w:r w:rsidRPr="001C56F7">
              <w:rPr>
                <w:rFonts w:ascii="GHEA Grapalat" w:hAnsi="GHEA Grapalat"/>
                <w:sz w:val="20"/>
                <w:szCs w:val="20"/>
              </w:rPr>
              <w:t>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место нахождения ____________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Р/С____________________________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____</w:t>
            </w:r>
            <w:r w:rsidRPr="001C56F7">
              <w:rPr>
                <w:rFonts w:ascii="GHEA Grapalat" w:hAnsi="GHEA Grapalat"/>
                <w:sz w:val="20"/>
                <w:szCs w:val="20"/>
              </w:rPr>
              <w:t>_</w:t>
            </w:r>
          </w:p>
        </w:tc>
        <w:tc>
          <w:tcPr>
            <w:tcW w:w="0" w:type="auto"/>
            <w:vAlign w:val="center"/>
          </w:tcPr>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Заказчик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место нахождения </w:t>
            </w:r>
            <w:r w:rsidR="0038400D" w:rsidRPr="001C56F7">
              <w:rPr>
                <w:rFonts w:ascii="GHEA Grapalat" w:hAnsi="GHEA Grapalat"/>
                <w:sz w:val="20"/>
                <w:szCs w:val="20"/>
              </w:rPr>
              <w:t>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Р/С________________________</w:t>
            </w:r>
            <w:r w:rsidR="00E67FD5" w:rsidRPr="001C56F7">
              <w:rPr>
                <w:rFonts w:ascii="GHEA Grapalat" w:hAnsi="GHEA Grapalat"/>
                <w:sz w:val="20"/>
                <w:szCs w:val="20"/>
              </w:rPr>
              <w:t>___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w:t>
            </w:r>
            <w:r w:rsidRPr="001C56F7">
              <w:rPr>
                <w:rFonts w:ascii="GHEA Grapalat" w:hAnsi="GHEA Grapalat"/>
                <w:sz w:val="20"/>
                <w:szCs w:val="20"/>
              </w:rPr>
              <w:t>_____</w:t>
            </w:r>
          </w:p>
        </w:tc>
      </w:tr>
    </w:tbl>
    <w:p w:rsidR="0038400D" w:rsidRPr="001C56F7" w:rsidRDefault="0038400D" w:rsidP="00B46D58">
      <w:pPr>
        <w:widowControl w:val="0"/>
        <w:spacing w:after="160"/>
        <w:ind w:firstLine="375"/>
        <w:rPr>
          <w:rFonts w:ascii="GHEA Grapalat" w:hAnsi="GHEA Grapalat"/>
          <w:iCs/>
        </w:rPr>
      </w:pPr>
    </w:p>
    <w:p w:rsidR="0038400D" w:rsidRPr="001C56F7" w:rsidRDefault="0038400D" w:rsidP="00B46D58">
      <w:pPr>
        <w:widowControl w:val="0"/>
        <w:spacing w:after="160"/>
        <w:ind w:left="567" w:right="467"/>
        <w:jc w:val="center"/>
        <w:rPr>
          <w:rFonts w:ascii="GHEA Grapalat" w:hAnsi="GHEA Grapalat"/>
          <w:iCs/>
          <w:sz w:val="20"/>
          <w:szCs w:val="20"/>
        </w:rPr>
      </w:pPr>
      <w:r w:rsidRPr="001C56F7">
        <w:rPr>
          <w:rFonts w:ascii="GHEA Grapalat" w:hAnsi="GHEA Grapalat"/>
          <w:b/>
          <w:sz w:val="20"/>
          <w:szCs w:val="20"/>
        </w:rPr>
        <w:t>АКТ №</w:t>
      </w:r>
    </w:p>
    <w:p w:rsidR="0038400D" w:rsidRPr="001C56F7" w:rsidRDefault="0038400D" w:rsidP="00B46D58">
      <w:pPr>
        <w:widowControl w:val="0"/>
        <w:spacing w:after="160"/>
        <w:ind w:left="567" w:right="467"/>
        <w:jc w:val="center"/>
        <w:rPr>
          <w:rFonts w:ascii="GHEA Grapalat" w:hAnsi="GHEA Grapalat"/>
          <w:b/>
          <w:bCs/>
          <w:iCs/>
          <w:sz w:val="20"/>
          <w:szCs w:val="20"/>
        </w:rPr>
      </w:pPr>
      <w:r w:rsidRPr="001C56F7">
        <w:rPr>
          <w:rFonts w:ascii="GHEA Grapalat" w:hAnsi="GHEA Grapalat"/>
          <w:b/>
          <w:sz w:val="20"/>
          <w:szCs w:val="20"/>
        </w:rPr>
        <w:t xml:space="preserve">ПРИЕМА-ПЕРЕДАЧИ РЕЗУЛЬТАТОВ </w:t>
      </w:r>
      <w:r w:rsidR="00AB4EAB" w:rsidRPr="001C56F7">
        <w:rPr>
          <w:rFonts w:ascii="GHEA Grapalat" w:hAnsi="GHEA Grapalat"/>
          <w:b/>
          <w:sz w:val="20"/>
          <w:szCs w:val="20"/>
        </w:rPr>
        <w:br/>
      </w:r>
      <w:r w:rsidRPr="001C56F7">
        <w:rPr>
          <w:rFonts w:ascii="GHEA Grapalat" w:hAnsi="GHEA Grapalat"/>
          <w:b/>
          <w:sz w:val="20"/>
          <w:szCs w:val="20"/>
        </w:rPr>
        <w:t>ИСПОЛНЕНИЯ ДОГОВОРАИЛИ ЕГО ЧАСТИ</w:t>
      </w:r>
    </w:p>
    <w:p w:rsidR="0038400D" w:rsidRPr="001C56F7" w:rsidRDefault="0038400D" w:rsidP="00B46D58">
      <w:pPr>
        <w:pStyle w:val="BodyTextIndent"/>
        <w:widowControl w:val="0"/>
        <w:spacing w:after="160" w:line="240" w:lineRule="auto"/>
        <w:ind w:firstLine="0"/>
        <w:jc w:val="center"/>
        <w:rPr>
          <w:rFonts w:ascii="GHEA Grapalat" w:hAnsi="GHEA Grapalat"/>
          <w:b/>
          <w:bCs/>
          <w:iCs/>
        </w:rPr>
      </w:pPr>
    </w:p>
    <w:p w:rsidR="0038400D" w:rsidRPr="001C56F7" w:rsidRDefault="0038400D" w:rsidP="0071286E">
      <w:pPr>
        <w:pStyle w:val="BodyTextIndent"/>
        <w:widowControl w:val="0"/>
        <w:tabs>
          <w:tab w:val="left" w:pos="1134"/>
          <w:tab w:val="left" w:pos="1843"/>
        </w:tabs>
        <w:spacing w:line="240" w:lineRule="auto"/>
        <w:ind w:firstLine="540"/>
        <w:rPr>
          <w:rFonts w:ascii="GHEA Grapalat" w:hAnsi="GHEA Grapalat"/>
          <w:iCs/>
        </w:rPr>
      </w:pPr>
      <w:r w:rsidRPr="001C56F7">
        <w:rPr>
          <w:rFonts w:ascii="GHEA Grapalat" w:hAnsi="GHEA Grapalat"/>
        </w:rPr>
        <w:t>"</w:t>
      </w:r>
      <w:r w:rsidR="00D52566" w:rsidRPr="001C56F7">
        <w:rPr>
          <w:rFonts w:ascii="GHEA Grapalat" w:hAnsi="GHEA Grapalat"/>
        </w:rPr>
        <w:tab/>
      </w:r>
      <w:r w:rsidRPr="001C56F7">
        <w:rPr>
          <w:rFonts w:ascii="GHEA Grapalat" w:hAnsi="GHEA Grapalat"/>
        </w:rPr>
        <w:t>" "</w:t>
      </w:r>
      <w:r w:rsidR="00D52566" w:rsidRPr="001C56F7">
        <w:rPr>
          <w:rFonts w:ascii="GHEA Grapalat" w:hAnsi="GHEA Grapalat"/>
        </w:rPr>
        <w:tab/>
      </w:r>
      <w:r w:rsidRPr="001C56F7">
        <w:rPr>
          <w:rFonts w:ascii="GHEA Grapalat" w:hAnsi="GHEA Grapalat"/>
        </w:rPr>
        <w:t>"</w:t>
      </w:r>
      <w:r w:rsidR="00AA7117" w:rsidRPr="001C56F7">
        <w:rPr>
          <w:rFonts w:ascii="GHEA Grapalat" w:hAnsi="GHEA Grapalat"/>
        </w:rPr>
        <w:t xml:space="preserve"> </w:t>
      </w:r>
      <w:r w:rsidRPr="001C56F7">
        <w:rPr>
          <w:rFonts w:ascii="GHEA Grapalat" w:hAnsi="GHEA Grapalat"/>
        </w:rPr>
        <w:t>20</w:t>
      </w:r>
      <w:r w:rsidR="00D52566" w:rsidRPr="001C56F7">
        <w:rPr>
          <w:rFonts w:ascii="GHEA Grapalat" w:hAnsi="GHEA Grapalat"/>
        </w:rPr>
        <w:tab/>
      </w:r>
      <w:r w:rsidRPr="001C56F7">
        <w:rPr>
          <w:rFonts w:ascii="GHEA Grapalat" w:hAnsi="GHEA Grapalat"/>
        </w:rPr>
        <w:t>г.</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Наименование договора (далее — Договор)</w:t>
      </w:r>
      <w:r w:rsidR="00F71F29" w:rsidRPr="001C56F7">
        <w:rPr>
          <w:rFonts w:ascii="GHEA Grapalat" w:hAnsi="GHEA Grapalat"/>
          <w:sz w:val="20"/>
          <w:szCs w:val="20"/>
        </w:rPr>
        <w:t xml:space="preserve"> </w:t>
      </w:r>
      <w:r w:rsidR="00196F14" w:rsidRPr="001C56F7">
        <w:rPr>
          <w:rFonts w:ascii="GHEA Grapalat" w:hAnsi="GHEA Grapalat"/>
          <w:sz w:val="20"/>
          <w:szCs w:val="20"/>
        </w:rPr>
        <w:t>_</w:t>
      </w:r>
      <w:r w:rsidR="00F71F29" w:rsidRPr="001C56F7">
        <w:rPr>
          <w:rFonts w:ascii="GHEA Grapalat" w:hAnsi="GHEA Grapalat"/>
          <w:sz w:val="20"/>
          <w:szCs w:val="20"/>
        </w:rPr>
        <w:t>_______</w:t>
      </w:r>
      <w:r w:rsidR="00196F14" w:rsidRPr="001C56F7">
        <w:rPr>
          <w:rFonts w:ascii="GHEA Grapalat" w:hAnsi="GHEA Grapalat"/>
          <w:sz w:val="20"/>
          <w:szCs w:val="20"/>
        </w:rPr>
        <w:t>_</w:t>
      </w:r>
      <w:r w:rsidR="00F71F29" w:rsidRPr="001C56F7">
        <w:rPr>
          <w:rFonts w:ascii="GHEA Grapalat" w:hAnsi="GHEA Grapalat"/>
          <w:sz w:val="20"/>
          <w:szCs w:val="20"/>
        </w:rPr>
        <w:t>__</w:t>
      </w:r>
      <w:r w:rsidR="00196F14" w:rsidRPr="001C56F7">
        <w:rPr>
          <w:rFonts w:ascii="GHEA Grapalat" w:hAnsi="GHEA Grapalat"/>
          <w:sz w:val="20"/>
          <w:szCs w:val="20"/>
        </w:rPr>
        <w:t>_____</w:t>
      </w:r>
      <w:r w:rsidRPr="001C56F7">
        <w:rPr>
          <w:rFonts w:ascii="GHEA Grapalat" w:hAnsi="GHEA Grapalat"/>
          <w:sz w:val="20"/>
          <w:szCs w:val="20"/>
        </w:rPr>
        <w:t>__________________</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Дата заключения Договора "___</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_" "______</w:t>
      </w:r>
      <w:r w:rsidR="00196F14" w:rsidRPr="001C56F7">
        <w:rPr>
          <w:rFonts w:ascii="GHEA Grapalat" w:hAnsi="GHEA Grapalat"/>
          <w:sz w:val="20"/>
          <w:szCs w:val="20"/>
        </w:rPr>
        <w:t>_______</w:t>
      </w:r>
      <w:r w:rsidRPr="001C56F7">
        <w:rPr>
          <w:rFonts w:ascii="GHEA Grapalat" w:hAnsi="GHEA Grapalat"/>
          <w:sz w:val="20"/>
          <w:szCs w:val="20"/>
        </w:rPr>
        <w:t xml:space="preserve">__________" 20 </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 xml:space="preserve"> г.</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Номер Договора ____</w:t>
      </w:r>
      <w:r w:rsidR="00196F14" w:rsidRPr="001C56F7">
        <w:rPr>
          <w:rFonts w:ascii="GHEA Grapalat" w:hAnsi="GHEA Grapalat"/>
          <w:sz w:val="20"/>
          <w:szCs w:val="20"/>
        </w:rPr>
        <w:t>_____________</w:t>
      </w:r>
      <w:r w:rsidR="00F71F29" w:rsidRPr="001C56F7">
        <w:rPr>
          <w:rFonts w:ascii="GHEA Grapalat" w:hAnsi="GHEA Grapalat"/>
          <w:sz w:val="20"/>
          <w:szCs w:val="20"/>
        </w:rPr>
        <w:t>___________________________________</w:t>
      </w:r>
      <w:r w:rsidRPr="001C56F7">
        <w:rPr>
          <w:rFonts w:ascii="GHEA Grapalat" w:hAnsi="GHEA Grapalat"/>
          <w:sz w:val="20"/>
          <w:szCs w:val="20"/>
        </w:rPr>
        <w:t>______</w:t>
      </w:r>
    </w:p>
    <w:p w:rsidR="0038400D" w:rsidRPr="001C56F7" w:rsidRDefault="0038400D" w:rsidP="0071286E">
      <w:pPr>
        <w:widowControl w:val="0"/>
        <w:tabs>
          <w:tab w:val="left" w:pos="5954"/>
          <w:tab w:val="left" w:pos="6663"/>
          <w:tab w:val="left" w:pos="7513"/>
        </w:tabs>
        <w:jc w:val="both"/>
        <w:rPr>
          <w:rFonts w:ascii="GHEA Grapalat" w:hAnsi="GHEA Grapalat"/>
          <w:sz w:val="20"/>
          <w:szCs w:val="20"/>
        </w:rPr>
      </w:pPr>
      <w:r w:rsidRPr="001C56F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1C56F7">
        <w:rPr>
          <w:rFonts w:ascii="GHEA Grapalat" w:hAnsi="GHEA Grapalat"/>
          <w:sz w:val="20"/>
          <w:szCs w:val="20"/>
        </w:rPr>
        <w:t>_____</w:t>
      </w:r>
      <w:r w:rsidRPr="001C56F7">
        <w:rPr>
          <w:rFonts w:ascii="GHEA Grapalat" w:hAnsi="GHEA Grapalat"/>
          <w:sz w:val="20"/>
          <w:szCs w:val="20"/>
        </w:rPr>
        <w:t>_ , выписанный "</w:t>
      </w:r>
      <w:r w:rsidR="00D52566" w:rsidRPr="001C56F7">
        <w:rPr>
          <w:rFonts w:ascii="GHEA Grapalat" w:hAnsi="GHEA Grapalat"/>
          <w:sz w:val="20"/>
          <w:szCs w:val="20"/>
        </w:rPr>
        <w:tab/>
      </w:r>
      <w:r w:rsidRPr="001C56F7">
        <w:rPr>
          <w:rFonts w:ascii="GHEA Grapalat" w:hAnsi="GHEA Grapalat"/>
          <w:sz w:val="20"/>
          <w:szCs w:val="20"/>
        </w:rPr>
        <w:t>"</w:t>
      </w:r>
      <w:r w:rsidR="00AA7117" w:rsidRPr="001C56F7">
        <w:rPr>
          <w:rFonts w:ascii="GHEA Grapalat" w:hAnsi="GHEA Grapalat"/>
          <w:sz w:val="20"/>
          <w:szCs w:val="20"/>
        </w:rPr>
        <w:t xml:space="preserve"> </w:t>
      </w:r>
      <w:r w:rsidRPr="001C56F7">
        <w:rPr>
          <w:rFonts w:ascii="GHEA Grapalat" w:hAnsi="GHEA Grapalat"/>
          <w:sz w:val="20"/>
          <w:szCs w:val="20"/>
        </w:rPr>
        <w:t>"</w:t>
      </w:r>
      <w:r w:rsidR="00D52566" w:rsidRPr="001C56F7">
        <w:rPr>
          <w:rFonts w:ascii="GHEA Grapalat" w:hAnsi="GHEA Grapalat"/>
          <w:sz w:val="20"/>
          <w:szCs w:val="20"/>
        </w:rPr>
        <w:tab/>
      </w:r>
      <w:r w:rsidR="00AB4EAB" w:rsidRPr="001C56F7">
        <w:rPr>
          <w:rFonts w:ascii="GHEA Grapalat" w:hAnsi="GHEA Grapalat"/>
          <w:sz w:val="20"/>
          <w:szCs w:val="20"/>
        </w:rPr>
        <w:t>"</w:t>
      </w:r>
      <w:r w:rsidRPr="001C56F7">
        <w:rPr>
          <w:rFonts w:ascii="GHEA Grapalat" w:hAnsi="GHEA Grapalat"/>
          <w:sz w:val="20"/>
          <w:szCs w:val="20"/>
        </w:rPr>
        <w:t xml:space="preserve"> 20</w:t>
      </w:r>
      <w:r w:rsidR="00D52566" w:rsidRPr="001C56F7">
        <w:rPr>
          <w:rFonts w:ascii="GHEA Grapalat" w:hAnsi="GHEA Grapalat"/>
          <w:sz w:val="20"/>
          <w:szCs w:val="20"/>
        </w:rPr>
        <w:tab/>
      </w:r>
      <w:r w:rsidRPr="001C56F7">
        <w:rPr>
          <w:rFonts w:ascii="GHEA Grapalat" w:hAnsi="GHEA Grapalat"/>
          <w:sz w:val="20"/>
          <w:szCs w:val="20"/>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1C56F7" w:rsidTr="00AB4EAB">
        <w:trPr>
          <w:jc w:val="center"/>
        </w:trPr>
        <w:tc>
          <w:tcPr>
            <w:tcW w:w="442"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w:t>
            </w:r>
          </w:p>
        </w:tc>
        <w:tc>
          <w:tcPr>
            <w:tcW w:w="10263" w:type="dxa"/>
            <w:gridSpan w:val="8"/>
            <w:shd w:val="clear" w:color="auto" w:fill="auto"/>
            <w:vAlign w:val="center"/>
          </w:tcPr>
          <w:p w:rsidR="0038400D" w:rsidRPr="001C56F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1C56F7">
              <w:rPr>
                <w:rFonts w:ascii="GHEA Grapalat" w:hAnsi="GHEA Grapalat"/>
                <w:sz w:val="20"/>
                <w:szCs w:val="20"/>
              </w:rPr>
              <w:t>Поставленные товары</w:t>
            </w:r>
          </w:p>
        </w:tc>
      </w:tr>
      <w:tr w:rsidR="00B138F3" w:rsidRPr="001C56F7" w:rsidTr="00AB4EAB">
        <w:trPr>
          <w:jc w:val="center"/>
        </w:trPr>
        <w:tc>
          <w:tcPr>
            <w:tcW w:w="442" w:type="dxa"/>
            <w:vMerge/>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наименование</w:t>
            </w:r>
          </w:p>
        </w:tc>
        <w:tc>
          <w:tcPr>
            <w:tcW w:w="1440"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срок исполнения</w:t>
            </w:r>
          </w:p>
        </w:tc>
        <w:tc>
          <w:tcPr>
            <w:tcW w:w="1134" w:type="dxa"/>
            <w:vMerge w:val="restart"/>
            <w:shd w:val="clear" w:color="auto" w:fill="auto"/>
            <w:vAlign w:val="center"/>
          </w:tcPr>
          <w:p w:rsidR="0038400D" w:rsidRPr="001C56F7" w:rsidRDefault="00A20240"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1C56F7" w:rsidRDefault="00A20240"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рок оплаты (по графику оплаты)</w:t>
            </w:r>
          </w:p>
        </w:tc>
      </w:tr>
      <w:tr w:rsidR="00B138F3" w:rsidRPr="001C56F7" w:rsidTr="00AB4EAB">
        <w:trPr>
          <w:trHeight w:val="1105"/>
          <w:jc w:val="center"/>
        </w:trPr>
        <w:tc>
          <w:tcPr>
            <w:tcW w:w="442" w:type="dxa"/>
            <w:vMerge/>
            <w:tcBorders>
              <w:bottom w:val="single" w:sz="4" w:space="0" w:color="auto"/>
            </w:tcBorders>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r w:rsidR="00B138F3" w:rsidRPr="001C56F7" w:rsidTr="00AB4EAB">
        <w:trPr>
          <w:jc w:val="center"/>
        </w:trPr>
        <w:tc>
          <w:tcPr>
            <w:tcW w:w="442"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r w:rsidR="0038400D" w:rsidRPr="001C56F7" w:rsidTr="00AB4EAB">
        <w:trPr>
          <w:jc w:val="center"/>
        </w:trPr>
        <w:tc>
          <w:tcPr>
            <w:tcW w:w="442"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bl>
    <w:p w:rsidR="0038400D" w:rsidRPr="001C56F7" w:rsidRDefault="0038400D" w:rsidP="0071286E">
      <w:pPr>
        <w:widowControl w:val="0"/>
        <w:jc w:val="both"/>
        <w:rPr>
          <w:rFonts w:ascii="GHEA Grapalat" w:hAnsi="GHEA Grapalat"/>
          <w:iCs/>
          <w:snapToGrid w:val="0"/>
          <w:sz w:val="20"/>
          <w:szCs w:val="20"/>
        </w:rPr>
      </w:pPr>
      <w:r w:rsidRPr="001C56F7">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1C56F7">
        <w:rPr>
          <w:rFonts w:ascii="GHEA Grapalat" w:hAnsi="GHEA Grapalat"/>
          <w:sz w:val="20"/>
          <w:szCs w:val="20"/>
        </w:rPr>
        <w:t>являются составляющей частью настоящего Акта и прилагаются.</w:t>
      </w:r>
    </w:p>
    <w:p w:rsidR="0038400D" w:rsidRPr="001C56F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1C56F7" w:rsidTr="007A2020">
        <w:trPr>
          <w:trHeight w:val="266"/>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 xml:space="preserve">Товар передал </w:t>
            </w:r>
          </w:p>
        </w:tc>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Товар принят</w:t>
            </w:r>
          </w:p>
        </w:tc>
      </w:tr>
      <w:tr w:rsidR="00B138F3" w:rsidRPr="001C56F7" w:rsidTr="007A2020">
        <w:trPr>
          <w:trHeight w:val="473"/>
          <w:tblCellSpacing w:w="7" w:type="dxa"/>
          <w:jc w:val="center"/>
        </w:trPr>
        <w:tc>
          <w:tcPr>
            <w:tcW w:w="0" w:type="auto"/>
            <w:vAlign w:val="center"/>
          </w:tcPr>
          <w:p w:rsidR="0038400D" w:rsidRPr="001C56F7" w:rsidRDefault="0038400D" w:rsidP="00B46D58">
            <w:pPr>
              <w:widowControl w:val="0"/>
              <w:jc w:val="center"/>
              <w:rPr>
                <w:rFonts w:ascii="GHEA Grapalat" w:hAnsi="GHEA Grapalat"/>
                <w:iCs/>
              </w:rPr>
            </w:pPr>
            <w:r w:rsidRPr="001C56F7">
              <w:rPr>
                <w:rFonts w:ascii="GHEA Grapalat" w:hAnsi="GHEA Grapalat"/>
              </w:rPr>
              <w:t>____________</w:t>
            </w:r>
            <w:r w:rsidR="00196F14" w:rsidRPr="001C56F7">
              <w:rPr>
                <w:rFonts w:ascii="GHEA Grapalat" w:hAnsi="GHEA Grapalat"/>
              </w:rPr>
              <w:t>________</w:t>
            </w:r>
            <w:r w:rsidRPr="001C56F7">
              <w:rPr>
                <w:rFonts w:ascii="GHEA Grapalat" w:hAnsi="GHEA Grapalat"/>
              </w:rPr>
              <w:t xml:space="preserve">___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 xml:space="preserve">подпись </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w:t>
            </w:r>
            <w:r w:rsidR="0038400D" w:rsidRPr="001C56F7">
              <w:rPr>
                <w:rFonts w:ascii="GHEA Grapalat" w:hAnsi="GHEA Grapalat"/>
              </w:rPr>
              <w:t>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 xml:space="preserve">подпись </w:t>
            </w:r>
          </w:p>
        </w:tc>
      </w:tr>
      <w:tr w:rsidR="00B138F3" w:rsidRPr="001C56F7" w:rsidTr="007A2020">
        <w:trPr>
          <w:trHeight w:val="503"/>
          <w:tblCellSpacing w:w="7" w:type="dxa"/>
          <w:jc w:val="center"/>
        </w:trPr>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_____________________</w:t>
            </w:r>
            <w:r w:rsidR="0038400D" w:rsidRPr="001C56F7">
              <w:rPr>
                <w:rFonts w:ascii="GHEA Grapalat" w:hAnsi="GHEA Grapalat"/>
              </w:rPr>
              <w:t xml:space="preserve">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фамилия, имя</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w:t>
            </w:r>
            <w:r w:rsidR="0038400D" w:rsidRPr="001C56F7">
              <w:rPr>
                <w:rFonts w:ascii="GHEA Grapalat" w:hAnsi="GHEA Grapalat"/>
              </w:rPr>
              <w:t>___________________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фамилия, имя</w:t>
            </w:r>
          </w:p>
        </w:tc>
      </w:tr>
      <w:tr w:rsidR="00B138F3" w:rsidRPr="001C56F7" w:rsidTr="007A2020">
        <w:trPr>
          <w:trHeight w:val="281"/>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r>
    </w:tbl>
    <w:p w:rsidR="00196F14" w:rsidRPr="001C56F7" w:rsidRDefault="00196F14" w:rsidP="00B46D58">
      <w:pPr>
        <w:widowControl w:val="0"/>
        <w:spacing w:after="160"/>
        <w:jc w:val="right"/>
        <w:rPr>
          <w:rFonts w:ascii="GHEA Grapalat" w:hAnsi="GHEA Grapalat" w:cs="Sylfaen"/>
          <w:b/>
        </w:rPr>
      </w:pPr>
    </w:p>
    <w:p w:rsidR="00196F14" w:rsidRPr="001C56F7" w:rsidRDefault="00196F14" w:rsidP="00B46D58">
      <w:pPr>
        <w:rPr>
          <w:rFonts w:ascii="GHEA Grapalat" w:hAnsi="GHEA Grapalat" w:cs="Sylfaen"/>
          <w:b/>
        </w:rPr>
      </w:pPr>
      <w:r w:rsidRPr="001C56F7">
        <w:rPr>
          <w:rFonts w:ascii="GHEA Grapalat" w:hAnsi="GHEA Grapalat" w:cs="Sylfaen"/>
          <w:b/>
        </w:rPr>
        <w:br w:type="page"/>
      </w:r>
    </w:p>
    <w:p w:rsidR="00071D1C" w:rsidRPr="001C56F7" w:rsidRDefault="00071D1C" w:rsidP="0071286E">
      <w:pPr>
        <w:widowControl w:val="0"/>
        <w:jc w:val="right"/>
        <w:rPr>
          <w:rFonts w:ascii="GHEA Grapalat" w:hAnsi="GHEA Grapalat" w:cs="Sylfaen"/>
          <w:i/>
          <w:sz w:val="20"/>
          <w:szCs w:val="20"/>
        </w:rPr>
      </w:pPr>
      <w:r w:rsidRPr="001C56F7">
        <w:rPr>
          <w:rFonts w:ascii="GHEA Grapalat" w:hAnsi="GHEA Grapalat"/>
          <w:i/>
          <w:sz w:val="20"/>
          <w:szCs w:val="20"/>
        </w:rPr>
        <w:lastRenderedPageBreak/>
        <w:t>Приложение № 3.1</w:t>
      </w:r>
    </w:p>
    <w:p w:rsidR="00341A74" w:rsidRPr="001C56F7" w:rsidRDefault="00341A74" w:rsidP="0071286E">
      <w:pPr>
        <w:widowControl w:val="0"/>
        <w:jc w:val="right"/>
        <w:rPr>
          <w:rFonts w:ascii="GHEA Grapalat" w:hAnsi="GHEA Grapalat" w:cs="Sylfaen"/>
          <w:i/>
          <w:sz w:val="20"/>
          <w:szCs w:val="20"/>
        </w:rPr>
      </w:pPr>
      <w:r w:rsidRPr="001C56F7">
        <w:rPr>
          <w:rFonts w:ascii="GHEA Grapalat" w:hAnsi="GHEA Grapalat"/>
          <w:i/>
          <w:sz w:val="20"/>
          <w:szCs w:val="20"/>
        </w:rPr>
        <w:t xml:space="preserve">к Договору под кодом </w:t>
      </w:r>
      <w:r w:rsidR="00196F14" w:rsidRPr="001C56F7">
        <w:rPr>
          <w:rFonts w:ascii="GHEA Grapalat" w:hAnsi="GHEA Grapalat" w:cs="Sylfaen"/>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20</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1C56F7" w:rsidRDefault="00196F14" w:rsidP="00B46D58">
      <w:pPr>
        <w:widowControl w:val="0"/>
        <w:spacing w:after="160"/>
        <w:jc w:val="center"/>
        <w:rPr>
          <w:rFonts w:ascii="GHEA Grapalat" w:hAnsi="GHEA Grapalat" w:cs="Sylfaen"/>
          <w:bCs/>
        </w:rPr>
      </w:pPr>
      <w:r w:rsidRPr="001C56F7">
        <w:rPr>
          <w:rFonts w:ascii="GHEA Grapalat" w:hAnsi="GHEA Grapalat"/>
        </w:rPr>
        <w:t>АКТ №———</w:t>
      </w:r>
    </w:p>
    <w:p w:rsidR="00071D1C" w:rsidRPr="001C56F7" w:rsidRDefault="00071D1C" w:rsidP="00B46D58">
      <w:pPr>
        <w:widowControl w:val="0"/>
        <w:spacing w:after="160"/>
        <w:jc w:val="center"/>
        <w:rPr>
          <w:rFonts w:ascii="GHEA Grapalat" w:hAnsi="GHEA Grapalat" w:cs="Sylfaen"/>
          <w:b/>
          <w:bCs/>
          <w:sz w:val="20"/>
          <w:szCs w:val="20"/>
        </w:rPr>
      </w:pPr>
      <w:r w:rsidRPr="001C56F7">
        <w:rPr>
          <w:rFonts w:ascii="GHEA Grapalat" w:hAnsi="GHEA Grapalat"/>
          <w:sz w:val="20"/>
          <w:szCs w:val="20"/>
        </w:rPr>
        <w:t xml:space="preserve">относительно фиксирования факта передачи Покупателю результата договора </w:t>
      </w:r>
    </w:p>
    <w:p w:rsidR="00071D1C" w:rsidRPr="001C56F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1C56F7" w:rsidRDefault="006B3AE3" w:rsidP="00B46D58">
      <w:pPr>
        <w:widowControl w:val="0"/>
        <w:ind w:firstLine="567"/>
        <w:jc w:val="both"/>
        <w:rPr>
          <w:rFonts w:ascii="GHEA Grapalat" w:hAnsi="GHEA Grapalat"/>
          <w:i/>
          <w:sz w:val="20"/>
          <w:szCs w:val="20"/>
        </w:rPr>
      </w:pPr>
      <w:r w:rsidRPr="001C56F7">
        <w:rPr>
          <w:rFonts w:ascii="GHEA Grapalat" w:hAnsi="GHEA Grapalat"/>
          <w:i/>
          <w:sz w:val="20"/>
          <w:szCs w:val="20"/>
        </w:rPr>
        <w:t>Настоящим фиксируется, что в рамках договора закупки № ______________,</w:t>
      </w:r>
    </w:p>
    <w:p w:rsidR="006B3AE3" w:rsidRPr="001C56F7" w:rsidRDefault="006B3AE3" w:rsidP="00B46D58">
      <w:pPr>
        <w:widowControl w:val="0"/>
        <w:spacing w:after="120"/>
        <w:ind w:left="7371" w:hanging="141"/>
        <w:jc w:val="both"/>
        <w:rPr>
          <w:rFonts w:ascii="GHEA Grapalat" w:hAnsi="GHEA Grapalat"/>
          <w:i/>
          <w:sz w:val="20"/>
          <w:szCs w:val="20"/>
        </w:rPr>
      </w:pPr>
      <w:r w:rsidRPr="001C56F7">
        <w:rPr>
          <w:rFonts w:ascii="GHEA Grapalat" w:hAnsi="GHEA Grapalat"/>
          <w:i/>
          <w:sz w:val="20"/>
          <w:szCs w:val="20"/>
        </w:rPr>
        <w:t>номер договора</w:t>
      </w:r>
    </w:p>
    <w:p w:rsidR="006B3AE3" w:rsidRPr="001C56F7" w:rsidRDefault="006B3AE3" w:rsidP="00B46D58">
      <w:pPr>
        <w:widowControl w:val="0"/>
        <w:tabs>
          <w:tab w:val="left" w:pos="4480"/>
        </w:tabs>
        <w:jc w:val="both"/>
        <w:rPr>
          <w:rFonts w:ascii="GHEA Grapalat" w:hAnsi="GHEA Grapalat" w:cs="Sylfaen"/>
          <w:i/>
          <w:sz w:val="20"/>
          <w:szCs w:val="20"/>
        </w:rPr>
      </w:pPr>
      <w:r w:rsidRPr="001C56F7">
        <w:rPr>
          <w:rFonts w:ascii="GHEA Grapalat" w:hAnsi="GHEA Grapalat"/>
          <w:i/>
          <w:sz w:val="20"/>
          <w:szCs w:val="20"/>
        </w:rPr>
        <w:t>заключенного __________________ 20</w:t>
      </w:r>
      <w:r w:rsidRPr="001C56F7">
        <w:rPr>
          <w:rFonts w:ascii="GHEA Grapalat" w:hAnsi="GHEA Grapalat"/>
          <w:i/>
          <w:sz w:val="20"/>
          <w:szCs w:val="20"/>
        </w:rPr>
        <w:tab/>
        <w:t>г. между _____________________________</w:t>
      </w:r>
    </w:p>
    <w:p w:rsidR="006B3AE3" w:rsidRPr="001C56F7" w:rsidRDefault="006B3AE3" w:rsidP="00B46D58">
      <w:pPr>
        <w:widowControl w:val="0"/>
        <w:tabs>
          <w:tab w:val="left" w:pos="6379"/>
        </w:tabs>
        <w:spacing w:after="120"/>
        <w:ind w:left="1701" w:right="-360"/>
        <w:jc w:val="both"/>
        <w:rPr>
          <w:rFonts w:ascii="GHEA Grapalat" w:hAnsi="GHEA Grapalat" w:cs="Sylfaen"/>
          <w:i/>
          <w:sz w:val="20"/>
          <w:szCs w:val="20"/>
        </w:rPr>
      </w:pPr>
      <w:r w:rsidRPr="001C56F7">
        <w:rPr>
          <w:rFonts w:ascii="GHEA Grapalat" w:hAnsi="GHEA Grapalat"/>
          <w:i/>
          <w:sz w:val="20"/>
          <w:szCs w:val="20"/>
        </w:rPr>
        <w:t xml:space="preserve">дата заключения договора </w:t>
      </w:r>
      <w:r w:rsidRPr="001C56F7">
        <w:rPr>
          <w:rFonts w:ascii="GHEA Grapalat" w:hAnsi="GHEA Grapalat"/>
          <w:i/>
          <w:sz w:val="20"/>
          <w:szCs w:val="20"/>
        </w:rPr>
        <w:tab/>
        <w:t>наименование Покупателя</w:t>
      </w:r>
    </w:p>
    <w:p w:rsidR="006B3AE3" w:rsidRPr="001C56F7" w:rsidRDefault="006B3AE3" w:rsidP="00B46D58">
      <w:pPr>
        <w:widowControl w:val="0"/>
        <w:tabs>
          <w:tab w:val="left" w:pos="360"/>
          <w:tab w:val="left" w:pos="540"/>
        </w:tabs>
        <w:ind w:right="-2"/>
        <w:jc w:val="both"/>
        <w:rPr>
          <w:rFonts w:ascii="GHEA Grapalat" w:hAnsi="GHEA Grapalat"/>
          <w:i/>
          <w:sz w:val="20"/>
          <w:szCs w:val="20"/>
        </w:rPr>
      </w:pPr>
      <w:r w:rsidRPr="001C56F7">
        <w:rPr>
          <w:rFonts w:ascii="GHEA Grapalat" w:hAnsi="GHEA Grapalat"/>
          <w:i/>
          <w:sz w:val="20"/>
          <w:szCs w:val="20"/>
        </w:rPr>
        <w:t xml:space="preserve">(далее — Покупатель) и ________________________________ (далее — Продавец), </w:t>
      </w:r>
    </w:p>
    <w:p w:rsidR="006B3AE3" w:rsidRPr="001C56F7" w:rsidRDefault="006B3AE3" w:rsidP="00B46D58">
      <w:pPr>
        <w:widowControl w:val="0"/>
        <w:spacing w:after="120"/>
        <w:ind w:left="3544" w:right="-360"/>
        <w:jc w:val="both"/>
        <w:rPr>
          <w:rFonts w:ascii="GHEA Grapalat" w:hAnsi="GHEA Grapalat"/>
          <w:i/>
          <w:sz w:val="20"/>
          <w:szCs w:val="20"/>
        </w:rPr>
      </w:pPr>
      <w:r w:rsidRPr="001C56F7">
        <w:rPr>
          <w:rFonts w:ascii="GHEA Grapalat" w:hAnsi="GHEA Grapalat"/>
          <w:i/>
          <w:sz w:val="20"/>
          <w:szCs w:val="20"/>
        </w:rPr>
        <w:t>наименование Продавца</w:t>
      </w:r>
    </w:p>
    <w:p w:rsidR="00071D1C" w:rsidRPr="001C56F7" w:rsidRDefault="006B3AE3" w:rsidP="00B46D58">
      <w:pPr>
        <w:widowControl w:val="0"/>
        <w:tabs>
          <w:tab w:val="left" w:pos="360"/>
          <w:tab w:val="left" w:pos="540"/>
        </w:tabs>
        <w:spacing w:after="160"/>
        <w:jc w:val="both"/>
        <w:rPr>
          <w:rFonts w:ascii="GHEA Grapalat" w:hAnsi="GHEA Grapalat" w:cs="Sylfaen"/>
          <w:i/>
          <w:sz w:val="20"/>
          <w:szCs w:val="20"/>
        </w:rPr>
      </w:pPr>
      <w:r w:rsidRPr="001C56F7">
        <w:rPr>
          <w:rFonts w:ascii="GHEA Grapalat" w:hAnsi="GHEA Grapalat"/>
          <w:i/>
          <w:sz w:val="20"/>
          <w:szCs w:val="20"/>
        </w:rPr>
        <w:t>Продавец _______ 20</w:t>
      </w:r>
      <w:r w:rsidRPr="001C56F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1C56F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C56F7" w:rsidRDefault="00071D1C" w:rsidP="00B46D58">
            <w:pPr>
              <w:widowControl w:val="0"/>
              <w:spacing w:after="120"/>
              <w:jc w:val="center"/>
              <w:rPr>
                <w:rFonts w:ascii="GHEA Grapalat" w:hAnsi="GHEA Grapalat" w:cs="Sylfaen"/>
                <w:bCs/>
                <w:sz w:val="20"/>
                <w:szCs w:val="20"/>
              </w:rPr>
            </w:pPr>
            <w:r w:rsidRPr="001C56F7">
              <w:rPr>
                <w:rFonts w:ascii="GHEA Grapalat" w:hAnsi="GHEA Grapalat"/>
                <w:sz w:val="20"/>
                <w:szCs w:val="20"/>
              </w:rPr>
              <w:t>Товар</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16519F" w:rsidP="00B46D58">
            <w:pPr>
              <w:widowControl w:val="0"/>
              <w:spacing w:after="120"/>
              <w:jc w:val="center"/>
              <w:rPr>
                <w:rFonts w:ascii="GHEA Grapalat" w:hAnsi="GHEA Grapalat"/>
                <w:sz w:val="20"/>
                <w:szCs w:val="20"/>
              </w:rPr>
            </w:pPr>
            <w:r w:rsidRPr="001C56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объем (фактический)</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r w:rsidR="00071D1C"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bl>
    <w:p w:rsidR="00071D1C" w:rsidRPr="001C56F7" w:rsidRDefault="00071D1C" w:rsidP="00B46D58">
      <w:pPr>
        <w:widowControl w:val="0"/>
        <w:tabs>
          <w:tab w:val="left" w:pos="360"/>
          <w:tab w:val="left" w:pos="540"/>
        </w:tabs>
        <w:spacing w:after="160"/>
        <w:jc w:val="both"/>
        <w:rPr>
          <w:rFonts w:ascii="GHEA Grapalat" w:hAnsi="GHEA Grapalat" w:cs="Sylfaen"/>
        </w:rPr>
      </w:pPr>
    </w:p>
    <w:p w:rsidR="00071D1C" w:rsidRPr="001C56F7" w:rsidRDefault="00071D1C" w:rsidP="0071286E">
      <w:pPr>
        <w:widowControl w:val="0"/>
        <w:spacing w:after="160"/>
        <w:ind w:firstLine="567"/>
        <w:jc w:val="center"/>
        <w:rPr>
          <w:rFonts w:ascii="GHEA Grapalat" w:hAnsi="GHEA Grapalat" w:cs="Sylfaen"/>
          <w:sz w:val="20"/>
          <w:szCs w:val="20"/>
        </w:rPr>
      </w:pPr>
      <w:r w:rsidRPr="001C56F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1C56F7" w:rsidRDefault="00B138F3" w:rsidP="00B138F3">
      <w:pPr>
        <w:rPr>
          <w:rFonts w:ascii="GHEA Grapalat" w:hAnsi="GHEA Grapalat"/>
          <w:sz w:val="20"/>
          <w:szCs w:val="20"/>
        </w:rPr>
      </w:pPr>
      <w:r w:rsidRPr="001C56F7">
        <w:rPr>
          <w:rFonts w:ascii="GHEA Grapalat" w:hAnsi="GHEA Grapalat"/>
          <w:sz w:val="20"/>
          <w:szCs w:val="20"/>
        </w:rPr>
        <w:t xml:space="preserve">                                                       </w:t>
      </w:r>
    </w:p>
    <w:p w:rsidR="00071D1C" w:rsidRPr="001C56F7" w:rsidRDefault="00B138F3" w:rsidP="00B138F3">
      <w:pPr>
        <w:rPr>
          <w:rFonts w:ascii="GHEA Grapalat" w:hAnsi="GHEA Grapalat"/>
          <w:sz w:val="20"/>
          <w:szCs w:val="20"/>
          <w:lang w:val="en-US"/>
        </w:rPr>
      </w:pPr>
      <w:r w:rsidRPr="001C56F7">
        <w:rPr>
          <w:rFonts w:ascii="GHEA Grapalat" w:hAnsi="GHEA Grapalat"/>
          <w:sz w:val="20"/>
          <w:szCs w:val="20"/>
        </w:rPr>
        <w:t xml:space="preserve">                                                          </w:t>
      </w:r>
      <w:r w:rsidR="00071D1C" w:rsidRPr="001C56F7">
        <w:rPr>
          <w:rFonts w:ascii="GHEA Grapalat" w:hAnsi="GHEA Grapalat"/>
          <w:sz w:val="20"/>
          <w:szCs w:val="20"/>
        </w:rPr>
        <w:t>СТОРОНЫ</w:t>
      </w:r>
    </w:p>
    <w:p w:rsidR="007072C5" w:rsidRPr="001C56F7"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1C56F7" w:rsidTr="007072C5">
        <w:tc>
          <w:tcPr>
            <w:tcW w:w="4450"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Передал</w:t>
            </w:r>
          </w:p>
        </w:tc>
        <w:tc>
          <w:tcPr>
            <w:tcW w:w="4836"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Принял</w:t>
            </w:r>
          </w:p>
        </w:tc>
      </w:tr>
    </w:tbl>
    <w:p w:rsidR="00071D1C" w:rsidRPr="001C56F7" w:rsidRDefault="00071D1C" w:rsidP="00B46D58">
      <w:pPr>
        <w:widowControl w:val="0"/>
        <w:tabs>
          <w:tab w:val="left" w:pos="360"/>
          <w:tab w:val="left" w:pos="540"/>
        </w:tabs>
        <w:spacing w:after="160"/>
        <w:jc w:val="right"/>
        <w:rPr>
          <w:rFonts w:ascii="GHEA Grapalat" w:hAnsi="GHEA Grapalat" w:cs="Sylfaen"/>
        </w:rPr>
      </w:pPr>
      <w:r w:rsidRPr="001C56F7">
        <w:rPr>
          <w:rFonts w:ascii="GHEA Grapalat" w:hAnsi="GHEA Grapalat"/>
        </w:rPr>
        <w:t>представитель, спроектировавший заявку:</w:t>
      </w:r>
    </w:p>
    <w:p w:rsidR="00071D1C" w:rsidRPr="001C56F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4D9" w:rsidRDefault="006F74D9">
      <w:r>
        <w:separator/>
      </w:r>
    </w:p>
  </w:endnote>
  <w:endnote w:type="continuationSeparator" w:id="0">
    <w:p w:rsidR="006F74D9" w:rsidRDefault="006F7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FAA" w:rsidRDefault="007D0F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7D0FAA" w:rsidRPr="00C861E9" w:rsidRDefault="007D0FAA">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A1862">
          <w:rPr>
            <w:rFonts w:ascii="GHEA Grapalat" w:hAnsi="GHEA Grapalat"/>
            <w:noProof/>
            <w:sz w:val="24"/>
            <w:szCs w:val="24"/>
          </w:rPr>
          <w:t>46</w:t>
        </w:r>
        <w:r w:rsidRPr="00C861E9">
          <w:rPr>
            <w:rFonts w:ascii="GHEA Grapalat" w:hAnsi="GHEA Grapalat"/>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FAA" w:rsidRDefault="007D0F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4D9" w:rsidRDefault="006F74D9">
      <w:r>
        <w:separator/>
      </w:r>
    </w:p>
  </w:footnote>
  <w:footnote w:type="continuationSeparator" w:id="0">
    <w:p w:rsidR="006F74D9" w:rsidRDefault="006F74D9">
      <w:r>
        <w:continuationSeparator/>
      </w:r>
    </w:p>
  </w:footnote>
  <w:footnote w:id="1">
    <w:p w:rsidR="007D0FAA" w:rsidRPr="001D1F0F" w:rsidRDefault="007D0FAA" w:rsidP="00FC69A8">
      <w:pPr>
        <w:pStyle w:val="FootnoteText"/>
        <w:jc w:val="both"/>
        <w:rPr>
          <w:rFonts w:ascii="GHEA Grapalat" w:hAnsi="GHEA Grapalat"/>
          <w:i/>
          <w:sz w:val="16"/>
          <w:szCs w:val="16"/>
        </w:rPr>
      </w:pPr>
      <w:r w:rsidRPr="001D1F0F">
        <w:rPr>
          <w:rStyle w:val="FootnoteReference"/>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7D0FAA" w:rsidRPr="001D1F0F" w:rsidRDefault="007D0FAA"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D0FAA" w:rsidRPr="00B10C2A" w:rsidRDefault="007D0FAA"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D0FAA" w:rsidRPr="00B10C2A" w:rsidRDefault="007D0FAA" w:rsidP="00FC69A8">
      <w:pPr>
        <w:pStyle w:val="FootnoteText"/>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7D0FAA" w:rsidRPr="00B10C2A" w:rsidRDefault="007D0FAA" w:rsidP="002B51FB">
      <w:pPr>
        <w:widowControl w:val="0"/>
        <w:jc w:val="both"/>
        <w:rPr>
          <w:rFonts w:ascii="GHEA Grapalat" w:hAnsi="GHEA Grapalat"/>
          <w:i/>
          <w:sz w:val="16"/>
          <w:szCs w:val="16"/>
        </w:rPr>
      </w:pPr>
      <w:r w:rsidRPr="00B10C2A">
        <w:rPr>
          <w:rStyle w:val="FootnoteReference"/>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7D0FAA" w:rsidRPr="00B10C2A" w:rsidRDefault="007D0FAA"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r w:rsidRPr="00B10C2A">
        <w:rPr>
          <w:rFonts w:ascii="GHEA Grapalat" w:hAnsi="GHEA Grapalat"/>
          <w:i/>
          <w:sz w:val="16"/>
          <w:szCs w:val="16"/>
        </w:rPr>
        <w:t>драмов  РА и для полного выполнения заключаемого договора в дальнейшем также потребуются финансовые средства,</w:t>
      </w:r>
    </w:p>
    <w:p w:rsidR="007D0FAA" w:rsidRPr="009E2596" w:rsidRDefault="007D0FAA"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цена закупаемого товара по заявке на закупку в рамках данной процедуры не превышает 10 млн. драмов РА</w:t>
      </w:r>
    </w:p>
  </w:footnote>
  <w:footnote w:id="3">
    <w:p w:rsidR="007D0FAA" w:rsidRPr="00BB3286" w:rsidDel="00932115" w:rsidRDefault="007D0FAA" w:rsidP="00AF1F59">
      <w:pPr>
        <w:pStyle w:val="FootnoteText"/>
        <w:jc w:val="both"/>
        <w:rPr>
          <w:del w:id="0" w:author="Inesa Kocharyan" w:date="2019-10-29T12:18:00Z"/>
          <w:sz w:val="16"/>
          <w:szCs w:val="16"/>
        </w:rPr>
      </w:pPr>
      <w:r w:rsidRPr="00BB3286">
        <w:rPr>
          <w:rStyle w:val="FootnoteReference"/>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7D0FAA" w:rsidRPr="00BB3286" w:rsidRDefault="007D0FAA" w:rsidP="0093610F">
      <w:pPr>
        <w:pStyle w:val="FootnoteText"/>
        <w:widowControl w:val="0"/>
        <w:jc w:val="both"/>
        <w:rPr>
          <w:rFonts w:ascii="GHEA Grapalat" w:hAnsi="GHEA Grapalat"/>
          <w:sz w:val="16"/>
          <w:szCs w:val="16"/>
          <w:lang w:val="af-ZA"/>
        </w:rPr>
      </w:pPr>
      <w:r w:rsidRPr="00BB3286">
        <w:rPr>
          <w:rStyle w:val="FootnoteReference"/>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7D0FAA" w:rsidRPr="00BB3286" w:rsidRDefault="007D0FAA">
      <w:pPr>
        <w:pStyle w:val="FootnoteText"/>
        <w:rPr>
          <w:sz w:val="16"/>
          <w:szCs w:val="16"/>
          <w:lang w:val="af-ZA"/>
        </w:rPr>
      </w:pPr>
    </w:p>
  </w:footnote>
  <w:footnote w:id="5">
    <w:p w:rsidR="007D0FAA" w:rsidRPr="00BB3286" w:rsidRDefault="007D0FAA" w:rsidP="00C67FAB">
      <w:pPr>
        <w:pStyle w:val="FootnoteText"/>
        <w:jc w:val="both"/>
        <w:rPr>
          <w:rFonts w:ascii="GHEA Grapalat" w:hAnsi="GHEA Grapalat"/>
          <w:i/>
          <w:sz w:val="16"/>
          <w:szCs w:val="16"/>
        </w:rPr>
      </w:pPr>
      <w:r w:rsidRPr="00BB3286">
        <w:rPr>
          <w:rStyle w:val="FootnoteReference"/>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r w:rsidRPr="00BB3286">
        <w:rPr>
          <w:rFonts w:ascii="GHEA Grapalat" w:hAnsi="GHEA Grapalat"/>
          <w:i/>
          <w:sz w:val="16"/>
          <w:szCs w:val="16"/>
        </w:rPr>
        <w:t xml:space="preserve">драмов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7D0FAA" w:rsidRPr="00D746CA" w:rsidRDefault="007D0FAA" w:rsidP="00D746CA">
      <w:pPr>
        <w:pStyle w:val="BodyTextIndent"/>
        <w:widowControl w:val="0"/>
        <w:spacing w:after="160" w:line="240" w:lineRule="auto"/>
        <w:ind w:firstLine="0"/>
        <w:jc w:val="left"/>
        <w:rPr>
          <w:rFonts w:ascii="GHEA Grapalat" w:hAnsi="GHEA Grapalat"/>
          <w:sz w:val="16"/>
          <w:szCs w:val="16"/>
          <w:u w:val="single"/>
        </w:rPr>
      </w:pPr>
      <w:r w:rsidRPr="00BC5174">
        <w:rPr>
          <w:rStyle w:val="FootnoteReference"/>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7D0FAA" w:rsidRPr="00BC5174" w:rsidRDefault="007D0FAA">
      <w:pPr>
        <w:pStyle w:val="FootnoteText"/>
        <w:rPr>
          <w:sz w:val="16"/>
          <w:szCs w:val="16"/>
        </w:rPr>
      </w:pPr>
      <w:r w:rsidRPr="00BC5174">
        <w:rPr>
          <w:rStyle w:val="FootnoteReference"/>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7D0FAA" w:rsidRPr="00D746CA" w:rsidRDefault="007D0FAA" w:rsidP="00D746CA">
      <w:pPr>
        <w:jc w:val="both"/>
        <w:rPr>
          <w:rFonts w:ascii="GHEA Grapalat" w:hAnsi="GHEA Grapalat"/>
          <w:sz w:val="16"/>
          <w:szCs w:val="16"/>
        </w:rPr>
      </w:pPr>
      <w:r w:rsidRPr="00D746CA">
        <w:rPr>
          <w:rStyle w:val="FootnoteReference"/>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7D0FAA" w:rsidRPr="008A7430" w:rsidRDefault="007D0FAA" w:rsidP="003C670C">
      <w:pPr>
        <w:widowControl w:val="0"/>
        <w:ind w:right="309"/>
        <w:jc w:val="both"/>
        <w:rPr>
          <w:rFonts w:ascii="GHEA Grapalat" w:hAnsi="GHEA Grapalat"/>
          <w:i/>
          <w:sz w:val="16"/>
          <w:szCs w:val="16"/>
          <w:lang w:val="es-ES"/>
        </w:rPr>
      </w:pPr>
      <w:r w:rsidRPr="008A7430">
        <w:rPr>
          <w:rStyle w:val="FootnoteReference"/>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7D0FAA" w:rsidRPr="00D3436F" w:rsidRDefault="007D0FAA">
      <w:pPr>
        <w:pStyle w:val="FootnoteText"/>
        <w:rPr>
          <w:lang w:val="es-ES"/>
        </w:rPr>
      </w:pPr>
    </w:p>
  </w:footnote>
  <w:footnote w:id="10">
    <w:p w:rsidR="007D0FAA" w:rsidRPr="008842CE" w:rsidRDefault="007D0FAA" w:rsidP="003D2FE2">
      <w:pPr>
        <w:pStyle w:val="FootnoteText"/>
        <w:jc w:val="both"/>
      </w:pPr>
    </w:p>
  </w:footnote>
  <w:footnote w:id="11">
    <w:p w:rsidR="007D0FAA" w:rsidRPr="008842CE" w:rsidRDefault="007D0FAA" w:rsidP="000A214C">
      <w:pPr>
        <w:pStyle w:val="FootnoteText"/>
        <w:jc w:val="both"/>
      </w:pPr>
    </w:p>
  </w:footnote>
  <w:footnote w:id="12">
    <w:p w:rsidR="007D0FAA" w:rsidRPr="00565FC8" w:rsidRDefault="007D0FAA" w:rsidP="00D3436F">
      <w:pPr>
        <w:pStyle w:val="FootnoteText"/>
        <w:widowControl w:val="0"/>
        <w:jc w:val="both"/>
        <w:rPr>
          <w:sz w:val="16"/>
          <w:szCs w:val="16"/>
          <w:lang w:val="af-ZA"/>
        </w:rPr>
      </w:pPr>
      <w:r w:rsidRPr="00565FC8">
        <w:rPr>
          <w:rStyle w:val="FootnoteReference"/>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7D0FAA" w:rsidRPr="00565FC8" w:rsidRDefault="007D0FAA" w:rsidP="005E52ED">
      <w:pPr>
        <w:pStyle w:val="FootnoteText"/>
        <w:widowControl w:val="0"/>
        <w:jc w:val="both"/>
        <w:rPr>
          <w:rFonts w:ascii="GHEA Grapalat" w:hAnsi="GHEA Grapalat"/>
          <w:sz w:val="16"/>
          <w:szCs w:val="16"/>
          <w:lang w:val="hy-AM"/>
        </w:rPr>
      </w:pPr>
      <w:r w:rsidRPr="00565FC8">
        <w:rPr>
          <w:rStyle w:val="FootnoteReference"/>
          <w:sz w:val="16"/>
          <w:szCs w:val="16"/>
        </w:rPr>
        <w:t>18</w:t>
      </w:r>
      <w:r w:rsidRPr="00565FC8">
        <w:rPr>
          <w:sz w:val="16"/>
          <w:szCs w:val="16"/>
        </w:rPr>
        <w:t xml:space="preserve"> </w:t>
      </w:r>
      <w:r w:rsidRPr="00565FC8">
        <w:rPr>
          <w:rFonts w:ascii="GHEA Grapalat" w:hAnsi="GHEA Grapalat"/>
          <w:i/>
          <w:sz w:val="16"/>
          <w:szCs w:val="16"/>
        </w:rPr>
        <w:t xml:space="preserve">Продавец может отказаться от предложенной предоплаты или ее части. </w:t>
      </w:r>
      <w:r w:rsidRPr="00565FC8">
        <w:rPr>
          <w:rFonts w:ascii="GHEA Grapalat" w:hAnsi="GHEA Grapalat"/>
          <w:i/>
          <w:sz w:val="16"/>
          <w:szCs w:val="16"/>
        </w:rPr>
        <w:t>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7D0FAA" w:rsidRPr="00565FC8" w:rsidRDefault="007D0FAA">
      <w:pPr>
        <w:pStyle w:val="FootnoteText"/>
        <w:rPr>
          <w:sz w:val="16"/>
          <w:szCs w:val="16"/>
          <w:lang w:val="hy-AM"/>
        </w:rPr>
      </w:pPr>
    </w:p>
  </w:footnote>
  <w:footnote w:id="14">
    <w:p w:rsidR="007D0FAA" w:rsidRPr="00565FC8" w:rsidRDefault="007D0FAA" w:rsidP="00D90640">
      <w:pPr>
        <w:pStyle w:val="FootnoteText"/>
        <w:widowControl w:val="0"/>
        <w:jc w:val="both"/>
        <w:rPr>
          <w:rFonts w:ascii="GHEA Grapalat" w:hAnsi="GHEA Grapalat"/>
          <w:sz w:val="16"/>
          <w:szCs w:val="16"/>
          <w:lang w:val="hy-AM"/>
        </w:rPr>
      </w:pPr>
      <w:r w:rsidRPr="00565FC8">
        <w:rPr>
          <w:rStyle w:val="FootnoteReference"/>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7D0FAA" w:rsidRPr="00E85250" w:rsidRDefault="007D0FAA" w:rsidP="00D90640">
      <w:pPr>
        <w:widowControl w:val="0"/>
        <w:spacing w:after="160" w:line="360" w:lineRule="auto"/>
        <w:ind w:firstLine="709"/>
        <w:jc w:val="both"/>
        <w:rPr>
          <w:rFonts w:ascii="GHEA Grapalat" w:hAnsi="GHEA Grapalat"/>
          <w:lang w:val="hy-AM"/>
        </w:rPr>
      </w:pPr>
    </w:p>
    <w:p w:rsidR="007D0FAA" w:rsidRPr="00D3436F" w:rsidRDefault="007D0FAA">
      <w:pPr>
        <w:pStyle w:val="FootnoteText"/>
        <w:rPr>
          <w:lang w:val="hy-AM"/>
        </w:rPr>
      </w:pPr>
    </w:p>
  </w:footnote>
  <w:footnote w:id="15">
    <w:p w:rsidR="007D0FAA" w:rsidRPr="00565FC8" w:rsidRDefault="007D0FAA" w:rsidP="000D6018">
      <w:pPr>
        <w:pStyle w:val="FootnoteText"/>
        <w:jc w:val="both"/>
        <w:rPr>
          <w:rFonts w:ascii="GHEA Grapalat" w:hAnsi="GHEA Grapalat"/>
          <w:i/>
          <w:sz w:val="16"/>
          <w:szCs w:val="16"/>
        </w:rPr>
      </w:pPr>
      <w:r w:rsidRPr="00565FC8">
        <w:rPr>
          <w:rStyle w:val="FootnoteReference"/>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7D0FAA" w:rsidRPr="00565FC8" w:rsidRDefault="007D0FAA" w:rsidP="000D6018">
      <w:pPr>
        <w:pStyle w:val="FootnoteText"/>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7D0FAA" w:rsidRPr="00D3436F" w:rsidRDefault="007D0FAA">
      <w:pPr>
        <w:pStyle w:val="FootnoteText"/>
        <w:rPr>
          <w:lang w:val="hy-AM"/>
        </w:rPr>
      </w:pPr>
    </w:p>
  </w:footnote>
  <w:footnote w:id="16">
    <w:p w:rsidR="007D0FAA" w:rsidRPr="008842CE" w:rsidRDefault="007D0FAA"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7D0FAA" w:rsidRPr="00D3436F" w:rsidRDefault="007D0FAA">
      <w:pPr>
        <w:pStyle w:val="FootnoteText"/>
        <w:rPr>
          <w:lang w:val="hy-AM"/>
        </w:rPr>
      </w:pPr>
    </w:p>
  </w:footnote>
  <w:footnote w:id="17">
    <w:p w:rsidR="007D0FAA" w:rsidRPr="00092AC5" w:rsidRDefault="007D0FAA" w:rsidP="00D3436F">
      <w:pPr>
        <w:pStyle w:val="FootnoteText"/>
        <w:widowControl w:val="0"/>
        <w:jc w:val="both"/>
        <w:rPr>
          <w:sz w:val="16"/>
          <w:szCs w:val="16"/>
          <w:lang w:val="hy-AM"/>
        </w:rPr>
      </w:pPr>
      <w:r>
        <w:rPr>
          <w:rStyle w:val="FootnoteReference"/>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7D0FAA" w:rsidRPr="00092AC5" w:rsidRDefault="007D0FAA" w:rsidP="00084B51">
      <w:pPr>
        <w:pStyle w:val="FootnoteText"/>
        <w:widowControl w:val="0"/>
        <w:jc w:val="both"/>
        <w:rPr>
          <w:rFonts w:ascii="GHEA Grapalat" w:hAnsi="GHEA Grapalat"/>
          <w:sz w:val="16"/>
          <w:szCs w:val="16"/>
          <w:lang w:val="hy-AM"/>
        </w:rPr>
      </w:pPr>
      <w:r w:rsidRPr="00092AC5">
        <w:rPr>
          <w:rStyle w:val="FootnoteReference"/>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D0FAA" w:rsidRPr="00D3436F" w:rsidRDefault="007D0FAA">
      <w:pPr>
        <w:pStyle w:val="FootnoteText"/>
        <w:rPr>
          <w:lang w:val="hy-AM"/>
        </w:rPr>
      </w:pPr>
    </w:p>
  </w:footnote>
  <w:footnote w:id="19">
    <w:p w:rsidR="007D0FAA" w:rsidRPr="00092AC5" w:rsidRDefault="007D0FAA" w:rsidP="00413390">
      <w:pPr>
        <w:pStyle w:val="FootnoteText"/>
        <w:widowControl w:val="0"/>
        <w:jc w:val="both"/>
        <w:rPr>
          <w:rFonts w:ascii="GHEA Grapalat" w:hAnsi="GHEA Grapalat"/>
          <w:sz w:val="16"/>
          <w:szCs w:val="16"/>
          <w:lang w:val="hy-AM"/>
        </w:rPr>
      </w:pPr>
      <w:r w:rsidRPr="00092AC5">
        <w:rPr>
          <w:rStyle w:val="FootnoteReference"/>
          <w:sz w:val="16"/>
          <w:szCs w:val="16"/>
        </w:rPr>
        <w:t>24</w:t>
      </w:r>
      <w:r w:rsidRPr="00092AC5">
        <w:rPr>
          <w:sz w:val="16"/>
          <w:szCs w:val="16"/>
        </w:rPr>
        <w:t xml:space="preserve"> </w:t>
      </w:r>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
    <w:p w:rsidR="007D0FAA" w:rsidRPr="00092AC5" w:rsidRDefault="007D0FAA" w:rsidP="00413390">
      <w:pPr>
        <w:pStyle w:val="FootnoteText"/>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7D0FAA" w:rsidRPr="00092AC5" w:rsidRDefault="007D0FAA">
      <w:pPr>
        <w:pStyle w:val="FootnoteText"/>
        <w:rPr>
          <w:sz w:val="16"/>
          <w:szCs w:val="16"/>
          <w:lang w:val="hy-AM"/>
        </w:rPr>
      </w:pPr>
    </w:p>
  </w:footnote>
  <w:footnote w:id="20">
    <w:p w:rsidR="007D0FAA" w:rsidRPr="001E65D1" w:rsidRDefault="007D0FAA" w:rsidP="008842CE">
      <w:pPr>
        <w:pStyle w:val="FootnoteText"/>
        <w:widowControl w:val="0"/>
        <w:jc w:val="both"/>
        <w:rPr>
          <w:rFonts w:ascii="GHEA Grapalat" w:hAnsi="GHEA Grapalat"/>
          <w:i/>
          <w:sz w:val="16"/>
          <w:szCs w:val="16"/>
        </w:rPr>
      </w:pPr>
    </w:p>
  </w:footnote>
  <w:footnote w:id="21">
    <w:p w:rsidR="007D0FAA" w:rsidRPr="008A7430" w:rsidRDefault="007D0FAA" w:rsidP="00B64ECA">
      <w:pPr>
        <w:pStyle w:val="FootnoteText"/>
        <w:widowControl w:val="0"/>
        <w:jc w:val="both"/>
        <w:rPr>
          <w:rFonts w:ascii="GHEA Grapalat" w:hAnsi="GHEA Grapalat"/>
          <w:i/>
          <w:sz w:val="16"/>
          <w:szCs w:val="16"/>
        </w:rPr>
      </w:pPr>
    </w:p>
  </w:footnote>
  <w:footnote w:id="22">
    <w:p w:rsidR="007D0FAA" w:rsidRPr="008A7430" w:rsidRDefault="007D0FAA" w:rsidP="00287A57">
      <w:pPr>
        <w:pStyle w:val="FootnoteText"/>
        <w:widowControl w:val="0"/>
        <w:tabs>
          <w:tab w:val="left" w:pos="5610"/>
        </w:tabs>
        <w:jc w:val="both"/>
        <w:rPr>
          <w:rFonts w:ascii="GHEA Grapalat" w:hAnsi="GHEA Grapalat"/>
          <w:i/>
          <w:sz w:val="16"/>
          <w:szCs w:val="16"/>
        </w:rPr>
      </w:pPr>
      <w:r>
        <w:rPr>
          <w:rFonts w:ascii="GHEA Grapalat" w:hAnsi="GHEA Grapalat"/>
          <w:i/>
          <w:sz w:val="16"/>
          <w:szCs w:val="16"/>
        </w:rPr>
        <w:tab/>
      </w:r>
    </w:p>
  </w:footnote>
  <w:footnote w:id="23">
    <w:p w:rsidR="007D0FAA" w:rsidRPr="00414EBE" w:rsidRDefault="007D0FAA" w:rsidP="008842CE">
      <w:pPr>
        <w:pStyle w:val="FootnoteText"/>
        <w:widowControl w:val="0"/>
        <w:jc w:val="both"/>
        <w:rPr>
          <w:sz w:val="16"/>
          <w:szCs w:val="16"/>
        </w:rPr>
      </w:pPr>
      <w:r w:rsidRPr="00414EBE">
        <w:rPr>
          <w:rStyle w:val="FootnoteReference"/>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w:t>
      </w:r>
      <w:r w:rsidRPr="00414EBE">
        <w:rPr>
          <w:rFonts w:ascii="GHEA Grapalat" w:hAnsi="GHEA Grapalat"/>
          <w:i/>
          <w:sz w:val="16"/>
          <w:szCs w:val="16"/>
        </w:rPr>
        <w:t>соглашением в случае предусмотрения финансовых средств, в качестве его неотъемлемой части.</w:t>
      </w:r>
    </w:p>
  </w:footnote>
  <w:footnote w:id="24">
    <w:p w:rsidR="007D0FAA" w:rsidRPr="00414EBE" w:rsidRDefault="007D0FAA" w:rsidP="008842CE">
      <w:pPr>
        <w:widowControl w:val="0"/>
        <w:jc w:val="both"/>
        <w:rPr>
          <w:rFonts w:ascii="GHEA Grapalat" w:hAnsi="GHEA Grapalat"/>
          <w:i/>
          <w:sz w:val="16"/>
          <w:szCs w:val="16"/>
        </w:rPr>
      </w:pPr>
      <w:r w:rsidRPr="00414EBE">
        <w:rPr>
          <w:rStyle w:val="FootnoteReference"/>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FAA" w:rsidRDefault="007D0F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FAA" w:rsidRDefault="007D0F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FAA" w:rsidRDefault="007D0F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2D37"/>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C34"/>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4C"/>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87A5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3912"/>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5F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6CC"/>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6F0"/>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49A"/>
    <w:rsid w:val="00460CA5"/>
    <w:rsid w:val="0046186C"/>
    <w:rsid w:val="0046188C"/>
    <w:rsid w:val="004623A3"/>
    <w:rsid w:val="00462E00"/>
    <w:rsid w:val="00463606"/>
    <w:rsid w:val="004636DA"/>
    <w:rsid w:val="00463B0B"/>
    <w:rsid w:val="00463E9C"/>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1862"/>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203"/>
    <w:rsid w:val="005B6B3E"/>
    <w:rsid w:val="005B6B51"/>
    <w:rsid w:val="005B6DCF"/>
    <w:rsid w:val="005B6F10"/>
    <w:rsid w:val="005C0666"/>
    <w:rsid w:val="005C0D39"/>
    <w:rsid w:val="005C0D8A"/>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CA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6F74D9"/>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4AF"/>
    <w:rsid w:val="00721677"/>
    <w:rsid w:val="00721CBC"/>
    <w:rsid w:val="00722665"/>
    <w:rsid w:val="00723462"/>
    <w:rsid w:val="00723E02"/>
    <w:rsid w:val="007248D6"/>
    <w:rsid w:val="007248F1"/>
    <w:rsid w:val="0072587C"/>
    <w:rsid w:val="00725ED3"/>
    <w:rsid w:val="007313E1"/>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0FAA"/>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FA7"/>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0745C"/>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168"/>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278C1"/>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0CC"/>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377C"/>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6E91"/>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73D"/>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570A0"/>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4C31"/>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166"/>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84183F"/>
    <w:rPr>
      <w:rFonts w:ascii="Courier New" w:hAnsi="Courier New" w:cs="Courier New"/>
      <w:lang w:bidi="ar-SA"/>
    </w:rPr>
  </w:style>
  <w:style w:type="numbering" w:customStyle="1" w:styleId="1">
    <w:name w:val="Нет списка1"/>
    <w:next w:val="NoList"/>
    <w:uiPriority w:val="99"/>
    <w:semiHidden/>
    <w:unhideWhenUsed/>
    <w:rsid w:val="00EA4934"/>
  </w:style>
  <w:style w:type="character" w:customStyle="1" w:styleId="CommentTextChar">
    <w:name w:val="Comment Text Char"/>
    <w:basedOn w:val="DefaultParagraphFont"/>
    <w:link w:val="CommentText"/>
    <w:semiHidden/>
    <w:rsid w:val="00EA4934"/>
    <w:rPr>
      <w:rFonts w:ascii="Times Armenian" w:hAnsi="Times Armenian"/>
    </w:rPr>
  </w:style>
  <w:style w:type="character" w:customStyle="1" w:styleId="EndnoteTextChar">
    <w:name w:val="Endnote Text Char"/>
    <w:basedOn w:val="DefaultParagraphFont"/>
    <w:link w:val="EndnoteText"/>
    <w:semiHidden/>
    <w:rsid w:val="00EA4934"/>
    <w:rPr>
      <w:rFonts w:ascii="Times Armenian" w:hAnsi="Times Armenian"/>
    </w:rPr>
  </w:style>
  <w:style w:type="character" w:customStyle="1" w:styleId="10">
    <w:name w:val="Основной текст с отступом Знак1"/>
    <w:aliases w:val="Char Знак1,Char Char Char Char Знак1"/>
    <w:basedOn w:val="DefaultParagraphFont"/>
    <w:semiHidden/>
    <w:rsid w:val="00EA4934"/>
    <w:rPr>
      <w:rFonts w:ascii="Times New Roman" w:eastAsia="Times New Roman" w:hAnsi="Times New Roman" w:cs="Times New Roman"/>
      <w:sz w:val="24"/>
      <w:szCs w:val="24"/>
      <w:lang w:val="en-US"/>
    </w:rPr>
  </w:style>
  <w:style w:type="character" w:customStyle="1" w:styleId="DocumentMapChar">
    <w:name w:val="Document Map Char"/>
    <w:basedOn w:val="DefaultParagraphFont"/>
    <w:link w:val="DocumentMap"/>
    <w:semiHidden/>
    <w:rsid w:val="00EA4934"/>
    <w:rPr>
      <w:rFonts w:ascii="Tahoma" w:hAnsi="Tahoma" w:cs="Tahoma"/>
      <w:shd w:val="clear" w:color="auto" w:fill="000080"/>
    </w:rPr>
  </w:style>
  <w:style w:type="character" w:customStyle="1" w:styleId="CommentSubjectChar">
    <w:name w:val="Comment Subject Char"/>
    <w:basedOn w:val="CommentTextChar"/>
    <w:link w:val="CommentSubject"/>
    <w:semiHidden/>
    <w:rsid w:val="00EA4934"/>
    <w:rPr>
      <w:rFonts w:ascii="Times Armenian" w:hAnsi="Times Armenian"/>
      <w:b/>
      <w:bCs/>
    </w:rPr>
  </w:style>
  <w:style w:type="paragraph" w:customStyle="1" w:styleId="11">
    <w:name w:val="Указатель 11"/>
    <w:basedOn w:val="Normal"/>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2">
    <w:name w:val="Указатель1"/>
    <w:basedOn w:val="Normal"/>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3">
    <w:name w:val="Сетка таблицы1"/>
    <w:basedOn w:val="TableNormal"/>
    <w:next w:val="TableGrid"/>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NoList"/>
    <w:uiPriority w:val="99"/>
    <w:semiHidden/>
    <w:rsid w:val="00EA4934"/>
  </w:style>
  <w:style w:type="paragraph" w:customStyle="1" w:styleId="14">
    <w:name w:val="Рецензия1"/>
    <w:hidden/>
    <w:semiHidden/>
    <w:rsid w:val="00EA4934"/>
    <w:rPr>
      <w:rFonts w:ascii="Times Armenian" w:hAnsi="Times Armenian"/>
      <w:sz w:val="24"/>
      <w:lang w:val="en-US" w:bidi="ar-SA"/>
    </w:rPr>
  </w:style>
  <w:style w:type="paragraph" w:customStyle="1" w:styleId="15">
    <w:name w:val="Абзац списка1"/>
    <w:basedOn w:val="Normal"/>
    <w:uiPriority w:val="34"/>
    <w:qFormat/>
    <w:rsid w:val="00EA4934"/>
    <w:pPr>
      <w:ind w:left="720"/>
    </w:pPr>
    <w:rPr>
      <w:rFonts w:ascii="Times Armenian" w:hAnsi="Times Armenian"/>
      <w:lang w:val="x-none" w:bidi="ar-SA"/>
    </w:rPr>
  </w:style>
  <w:style w:type="paragraph" w:customStyle="1" w:styleId="120">
    <w:name w:val="Указатель 12"/>
    <w:basedOn w:val="Normal"/>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
    <w:name w:val="Указатель2"/>
    <w:basedOn w:val="Normal"/>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DefaultParagraphFont"/>
    <w:rsid w:val="00EA4934"/>
  </w:style>
  <w:style w:type="character" w:customStyle="1" w:styleId="apple-style-span">
    <w:name w:val="apple-style-span"/>
    <w:rsid w:val="00EA4934"/>
    <w:rPr>
      <w:rFonts w:cs="Times New Roman"/>
    </w:rPr>
  </w:style>
  <w:style w:type="paragraph" w:customStyle="1" w:styleId="Normal1">
    <w:name w:val="Normal+1"/>
    <w:basedOn w:val="Normal"/>
    <w:next w:val="Normal"/>
    <w:uiPriority w:val="99"/>
    <w:rsid w:val="00EA4934"/>
    <w:pPr>
      <w:autoSpaceDE w:val="0"/>
      <w:autoSpaceDN w:val="0"/>
      <w:adjustRightInd w:val="0"/>
    </w:pPr>
    <w:rPr>
      <w:rFonts w:ascii="GHEA Mariam" w:hAnsi="GHEA Mariam" w:cs="GHEA Mariam"/>
      <w:lang w:val="en-US" w:eastAsia="en-US" w:bidi="ar-SA"/>
    </w:rPr>
  </w:style>
  <w:style w:type="character" w:customStyle="1" w:styleId="16">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Normal"/>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Normal"/>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EA4934"/>
    <w:pPr>
      <w:spacing w:before="100" w:beforeAutospacing="1" w:after="100" w:afterAutospacing="1"/>
    </w:pPr>
    <w:rPr>
      <w:lang w:val="en-US" w:eastAsia="en-US" w:bidi="ar-SA"/>
    </w:rPr>
  </w:style>
  <w:style w:type="paragraph" w:customStyle="1" w:styleId="msonormalcxspmiddlecxsplast">
    <w:name w:val="msonormalcxspmiddlecxsplast"/>
    <w:basedOn w:val="Normal"/>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character" w:customStyle="1" w:styleId="tlid-translation">
    <w:name w:val="tlid-translation"/>
    <w:basedOn w:val="DefaultParagraphFont"/>
    <w:rsid w:val="00287A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84183F"/>
    <w:rPr>
      <w:rFonts w:ascii="Courier New" w:hAnsi="Courier New" w:cs="Courier New"/>
      <w:lang w:bidi="ar-SA"/>
    </w:rPr>
  </w:style>
  <w:style w:type="numbering" w:customStyle="1" w:styleId="1">
    <w:name w:val="Нет списка1"/>
    <w:next w:val="NoList"/>
    <w:uiPriority w:val="99"/>
    <w:semiHidden/>
    <w:unhideWhenUsed/>
    <w:rsid w:val="00EA4934"/>
  </w:style>
  <w:style w:type="character" w:customStyle="1" w:styleId="CommentTextChar">
    <w:name w:val="Comment Text Char"/>
    <w:basedOn w:val="DefaultParagraphFont"/>
    <w:link w:val="CommentText"/>
    <w:semiHidden/>
    <w:rsid w:val="00EA4934"/>
    <w:rPr>
      <w:rFonts w:ascii="Times Armenian" w:hAnsi="Times Armenian"/>
    </w:rPr>
  </w:style>
  <w:style w:type="character" w:customStyle="1" w:styleId="EndnoteTextChar">
    <w:name w:val="Endnote Text Char"/>
    <w:basedOn w:val="DefaultParagraphFont"/>
    <w:link w:val="EndnoteText"/>
    <w:semiHidden/>
    <w:rsid w:val="00EA4934"/>
    <w:rPr>
      <w:rFonts w:ascii="Times Armenian" w:hAnsi="Times Armenian"/>
    </w:rPr>
  </w:style>
  <w:style w:type="character" w:customStyle="1" w:styleId="10">
    <w:name w:val="Основной текст с отступом Знак1"/>
    <w:aliases w:val="Char Знак1,Char Char Char Char Знак1"/>
    <w:basedOn w:val="DefaultParagraphFont"/>
    <w:semiHidden/>
    <w:rsid w:val="00EA4934"/>
    <w:rPr>
      <w:rFonts w:ascii="Times New Roman" w:eastAsia="Times New Roman" w:hAnsi="Times New Roman" w:cs="Times New Roman"/>
      <w:sz w:val="24"/>
      <w:szCs w:val="24"/>
      <w:lang w:val="en-US"/>
    </w:rPr>
  </w:style>
  <w:style w:type="character" w:customStyle="1" w:styleId="DocumentMapChar">
    <w:name w:val="Document Map Char"/>
    <w:basedOn w:val="DefaultParagraphFont"/>
    <w:link w:val="DocumentMap"/>
    <w:semiHidden/>
    <w:rsid w:val="00EA4934"/>
    <w:rPr>
      <w:rFonts w:ascii="Tahoma" w:hAnsi="Tahoma" w:cs="Tahoma"/>
      <w:shd w:val="clear" w:color="auto" w:fill="000080"/>
    </w:rPr>
  </w:style>
  <w:style w:type="character" w:customStyle="1" w:styleId="CommentSubjectChar">
    <w:name w:val="Comment Subject Char"/>
    <w:basedOn w:val="CommentTextChar"/>
    <w:link w:val="CommentSubject"/>
    <w:semiHidden/>
    <w:rsid w:val="00EA4934"/>
    <w:rPr>
      <w:rFonts w:ascii="Times Armenian" w:hAnsi="Times Armenian"/>
      <w:b/>
      <w:bCs/>
    </w:rPr>
  </w:style>
  <w:style w:type="paragraph" w:customStyle="1" w:styleId="11">
    <w:name w:val="Указатель 11"/>
    <w:basedOn w:val="Normal"/>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2">
    <w:name w:val="Указатель1"/>
    <w:basedOn w:val="Normal"/>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3">
    <w:name w:val="Сетка таблицы1"/>
    <w:basedOn w:val="TableNormal"/>
    <w:next w:val="TableGrid"/>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NoList"/>
    <w:uiPriority w:val="99"/>
    <w:semiHidden/>
    <w:rsid w:val="00EA4934"/>
  </w:style>
  <w:style w:type="paragraph" w:customStyle="1" w:styleId="14">
    <w:name w:val="Рецензия1"/>
    <w:hidden/>
    <w:semiHidden/>
    <w:rsid w:val="00EA4934"/>
    <w:rPr>
      <w:rFonts w:ascii="Times Armenian" w:hAnsi="Times Armenian"/>
      <w:sz w:val="24"/>
      <w:lang w:val="en-US" w:bidi="ar-SA"/>
    </w:rPr>
  </w:style>
  <w:style w:type="paragraph" w:customStyle="1" w:styleId="15">
    <w:name w:val="Абзац списка1"/>
    <w:basedOn w:val="Normal"/>
    <w:uiPriority w:val="34"/>
    <w:qFormat/>
    <w:rsid w:val="00EA4934"/>
    <w:pPr>
      <w:ind w:left="720"/>
    </w:pPr>
    <w:rPr>
      <w:rFonts w:ascii="Times Armenian" w:hAnsi="Times Armenian"/>
      <w:lang w:val="x-none" w:bidi="ar-SA"/>
    </w:rPr>
  </w:style>
  <w:style w:type="paragraph" w:customStyle="1" w:styleId="120">
    <w:name w:val="Указатель 12"/>
    <w:basedOn w:val="Normal"/>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
    <w:name w:val="Указатель2"/>
    <w:basedOn w:val="Normal"/>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DefaultParagraphFont"/>
    <w:rsid w:val="00EA4934"/>
  </w:style>
  <w:style w:type="character" w:customStyle="1" w:styleId="apple-style-span">
    <w:name w:val="apple-style-span"/>
    <w:rsid w:val="00EA4934"/>
    <w:rPr>
      <w:rFonts w:cs="Times New Roman"/>
    </w:rPr>
  </w:style>
  <w:style w:type="paragraph" w:customStyle="1" w:styleId="Normal1">
    <w:name w:val="Normal+1"/>
    <w:basedOn w:val="Normal"/>
    <w:next w:val="Normal"/>
    <w:uiPriority w:val="99"/>
    <w:rsid w:val="00EA4934"/>
    <w:pPr>
      <w:autoSpaceDE w:val="0"/>
      <w:autoSpaceDN w:val="0"/>
      <w:adjustRightInd w:val="0"/>
    </w:pPr>
    <w:rPr>
      <w:rFonts w:ascii="GHEA Mariam" w:hAnsi="GHEA Mariam" w:cs="GHEA Mariam"/>
      <w:lang w:val="en-US" w:eastAsia="en-US" w:bidi="ar-SA"/>
    </w:rPr>
  </w:style>
  <w:style w:type="character" w:customStyle="1" w:styleId="16">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Normal"/>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Normal"/>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EA4934"/>
    <w:pPr>
      <w:spacing w:before="100" w:beforeAutospacing="1" w:after="100" w:afterAutospacing="1"/>
    </w:pPr>
    <w:rPr>
      <w:lang w:val="en-US" w:eastAsia="en-US" w:bidi="ar-SA"/>
    </w:rPr>
  </w:style>
  <w:style w:type="paragraph" w:customStyle="1" w:styleId="msonormalcxspmiddlecxsplast">
    <w:name w:val="msonormalcxspmiddlecxsplast"/>
    <w:basedOn w:val="Normal"/>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character" w:customStyle="1" w:styleId="tlid-translation">
    <w:name w:val="tlid-translation"/>
    <w:basedOn w:val="DefaultParagraphFont"/>
    <w:rsid w:val="00287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025255032">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488B9-368E-44CF-BF79-3B3604F4C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1723</TotalTime>
  <Pages>57</Pages>
  <Words>19446</Words>
  <Characters>110845</Characters>
  <Application>Microsoft Office Word</Application>
  <DocSecurity>0</DocSecurity>
  <Lines>923</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130031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HP</cp:lastModifiedBy>
  <cp:revision>710</cp:revision>
  <cp:lastPrinted>2018-02-16T07:12:00Z</cp:lastPrinted>
  <dcterms:created xsi:type="dcterms:W3CDTF">2019-10-28T07:04:00Z</dcterms:created>
  <dcterms:modified xsi:type="dcterms:W3CDTF">2019-11-28T07:22:00Z</dcterms:modified>
</cp:coreProperties>
</file>